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587" w:rsidRDefault="000D5587" w:rsidP="000D5587">
      <w:pPr>
        <w:jc w:val="center"/>
        <w:rPr>
          <w:b/>
          <w:sz w:val="36"/>
          <w:szCs w:val="36"/>
          <w:lang w:val="es-CO"/>
        </w:rPr>
      </w:pPr>
    </w:p>
    <w:p w:rsidR="000D5587" w:rsidRDefault="000D5587" w:rsidP="000D5587">
      <w:pPr>
        <w:jc w:val="center"/>
        <w:rPr>
          <w:b/>
          <w:sz w:val="36"/>
          <w:szCs w:val="36"/>
          <w:lang w:val="es-CO"/>
        </w:rPr>
      </w:pPr>
    </w:p>
    <w:p w:rsidR="000D5587" w:rsidRDefault="000D5587" w:rsidP="000D5587">
      <w:pPr>
        <w:jc w:val="center"/>
        <w:rPr>
          <w:b/>
          <w:sz w:val="36"/>
          <w:szCs w:val="36"/>
          <w:lang w:val="es-CO"/>
        </w:rPr>
      </w:pPr>
      <w:r w:rsidRPr="000D5587">
        <w:rPr>
          <w:b/>
          <w:noProof/>
          <w:sz w:val="36"/>
          <w:szCs w:val="36"/>
        </w:rPr>
        <w:drawing>
          <wp:anchor distT="0" distB="0" distL="114300" distR="114300" simplePos="0" relativeHeight="251659264" behindDoc="1" locked="0" layoutInCell="1" allowOverlap="1">
            <wp:simplePos x="0" y="0"/>
            <wp:positionH relativeFrom="column">
              <wp:posOffset>2152650</wp:posOffset>
            </wp:positionH>
            <wp:positionV relativeFrom="paragraph">
              <wp:posOffset>-833755</wp:posOffset>
            </wp:positionV>
            <wp:extent cx="1466850" cy="1895475"/>
            <wp:effectExtent l="19050" t="0" r="0" b="0"/>
            <wp:wrapTight wrapText="bothSides">
              <wp:wrapPolygon edited="0">
                <wp:start x="-281" y="0"/>
                <wp:lineTo x="-281" y="21491"/>
                <wp:lineTo x="21600" y="21491"/>
                <wp:lineTo x="21600" y="0"/>
                <wp:lineTo x="-281" y="0"/>
              </wp:wrapPolygon>
            </wp:wrapTight>
            <wp:docPr id="1" name="Imagen 4" descr="LOGO 2 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2 NEGRO"/>
                    <pic:cNvPicPr>
                      <a:picLocks noChangeAspect="1" noChangeArrowheads="1"/>
                    </pic:cNvPicPr>
                  </pic:nvPicPr>
                  <pic:blipFill>
                    <a:blip r:embed="rId8"/>
                    <a:srcRect/>
                    <a:stretch>
                      <a:fillRect/>
                    </a:stretch>
                  </pic:blipFill>
                  <pic:spPr bwMode="auto">
                    <a:xfrm>
                      <a:off x="0" y="0"/>
                      <a:ext cx="1466850" cy="1895475"/>
                    </a:xfrm>
                    <a:prstGeom prst="rect">
                      <a:avLst/>
                    </a:prstGeom>
                    <a:noFill/>
                  </pic:spPr>
                </pic:pic>
              </a:graphicData>
            </a:graphic>
          </wp:anchor>
        </w:drawing>
      </w:r>
    </w:p>
    <w:p w:rsidR="000D5587" w:rsidRDefault="000D5587" w:rsidP="000D5587">
      <w:pPr>
        <w:jc w:val="center"/>
        <w:rPr>
          <w:b/>
          <w:sz w:val="36"/>
          <w:szCs w:val="36"/>
          <w:lang w:val="es-CO"/>
        </w:rPr>
      </w:pPr>
    </w:p>
    <w:p w:rsidR="000D5587" w:rsidRDefault="000D5587" w:rsidP="000D5587">
      <w:pPr>
        <w:jc w:val="center"/>
        <w:rPr>
          <w:b/>
          <w:sz w:val="36"/>
          <w:szCs w:val="36"/>
          <w:lang w:val="es-CO"/>
        </w:rPr>
      </w:pPr>
    </w:p>
    <w:p w:rsidR="000D5587" w:rsidRDefault="000D5587" w:rsidP="000D5587">
      <w:pPr>
        <w:jc w:val="center"/>
        <w:rPr>
          <w:b/>
          <w:sz w:val="36"/>
          <w:szCs w:val="36"/>
          <w:lang w:val="es-CO"/>
        </w:rPr>
      </w:pPr>
    </w:p>
    <w:p w:rsidR="000D5587" w:rsidRPr="000D5587" w:rsidRDefault="000D5587" w:rsidP="000D5587">
      <w:pPr>
        <w:jc w:val="center"/>
        <w:rPr>
          <w:b/>
          <w:sz w:val="36"/>
          <w:szCs w:val="36"/>
          <w:lang w:val="es-CO"/>
        </w:rPr>
      </w:pPr>
      <w:r w:rsidRPr="000D5587">
        <w:rPr>
          <w:b/>
          <w:sz w:val="36"/>
          <w:szCs w:val="36"/>
          <w:lang w:val="es-CO"/>
        </w:rPr>
        <w:t>DOCUMENTO DE REFORMA</w:t>
      </w:r>
    </w:p>
    <w:p w:rsidR="000D5587" w:rsidRPr="000D5587" w:rsidRDefault="000D5587" w:rsidP="000D5587">
      <w:pPr>
        <w:jc w:val="center"/>
        <w:rPr>
          <w:b/>
          <w:sz w:val="36"/>
          <w:szCs w:val="36"/>
          <w:lang w:val="es-CO"/>
        </w:rPr>
      </w:pPr>
      <w:r w:rsidRPr="000D5587">
        <w:rPr>
          <w:b/>
          <w:sz w:val="36"/>
          <w:szCs w:val="36"/>
          <w:lang w:val="es-CO"/>
        </w:rPr>
        <w:t xml:space="preserve">PROGRAMA </w:t>
      </w:r>
      <w:r w:rsidR="006D09EE">
        <w:rPr>
          <w:b/>
          <w:sz w:val="36"/>
          <w:szCs w:val="36"/>
          <w:lang w:val="es-CO"/>
        </w:rPr>
        <w:t>INGENIERÍA DE SISTEMAS Y COMPUTACIÓN</w:t>
      </w:r>
    </w:p>
    <w:p w:rsidR="000D5587" w:rsidRPr="000D5587" w:rsidRDefault="000D5587" w:rsidP="000D5587">
      <w:pPr>
        <w:jc w:val="center"/>
        <w:rPr>
          <w:b/>
          <w:sz w:val="36"/>
          <w:szCs w:val="36"/>
          <w:lang w:val="es-CO"/>
        </w:rPr>
      </w:pPr>
    </w:p>
    <w:p w:rsidR="000D5587" w:rsidRPr="000D5587" w:rsidRDefault="000D5587" w:rsidP="000D5587">
      <w:pPr>
        <w:jc w:val="center"/>
        <w:rPr>
          <w:b/>
          <w:sz w:val="36"/>
          <w:szCs w:val="36"/>
          <w:lang w:val="es-CO"/>
        </w:rPr>
      </w:pPr>
    </w:p>
    <w:p w:rsidR="000D5587" w:rsidRPr="000D5587" w:rsidRDefault="000D5587" w:rsidP="000D5587">
      <w:pPr>
        <w:jc w:val="center"/>
        <w:rPr>
          <w:b/>
          <w:sz w:val="36"/>
          <w:szCs w:val="36"/>
          <w:lang w:val="es-CO"/>
        </w:rPr>
      </w:pPr>
    </w:p>
    <w:p w:rsidR="000D5587" w:rsidRPr="000D5587" w:rsidRDefault="000D5587" w:rsidP="000D5587">
      <w:pPr>
        <w:jc w:val="center"/>
        <w:rPr>
          <w:b/>
          <w:sz w:val="36"/>
          <w:szCs w:val="36"/>
          <w:lang w:val="es-CO"/>
        </w:rPr>
      </w:pPr>
    </w:p>
    <w:p w:rsidR="000D5587" w:rsidRPr="000D5587" w:rsidRDefault="000D5587" w:rsidP="000D5587">
      <w:pPr>
        <w:jc w:val="center"/>
        <w:rPr>
          <w:b/>
          <w:sz w:val="36"/>
          <w:szCs w:val="36"/>
          <w:lang w:val="es-CO"/>
        </w:rPr>
      </w:pPr>
      <w:r w:rsidRPr="000D5587">
        <w:rPr>
          <w:b/>
          <w:sz w:val="36"/>
          <w:szCs w:val="36"/>
          <w:lang w:val="es-CO"/>
        </w:rPr>
        <w:t>Pontificia Universidad Javeriana Cali</w:t>
      </w:r>
    </w:p>
    <w:p w:rsidR="000D5587" w:rsidRPr="00E172DC" w:rsidRDefault="000D5587" w:rsidP="000D5587">
      <w:pPr>
        <w:jc w:val="center"/>
        <w:rPr>
          <w:b/>
          <w:sz w:val="36"/>
          <w:szCs w:val="36"/>
          <w:lang w:val="es-CO"/>
        </w:rPr>
      </w:pPr>
      <w:r w:rsidRPr="00E172DC">
        <w:rPr>
          <w:b/>
          <w:sz w:val="36"/>
          <w:szCs w:val="36"/>
          <w:lang w:val="es-CO"/>
        </w:rPr>
        <w:t xml:space="preserve">Facultad de </w:t>
      </w:r>
      <w:r w:rsidR="00E172DC" w:rsidRPr="00E172DC">
        <w:rPr>
          <w:b/>
          <w:sz w:val="36"/>
          <w:szCs w:val="36"/>
          <w:lang w:val="es-CO"/>
        </w:rPr>
        <w:t xml:space="preserve">Ingeniería </w:t>
      </w:r>
    </w:p>
    <w:p w:rsidR="000D5587" w:rsidRPr="00E172DC" w:rsidRDefault="000D5587" w:rsidP="000D5587">
      <w:pPr>
        <w:jc w:val="center"/>
        <w:rPr>
          <w:b/>
          <w:sz w:val="36"/>
          <w:szCs w:val="36"/>
          <w:lang w:val="es-CO"/>
        </w:rPr>
      </w:pPr>
    </w:p>
    <w:p w:rsidR="000D5587" w:rsidRPr="00E172DC" w:rsidRDefault="000D5587" w:rsidP="000D5587">
      <w:pPr>
        <w:jc w:val="center"/>
        <w:rPr>
          <w:b/>
          <w:sz w:val="36"/>
          <w:szCs w:val="36"/>
          <w:lang w:val="es-CO"/>
        </w:rPr>
      </w:pPr>
    </w:p>
    <w:p w:rsidR="000D5587" w:rsidRPr="00E172DC" w:rsidRDefault="000D5587" w:rsidP="000D5587">
      <w:pPr>
        <w:jc w:val="center"/>
        <w:rPr>
          <w:b/>
          <w:sz w:val="36"/>
          <w:szCs w:val="36"/>
          <w:lang w:val="es-CO"/>
        </w:rPr>
      </w:pPr>
    </w:p>
    <w:p w:rsidR="000D5587" w:rsidRPr="00E172DC" w:rsidRDefault="000D5587" w:rsidP="000D5587">
      <w:pPr>
        <w:jc w:val="center"/>
        <w:rPr>
          <w:b/>
          <w:sz w:val="36"/>
          <w:szCs w:val="36"/>
          <w:lang w:val="es-CO"/>
        </w:rPr>
      </w:pPr>
    </w:p>
    <w:p w:rsidR="000D5587" w:rsidRPr="00E172DC" w:rsidRDefault="000D5587" w:rsidP="000D5587">
      <w:pPr>
        <w:jc w:val="center"/>
        <w:rPr>
          <w:b/>
          <w:sz w:val="36"/>
          <w:szCs w:val="36"/>
          <w:lang w:val="es-CO"/>
        </w:rPr>
      </w:pPr>
    </w:p>
    <w:p w:rsidR="000D5587" w:rsidRDefault="000D5587" w:rsidP="000D5587">
      <w:pPr>
        <w:jc w:val="center"/>
        <w:rPr>
          <w:b/>
          <w:sz w:val="36"/>
          <w:szCs w:val="36"/>
          <w:lang w:val="es-CO"/>
        </w:rPr>
      </w:pPr>
      <w:r w:rsidRPr="000D5587">
        <w:rPr>
          <w:b/>
          <w:sz w:val="36"/>
          <w:szCs w:val="36"/>
          <w:lang w:val="es-CO"/>
        </w:rPr>
        <w:t xml:space="preserve">Santiago de Cali, </w:t>
      </w:r>
      <w:r w:rsidR="00E172DC">
        <w:rPr>
          <w:b/>
          <w:sz w:val="36"/>
          <w:szCs w:val="36"/>
          <w:lang w:val="es-CO"/>
        </w:rPr>
        <w:t xml:space="preserve">23 </w:t>
      </w:r>
      <w:r w:rsidRPr="000D5587">
        <w:rPr>
          <w:b/>
          <w:sz w:val="36"/>
          <w:szCs w:val="36"/>
          <w:lang w:val="es-CO"/>
        </w:rPr>
        <w:t xml:space="preserve">de </w:t>
      </w:r>
      <w:r w:rsidR="00E172DC">
        <w:rPr>
          <w:b/>
          <w:sz w:val="36"/>
          <w:szCs w:val="36"/>
          <w:lang w:val="es-CO"/>
        </w:rPr>
        <w:t>septiembre</w:t>
      </w:r>
      <w:r w:rsidRPr="000D5587">
        <w:rPr>
          <w:b/>
          <w:sz w:val="36"/>
          <w:szCs w:val="36"/>
          <w:lang w:val="es-CO"/>
        </w:rPr>
        <w:t xml:space="preserve"> de </w:t>
      </w:r>
      <w:r w:rsidR="00E172DC">
        <w:rPr>
          <w:b/>
          <w:sz w:val="36"/>
          <w:szCs w:val="36"/>
          <w:lang w:val="es-CO"/>
        </w:rPr>
        <w:t>2016</w:t>
      </w:r>
    </w:p>
    <w:p w:rsidR="000D5587" w:rsidRPr="000D5587" w:rsidRDefault="000D5587" w:rsidP="000D5587">
      <w:pPr>
        <w:rPr>
          <w:b/>
          <w:lang w:val="es-CO"/>
        </w:rPr>
      </w:pPr>
      <w:r>
        <w:rPr>
          <w:b/>
          <w:sz w:val="36"/>
          <w:szCs w:val="36"/>
          <w:lang w:val="es-CO"/>
        </w:rPr>
        <w:br w:type="page"/>
      </w:r>
    </w:p>
    <w:p w:rsidR="00E46D3A" w:rsidRDefault="002563F7" w:rsidP="00E46D3A">
      <w:pPr>
        <w:pStyle w:val="Prrafodelista"/>
        <w:numPr>
          <w:ilvl w:val="0"/>
          <w:numId w:val="1"/>
        </w:numPr>
        <w:jc w:val="both"/>
        <w:rPr>
          <w:b/>
          <w:lang w:val="es-US"/>
        </w:rPr>
      </w:pPr>
      <w:r>
        <w:rPr>
          <w:b/>
          <w:lang w:val="es-US"/>
        </w:rPr>
        <w:lastRenderedPageBreak/>
        <w:t xml:space="preserve">Justificación </w:t>
      </w:r>
    </w:p>
    <w:p w:rsidR="00E46D3A" w:rsidRPr="00E46D3A" w:rsidRDefault="00E46D3A" w:rsidP="00E46D3A">
      <w:pPr>
        <w:pStyle w:val="Prrafodelista"/>
        <w:numPr>
          <w:ilvl w:val="1"/>
          <w:numId w:val="1"/>
        </w:numPr>
        <w:jc w:val="both"/>
        <w:rPr>
          <w:b/>
          <w:lang w:val="es-US"/>
        </w:rPr>
      </w:pPr>
      <w:r>
        <w:rPr>
          <w:b/>
          <w:lang w:val="es-US"/>
        </w:rPr>
        <w:t>Situación Actual</w:t>
      </w:r>
    </w:p>
    <w:p w:rsidR="005C1772" w:rsidRPr="005C1772" w:rsidRDefault="005C1772" w:rsidP="005C1772">
      <w:pPr>
        <w:jc w:val="both"/>
        <w:rPr>
          <w:lang w:val="es-US"/>
        </w:rPr>
      </w:pPr>
      <w:r w:rsidRPr="005C1772">
        <w:rPr>
          <w:lang w:val="es-US"/>
        </w:rPr>
        <w:t>El programa actual de la Carrera de Ingeniería de Sistemas y Computación se orienta por los lineamientos que definió la asociación de la ACM/IEEE en el año 2001 [1] que incluía 14 áreas de estudio. El proceso de reforma del plan de estudios se inició en el 2014 a raíz de la actualización del reporte generado por esta asociación [2]. El nuevo reporte [2] propone 18 áreas de conocimiento que componen el actual cuerpo de conocimiento para los programas de Ciencias de la Computación, a saber:</w:t>
      </w:r>
    </w:p>
    <w:p w:rsidR="005C1772" w:rsidRPr="005C1772" w:rsidRDefault="005C1772" w:rsidP="005C1772">
      <w:pPr>
        <w:jc w:val="both"/>
        <w:rPr>
          <w:lang w:val="en-GB"/>
        </w:rPr>
      </w:pPr>
      <w:r w:rsidRPr="005C1772">
        <w:rPr>
          <w:lang w:val="en-GB"/>
        </w:rPr>
        <w:t>1.</w:t>
      </w:r>
      <w:r w:rsidRPr="005C1772">
        <w:rPr>
          <w:lang w:val="en-GB"/>
        </w:rPr>
        <w:tab/>
        <w:t>AL - Algorithms and Complexity</w:t>
      </w:r>
    </w:p>
    <w:p w:rsidR="005C1772" w:rsidRPr="005C1772" w:rsidRDefault="005C1772" w:rsidP="005C1772">
      <w:pPr>
        <w:jc w:val="both"/>
        <w:rPr>
          <w:lang w:val="en-GB"/>
        </w:rPr>
      </w:pPr>
      <w:r w:rsidRPr="005C1772">
        <w:rPr>
          <w:lang w:val="en-GB"/>
        </w:rPr>
        <w:t>2.</w:t>
      </w:r>
      <w:r w:rsidRPr="005C1772">
        <w:rPr>
          <w:lang w:val="en-GB"/>
        </w:rPr>
        <w:tab/>
        <w:t xml:space="preserve">AR - Architecture and Organization </w:t>
      </w:r>
    </w:p>
    <w:p w:rsidR="005C1772" w:rsidRPr="005C1772" w:rsidRDefault="005C1772" w:rsidP="005C1772">
      <w:pPr>
        <w:jc w:val="both"/>
        <w:rPr>
          <w:lang w:val="en-GB"/>
        </w:rPr>
      </w:pPr>
      <w:r w:rsidRPr="005C1772">
        <w:rPr>
          <w:lang w:val="en-GB"/>
        </w:rPr>
        <w:t>3.</w:t>
      </w:r>
      <w:r w:rsidRPr="005C1772">
        <w:rPr>
          <w:lang w:val="en-GB"/>
        </w:rPr>
        <w:tab/>
        <w:t>CN - Computational Science</w:t>
      </w:r>
    </w:p>
    <w:p w:rsidR="005C1772" w:rsidRPr="005C1772" w:rsidRDefault="005C1772" w:rsidP="005C1772">
      <w:pPr>
        <w:jc w:val="both"/>
        <w:rPr>
          <w:lang w:val="en-GB"/>
        </w:rPr>
      </w:pPr>
      <w:r w:rsidRPr="005C1772">
        <w:rPr>
          <w:lang w:val="en-GB"/>
        </w:rPr>
        <w:t>4.</w:t>
      </w:r>
      <w:r w:rsidRPr="005C1772">
        <w:rPr>
          <w:lang w:val="en-GB"/>
        </w:rPr>
        <w:tab/>
        <w:t>DS - Discrete Structures</w:t>
      </w:r>
    </w:p>
    <w:p w:rsidR="005C1772" w:rsidRPr="005C1772" w:rsidRDefault="005C1772" w:rsidP="005C1772">
      <w:pPr>
        <w:jc w:val="both"/>
        <w:rPr>
          <w:lang w:val="en-GB"/>
        </w:rPr>
      </w:pPr>
      <w:r w:rsidRPr="005C1772">
        <w:rPr>
          <w:lang w:val="en-GB"/>
        </w:rPr>
        <w:t>5.</w:t>
      </w:r>
      <w:r w:rsidRPr="005C1772">
        <w:rPr>
          <w:lang w:val="en-GB"/>
        </w:rPr>
        <w:tab/>
        <w:t>GV - Graphics and Visualization</w:t>
      </w:r>
    </w:p>
    <w:p w:rsidR="005C1772" w:rsidRPr="005C1772" w:rsidRDefault="005C1772" w:rsidP="005C1772">
      <w:pPr>
        <w:jc w:val="both"/>
        <w:rPr>
          <w:lang w:val="en-GB"/>
        </w:rPr>
      </w:pPr>
      <w:r w:rsidRPr="005C1772">
        <w:rPr>
          <w:lang w:val="en-GB"/>
        </w:rPr>
        <w:t>6.</w:t>
      </w:r>
      <w:r w:rsidRPr="005C1772">
        <w:rPr>
          <w:lang w:val="en-GB"/>
        </w:rPr>
        <w:tab/>
        <w:t>HCI - Human-Computer Interaction</w:t>
      </w:r>
    </w:p>
    <w:p w:rsidR="005C1772" w:rsidRPr="005C1772" w:rsidRDefault="005C1772" w:rsidP="005C1772">
      <w:pPr>
        <w:jc w:val="both"/>
        <w:rPr>
          <w:lang w:val="en-GB"/>
        </w:rPr>
      </w:pPr>
      <w:r w:rsidRPr="005C1772">
        <w:rPr>
          <w:lang w:val="en-GB"/>
        </w:rPr>
        <w:t>7.</w:t>
      </w:r>
      <w:r w:rsidRPr="005C1772">
        <w:rPr>
          <w:lang w:val="en-GB"/>
        </w:rPr>
        <w:tab/>
        <w:t>IAS - Information Assurance and Security</w:t>
      </w:r>
    </w:p>
    <w:p w:rsidR="005C1772" w:rsidRPr="005C1772" w:rsidRDefault="005C1772" w:rsidP="005C1772">
      <w:pPr>
        <w:jc w:val="both"/>
        <w:rPr>
          <w:lang w:val="en-GB"/>
        </w:rPr>
      </w:pPr>
      <w:r w:rsidRPr="005C1772">
        <w:rPr>
          <w:lang w:val="en-GB"/>
        </w:rPr>
        <w:t>8.</w:t>
      </w:r>
      <w:r w:rsidRPr="005C1772">
        <w:rPr>
          <w:lang w:val="en-GB"/>
        </w:rPr>
        <w:tab/>
        <w:t>IM - Information Management</w:t>
      </w:r>
    </w:p>
    <w:p w:rsidR="005C1772" w:rsidRPr="005C1772" w:rsidRDefault="005C1772" w:rsidP="005C1772">
      <w:pPr>
        <w:jc w:val="both"/>
        <w:rPr>
          <w:lang w:val="en-GB"/>
        </w:rPr>
      </w:pPr>
      <w:r w:rsidRPr="005C1772">
        <w:rPr>
          <w:lang w:val="en-GB"/>
        </w:rPr>
        <w:t>9.</w:t>
      </w:r>
      <w:r w:rsidRPr="005C1772">
        <w:rPr>
          <w:lang w:val="en-GB"/>
        </w:rPr>
        <w:tab/>
        <w:t>IS - Intelligent Systems</w:t>
      </w:r>
    </w:p>
    <w:p w:rsidR="005C1772" w:rsidRPr="005C1772" w:rsidRDefault="005C1772" w:rsidP="005C1772">
      <w:pPr>
        <w:jc w:val="both"/>
        <w:rPr>
          <w:lang w:val="en-GB"/>
        </w:rPr>
      </w:pPr>
      <w:r w:rsidRPr="005C1772">
        <w:rPr>
          <w:lang w:val="en-GB"/>
        </w:rPr>
        <w:t>10.</w:t>
      </w:r>
      <w:r w:rsidRPr="005C1772">
        <w:rPr>
          <w:lang w:val="en-GB"/>
        </w:rPr>
        <w:tab/>
        <w:t xml:space="preserve">NC - Networking and Communications </w:t>
      </w:r>
    </w:p>
    <w:p w:rsidR="005C1772" w:rsidRPr="005C1772" w:rsidRDefault="005C1772" w:rsidP="005C1772">
      <w:pPr>
        <w:jc w:val="both"/>
        <w:rPr>
          <w:lang w:val="en-GB"/>
        </w:rPr>
      </w:pPr>
      <w:r w:rsidRPr="005C1772">
        <w:rPr>
          <w:lang w:val="en-GB"/>
        </w:rPr>
        <w:t>11.</w:t>
      </w:r>
      <w:r w:rsidRPr="005C1772">
        <w:rPr>
          <w:lang w:val="en-GB"/>
        </w:rPr>
        <w:tab/>
        <w:t>OS - Operating Systems</w:t>
      </w:r>
    </w:p>
    <w:p w:rsidR="005C1772" w:rsidRPr="005C1772" w:rsidRDefault="005C1772" w:rsidP="005C1772">
      <w:pPr>
        <w:jc w:val="both"/>
        <w:rPr>
          <w:lang w:val="en-GB"/>
        </w:rPr>
      </w:pPr>
      <w:r w:rsidRPr="005C1772">
        <w:rPr>
          <w:lang w:val="en-GB"/>
        </w:rPr>
        <w:t>12.</w:t>
      </w:r>
      <w:r w:rsidRPr="005C1772">
        <w:rPr>
          <w:lang w:val="en-GB"/>
        </w:rPr>
        <w:tab/>
        <w:t>PBD - Platform-based Development</w:t>
      </w:r>
    </w:p>
    <w:p w:rsidR="005C1772" w:rsidRPr="005C1772" w:rsidRDefault="005C1772" w:rsidP="005C1772">
      <w:pPr>
        <w:jc w:val="both"/>
        <w:rPr>
          <w:lang w:val="en-GB"/>
        </w:rPr>
      </w:pPr>
      <w:r w:rsidRPr="005C1772">
        <w:rPr>
          <w:lang w:val="en-GB"/>
        </w:rPr>
        <w:t>13.</w:t>
      </w:r>
      <w:r w:rsidRPr="005C1772">
        <w:rPr>
          <w:lang w:val="en-GB"/>
        </w:rPr>
        <w:tab/>
        <w:t>PD - Parallel and Distributed Computing</w:t>
      </w:r>
    </w:p>
    <w:p w:rsidR="005C1772" w:rsidRPr="005C1772" w:rsidRDefault="005C1772" w:rsidP="005C1772">
      <w:pPr>
        <w:jc w:val="both"/>
        <w:rPr>
          <w:lang w:val="en-GB"/>
        </w:rPr>
      </w:pPr>
      <w:r w:rsidRPr="005C1772">
        <w:rPr>
          <w:lang w:val="en-GB"/>
        </w:rPr>
        <w:t>14.</w:t>
      </w:r>
      <w:r w:rsidRPr="005C1772">
        <w:rPr>
          <w:lang w:val="en-GB"/>
        </w:rPr>
        <w:tab/>
        <w:t>PL - Programming Languages</w:t>
      </w:r>
    </w:p>
    <w:p w:rsidR="005C1772" w:rsidRPr="005C1772" w:rsidRDefault="005C1772" w:rsidP="005C1772">
      <w:pPr>
        <w:jc w:val="both"/>
        <w:rPr>
          <w:lang w:val="en-GB"/>
        </w:rPr>
      </w:pPr>
      <w:r w:rsidRPr="005C1772">
        <w:rPr>
          <w:lang w:val="en-GB"/>
        </w:rPr>
        <w:t>15.</w:t>
      </w:r>
      <w:r w:rsidRPr="005C1772">
        <w:rPr>
          <w:lang w:val="en-GB"/>
        </w:rPr>
        <w:tab/>
        <w:t>SDF - Software Development Fundamentals</w:t>
      </w:r>
    </w:p>
    <w:p w:rsidR="005C1772" w:rsidRPr="005C1772" w:rsidRDefault="005C1772" w:rsidP="005C1772">
      <w:pPr>
        <w:jc w:val="both"/>
        <w:rPr>
          <w:lang w:val="en-GB"/>
        </w:rPr>
      </w:pPr>
      <w:r w:rsidRPr="005C1772">
        <w:rPr>
          <w:lang w:val="en-GB"/>
        </w:rPr>
        <w:t>16.</w:t>
      </w:r>
      <w:r w:rsidRPr="005C1772">
        <w:rPr>
          <w:lang w:val="en-GB"/>
        </w:rPr>
        <w:tab/>
        <w:t xml:space="preserve">SE - Software Engineering </w:t>
      </w:r>
    </w:p>
    <w:p w:rsidR="005C1772" w:rsidRPr="005C1772" w:rsidRDefault="005C1772" w:rsidP="005C1772">
      <w:pPr>
        <w:jc w:val="both"/>
        <w:rPr>
          <w:lang w:val="en-GB"/>
        </w:rPr>
      </w:pPr>
      <w:r w:rsidRPr="005C1772">
        <w:rPr>
          <w:lang w:val="en-GB"/>
        </w:rPr>
        <w:t>17.</w:t>
      </w:r>
      <w:r w:rsidRPr="005C1772">
        <w:rPr>
          <w:lang w:val="en-GB"/>
        </w:rPr>
        <w:tab/>
        <w:t>SF - Systems Fundamentals</w:t>
      </w:r>
    </w:p>
    <w:p w:rsidR="005C1772" w:rsidRPr="005C1772" w:rsidRDefault="005C1772" w:rsidP="005C1772">
      <w:pPr>
        <w:jc w:val="both"/>
        <w:rPr>
          <w:lang w:val="en-GB"/>
        </w:rPr>
      </w:pPr>
      <w:r w:rsidRPr="005C1772">
        <w:rPr>
          <w:lang w:val="en-GB"/>
        </w:rPr>
        <w:t>18.</w:t>
      </w:r>
      <w:r w:rsidRPr="005C1772">
        <w:rPr>
          <w:lang w:val="en-GB"/>
        </w:rPr>
        <w:tab/>
        <w:t>SP - Social Issues and Professional Practice</w:t>
      </w:r>
    </w:p>
    <w:p w:rsidR="00442D1C" w:rsidRDefault="005C1772" w:rsidP="005C1772">
      <w:pPr>
        <w:jc w:val="both"/>
        <w:rPr>
          <w:lang w:val="es-US"/>
        </w:rPr>
      </w:pPr>
      <w:r w:rsidRPr="005C1772">
        <w:rPr>
          <w:lang w:val="es-US"/>
        </w:rPr>
        <w:t xml:space="preserve">Estas 18 áreas actualizan los componentes temáticos e incluyen nuevas áreas de conocimiento como el Aseguramiento y Seguridad de la Información, y la Computación Paralela y Distribuida. El documento propone una serie de temas que se dividen en </w:t>
      </w:r>
      <w:proofErr w:type="spellStart"/>
      <w:r w:rsidRPr="005C1772">
        <w:rPr>
          <w:lang w:val="es-US"/>
        </w:rPr>
        <w:t>Tier</w:t>
      </w:r>
      <w:proofErr w:type="spellEnd"/>
      <w:r w:rsidRPr="005C1772">
        <w:rPr>
          <w:lang w:val="es-US"/>
        </w:rPr>
        <w:t xml:space="preserve"> 1, </w:t>
      </w:r>
      <w:proofErr w:type="spellStart"/>
      <w:r w:rsidRPr="005C1772">
        <w:rPr>
          <w:lang w:val="es-US"/>
        </w:rPr>
        <w:t>Tier</w:t>
      </w:r>
      <w:proofErr w:type="spellEnd"/>
      <w:r w:rsidRPr="005C1772">
        <w:rPr>
          <w:lang w:val="es-US"/>
        </w:rPr>
        <w:t xml:space="preserve"> 2 y electivos. Los programas en Ciencias de la Computación deben cubrir todos los temas </w:t>
      </w:r>
      <w:proofErr w:type="spellStart"/>
      <w:r w:rsidRPr="005C1772">
        <w:rPr>
          <w:lang w:val="es-US"/>
        </w:rPr>
        <w:t>Tier</w:t>
      </w:r>
      <w:proofErr w:type="spellEnd"/>
      <w:r w:rsidRPr="005C1772">
        <w:rPr>
          <w:lang w:val="es-US"/>
        </w:rPr>
        <w:t xml:space="preserve"> 1 y </w:t>
      </w:r>
      <w:proofErr w:type="spellStart"/>
      <w:r w:rsidRPr="005C1772">
        <w:rPr>
          <w:lang w:val="es-US"/>
        </w:rPr>
        <w:t>Tier</w:t>
      </w:r>
      <w:proofErr w:type="spellEnd"/>
      <w:r w:rsidRPr="005C1772">
        <w:rPr>
          <w:lang w:val="es-US"/>
        </w:rPr>
        <w:t xml:space="preserve"> 2, mientras que los temas electivos se dejan a discreción de cada institución según el enfoque que se le quiera dar a la carrera.</w:t>
      </w:r>
      <w:r>
        <w:rPr>
          <w:lang w:val="es-US"/>
        </w:rPr>
        <w:t xml:space="preserve"> </w:t>
      </w:r>
    </w:p>
    <w:p w:rsidR="00442D1C" w:rsidRDefault="00442D1C" w:rsidP="005C1772">
      <w:pPr>
        <w:jc w:val="both"/>
        <w:rPr>
          <w:lang w:val="es-US"/>
        </w:rPr>
      </w:pPr>
    </w:p>
    <w:p w:rsidR="00E46D3A" w:rsidRDefault="006A16D1" w:rsidP="005C1772">
      <w:pPr>
        <w:jc w:val="both"/>
        <w:rPr>
          <w:lang w:val="es-US"/>
        </w:rPr>
      </w:pPr>
      <w:r w:rsidRPr="006A16D1">
        <w:rPr>
          <w:lang w:val="es-US"/>
        </w:rPr>
        <w:lastRenderedPageBreak/>
        <w:t>Adicionalmente</w:t>
      </w:r>
      <w:r w:rsidR="005C1772">
        <w:rPr>
          <w:lang w:val="es-US"/>
        </w:rPr>
        <w:t>,</w:t>
      </w:r>
      <w:r w:rsidRPr="006A16D1">
        <w:rPr>
          <w:lang w:val="es-US"/>
        </w:rPr>
        <w:t xml:space="preserve"> al reporte de la ACM/IEEE</w:t>
      </w:r>
      <w:r w:rsidR="00D41B38">
        <w:rPr>
          <w:lang w:val="es-US"/>
        </w:rPr>
        <w:t xml:space="preserve"> [2]</w:t>
      </w:r>
      <w:r w:rsidRPr="006A16D1">
        <w:rPr>
          <w:lang w:val="es-US"/>
        </w:rPr>
        <w:t xml:space="preserve"> se analizó el plan </w:t>
      </w:r>
      <w:r>
        <w:rPr>
          <w:lang w:val="es-US"/>
        </w:rPr>
        <w:t xml:space="preserve">de estudios actual, teniendo en </w:t>
      </w:r>
      <w:r w:rsidRPr="006A16D1">
        <w:rPr>
          <w:lang w:val="es-US"/>
        </w:rPr>
        <w:t>cuenta sus puntos favorables y los problemas que fueron detectados durante sus más de 10</w:t>
      </w:r>
      <w:r>
        <w:rPr>
          <w:lang w:val="es-US"/>
        </w:rPr>
        <w:t xml:space="preserve"> años de vigencia. Se consideraron</w:t>
      </w:r>
      <w:r w:rsidRPr="006A16D1">
        <w:rPr>
          <w:lang w:val="es-US"/>
        </w:rPr>
        <w:t xml:space="preserve"> también los comentarios </w:t>
      </w:r>
      <w:r>
        <w:rPr>
          <w:lang w:val="es-US"/>
        </w:rPr>
        <w:t>sobre el plan actual</w:t>
      </w:r>
      <w:r w:rsidR="00B8651A">
        <w:rPr>
          <w:lang w:val="es-US"/>
        </w:rPr>
        <w:t xml:space="preserve"> (2011-1)</w:t>
      </w:r>
      <w:r>
        <w:rPr>
          <w:lang w:val="es-US"/>
        </w:rPr>
        <w:t xml:space="preserve">, </w:t>
      </w:r>
      <w:r w:rsidRPr="006A16D1">
        <w:rPr>
          <w:lang w:val="es-US"/>
        </w:rPr>
        <w:t>tanto de los reportes de evaluación de</w:t>
      </w:r>
      <w:r w:rsidR="00E46D3A">
        <w:rPr>
          <w:lang w:val="es-US"/>
        </w:rPr>
        <w:t xml:space="preserve"> </w:t>
      </w:r>
      <w:r w:rsidRPr="006A16D1">
        <w:rPr>
          <w:lang w:val="es-US"/>
        </w:rPr>
        <w:t xml:space="preserve">los cursos evaluados con ABET como los hechos por </w:t>
      </w:r>
      <w:r>
        <w:rPr>
          <w:lang w:val="es-US"/>
        </w:rPr>
        <w:t xml:space="preserve">los estudiantes, </w:t>
      </w:r>
      <w:r w:rsidRPr="006A16D1">
        <w:rPr>
          <w:lang w:val="es-US"/>
        </w:rPr>
        <w:t xml:space="preserve">profesores </w:t>
      </w:r>
      <w:r>
        <w:rPr>
          <w:lang w:val="es-US"/>
        </w:rPr>
        <w:t xml:space="preserve">y </w:t>
      </w:r>
      <w:r w:rsidRPr="006A16D1">
        <w:rPr>
          <w:lang w:val="es-US"/>
        </w:rPr>
        <w:t>por los evaluadores ABET en su visita.</w:t>
      </w:r>
      <w:r w:rsidR="000C7033">
        <w:rPr>
          <w:lang w:val="es-US"/>
        </w:rPr>
        <w:t xml:space="preserve"> </w:t>
      </w:r>
    </w:p>
    <w:p w:rsidR="00394082" w:rsidRDefault="00491BF8" w:rsidP="00394082">
      <w:pPr>
        <w:jc w:val="both"/>
        <w:rPr>
          <w:lang w:val="es-US"/>
        </w:rPr>
      </w:pPr>
      <w:r>
        <w:rPr>
          <w:lang w:val="es-US"/>
        </w:rPr>
        <w:t>Como puede verse el desarrollo del programa de Ingeniería de Sistemas y Computación se rige por las orientaciones internacionales de la sociedad de la ACM/IEEE [2] que es la entidad que define los requerimientos mínimos que debe tener una carrera</w:t>
      </w:r>
      <w:r w:rsidR="00B8651A">
        <w:rPr>
          <w:lang w:val="es-US"/>
        </w:rPr>
        <w:t xml:space="preserve"> </w:t>
      </w:r>
      <w:r w:rsidR="0022245C">
        <w:rPr>
          <w:lang w:val="es-US"/>
        </w:rPr>
        <w:t xml:space="preserve">que </w:t>
      </w:r>
      <w:r>
        <w:rPr>
          <w:lang w:val="es-US"/>
        </w:rPr>
        <w:t>se orienta a las Ciencias de la Computación.</w:t>
      </w:r>
      <w:r w:rsidR="005D7D5C">
        <w:rPr>
          <w:lang w:val="es-US"/>
        </w:rPr>
        <w:t xml:space="preserve"> Sin embargo, el plan de estudios actual se rige todavía por una versión anterior de </w:t>
      </w:r>
      <w:r w:rsidR="00BD4C09">
        <w:rPr>
          <w:lang w:val="es-US"/>
        </w:rPr>
        <w:t>estas</w:t>
      </w:r>
      <w:r w:rsidR="00B26B56">
        <w:rPr>
          <w:lang w:val="es-US"/>
        </w:rPr>
        <w:t xml:space="preserve"> orientaciones</w:t>
      </w:r>
      <w:r w:rsidR="00BD4C09">
        <w:rPr>
          <w:lang w:val="es-US"/>
        </w:rPr>
        <w:t>.</w:t>
      </w:r>
      <w:r w:rsidR="005D7D5C">
        <w:rPr>
          <w:lang w:val="es-US"/>
        </w:rPr>
        <w:t xml:space="preserve"> Es así como, dada la última versión </w:t>
      </w:r>
      <w:r w:rsidR="00BD4C09">
        <w:rPr>
          <w:lang w:val="es-US"/>
        </w:rPr>
        <w:t>del documento de la ACM/IEEE</w:t>
      </w:r>
      <w:r w:rsidR="005D7D5C">
        <w:rPr>
          <w:lang w:val="es-US"/>
        </w:rPr>
        <w:t xml:space="preserve"> [2] que responden a la rápida evolución</w:t>
      </w:r>
      <w:r w:rsidR="00F10C55">
        <w:rPr>
          <w:lang w:val="es-US"/>
        </w:rPr>
        <w:t xml:space="preserve"> y expansión en el área [2]</w:t>
      </w:r>
      <w:r w:rsidR="001C138D">
        <w:rPr>
          <w:lang w:val="es-US"/>
        </w:rPr>
        <w:t>,</w:t>
      </w:r>
      <w:r w:rsidR="00F10C55">
        <w:rPr>
          <w:lang w:val="es-US"/>
        </w:rPr>
        <w:t xml:space="preserve"> </w:t>
      </w:r>
      <w:r w:rsidR="00394082">
        <w:rPr>
          <w:lang w:val="es-US"/>
        </w:rPr>
        <w:t>y la reciente autoevaluación ABET que nos ratifica como un programa de Ciencias de la Computación [5]</w:t>
      </w:r>
      <w:r w:rsidR="00185927">
        <w:rPr>
          <w:lang w:val="es-US"/>
        </w:rPr>
        <w:t>,</w:t>
      </w:r>
      <w:r w:rsidR="00394082">
        <w:rPr>
          <w:lang w:val="es-US"/>
        </w:rPr>
        <w:t xml:space="preserve"> </w:t>
      </w:r>
      <w:r w:rsidR="00F10C55">
        <w:rPr>
          <w:lang w:val="es-US"/>
        </w:rPr>
        <w:t xml:space="preserve">nace la propuesta del plan Ingeniería de Sistemas y Computación 2017-1. </w:t>
      </w:r>
      <w:r w:rsidR="005D7D5C">
        <w:rPr>
          <w:lang w:val="es-US"/>
        </w:rPr>
        <w:t xml:space="preserve"> </w:t>
      </w:r>
    </w:p>
    <w:p w:rsidR="00394082" w:rsidRPr="00394082" w:rsidRDefault="00394082" w:rsidP="00394082">
      <w:pPr>
        <w:pStyle w:val="Prrafodelista"/>
        <w:numPr>
          <w:ilvl w:val="1"/>
          <w:numId w:val="1"/>
        </w:numPr>
        <w:jc w:val="both"/>
        <w:rPr>
          <w:b/>
          <w:lang w:val="es-US"/>
        </w:rPr>
      </w:pPr>
      <w:r>
        <w:rPr>
          <w:b/>
          <w:lang w:val="es-US"/>
        </w:rPr>
        <w:t xml:space="preserve">Situaciones presentadas en la gestión curricular del programa. </w:t>
      </w:r>
    </w:p>
    <w:p w:rsidR="005526AE" w:rsidRDefault="00933AD2" w:rsidP="006A16D1">
      <w:pPr>
        <w:jc w:val="both"/>
        <w:rPr>
          <w:lang w:val="es-US"/>
        </w:rPr>
      </w:pPr>
      <w:r>
        <w:rPr>
          <w:lang w:val="es-US"/>
        </w:rPr>
        <w:t xml:space="preserve">La reflexión curricular continua ha sido una actividad </w:t>
      </w:r>
      <w:r w:rsidR="000D51A4">
        <w:rPr>
          <w:lang w:val="es-US"/>
        </w:rPr>
        <w:t>permanente</w:t>
      </w:r>
      <w:r>
        <w:rPr>
          <w:lang w:val="es-US"/>
        </w:rPr>
        <w:t xml:space="preserve"> dentro del Comité de Carrera de Ingeniería de Sistemas y Computación. El proceso de reflexión curricular acorde al último documento de la ACM/IEEE [2] inició en marzo 31 del 2014 (acta 20143103</w:t>
      </w:r>
      <w:r w:rsidR="00110704">
        <w:rPr>
          <w:lang w:val="es-US"/>
        </w:rPr>
        <w:t>, tabla 1</w:t>
      </w:r>
      <w:r w:rsidR="00CA2EF4">
        <w:rPr>
          <w:lang w:val="es-US"/>
        </w:rPr>
        <w:t>), cuando se evidenció</w:t>
      </w:r>
      <w:r>
        <w:rPr>
          <w:lang w:val="es-US"/>
        </w:rPr>
        <w:t xml:space="preserve"> la necesidad de una actualización del programa actual. </w:t>
      </w:r>
      <w:r w:rsidR="000C7033">
        <w:rPr>
          <w:lang w:val="es-US"/>
        </w:rPr>
        <w:t>La</w:t>
      </w:r>
      <w:r w:rsidR="00203A54">
        <w:rPr>
          <w:lang w:val="es-US"/>
        </w:rPr>
        <w:t>s ta</w:t>
      </w:r>
      <w:r w:rsidR="000C7033">
        <w:rPr>
          <w:lang w:val="es-US"/>
        </w:rPr>
        <w:t>bla</w:t>
      </w:r>
      <w:r w:rsidR="00203A54">
        <w:rPr>
          <w:lang w:val="es-US"/>
        </w:rPr>
        <w:t>s</w:t>
      </w:r>
      <w:r w:rsidR="000C7033">
        <w:rPr>
          <w:lang w:val="es-US"/>
        </w:rPr>
        <w:t xml:space="preserve"> 1 </w:t>
      </w:r>
      <w:r w:rsidR="00203A54">
        <w:rPr>
          <w:lang w:val="es-US"/>
        </w:rPr>
        <w:t xml:space="preserve">y 2 </w:t>
      </w:r>
      <w:r w:rsidR="000C7033">
        <w:rPr>
          <w:lang w:val="es-US"/>
        </w:rPr>
        <w:t>presenta</w:t>
      </w:r>
      <w:r w:rsidR="00203A54">
        <w:rPr>
          <w:lang w:val="es-US"/>
        </w:rPr>
        <w:t>n</w:t>
      </w:r>
      <w:r w:rsidR="000C7033">
        <w:rPr>
          <w:lang w:val="es-US"/>
        </w:rPr>
        <w:t xml:space="preserve"> el desarrollo de la reflexión curricular en los comités de carrera a través del tiempo</w:t>
      </w:r>
      <w:r w:rsidR="00402C95">
        <w:rPr>
          <w:lang w:val="es-US"/>
        </w:rPr>
        <w:t>. Varias de las reflexiones planteadas en estos comités se ven reflejadas en el plan propuesto para el 2017-1.</w:t>
      </w:r>
    </w:p>
    <w:p w:rsidR="005526AE" w:rsidRDefault="005526AE" w:rsidP="006A16D1">
      <w:pPr>
        <w:jc w:val="both"/>
        <w:rPr>
          <w:lang w:val="es-US"/>
        </w:rPr>
      </w:pPr>
    </w:p>
    <w:p w:rsidR="005C6061" w:rsidRDefault="005C6061">
      <w:pPr>
        <w:rPr>
          <w:lang w:val="es-US"/>
        </w:rPr>
      </w:pPr>
      <w:r>
        <w:rPr>
          <w:lang w:val="es-US"/>
        </w:rPr>
        <w:br w:type="page"/>
      </w:r>
    </w:p>
    <w:p w:rsidR="006A16D1" w:rsidRDefault="000C7033" w:rsidP="000C7033">
      <w:pPr>
        <w:jc w:val="center"/>
        <w:rPr>
          <w:lang w:val="es-US"/>
        </w:rPr>
      </w:pPr>
      <w:r>
        <w:rPr>
          <w:lang w:val="es-US"/>
        </w:rPr>
        <w:lastRenderedPageBreak/>
        <w:t>Tabla 1. Reflexión acerca de la reforma del plan de estudios</w:t>
      </w:r>
      <w:r w:rsidR="009C3AB0">
        <w:rPr>
          <w:lang w:val="es-US"/>
        </w:rPr>
        <w:t xml:space="preserve"> para los años 2014 y 2015</w:t>
      </w:r>
      <w:r>
        <w:rPr>
          <w:lang w:val="es-US"/>
        </w:rPr>
        <w:t>.</w:t>
      </w:r>
    </w:p>
    <w:tbl>
      <w:tblPr>
        <w:tblStyle w:val="Tablaconcuadrcula"/>
        <w:tblW w:w="0" w:type="auto"/>
        <w:tblLook w:val="04A0" w:firstRow="1" w:lastRow="0" w:firstColumn="1" w:lastColumn="0" w:noHBand="0" w:noVBand="1"/>
      </w:tblPr>
      <w:tblGrid>
        <w:gridCol w:w="1809"/>
        <w:gridCol w:w="7541"/>
      </w:tblGrid>
      <w:tr w:rsidR="00DE4325" w:rsidRPr="006D26D9" w:rsidTr="000D51A4">
        <w:tc>
          <w:tcPr>
            <w:tcW w:w="1809" w:type="dxa"/>
          </w:tcPr>
          <w:p w:rsidR="00DE4325" w:rsidRPr="006D26D9" w:rsidRDefault="000D51A4" w:rsidP="000C7033">
            <w:pPr>
              <w:jc w:val="center"/>
              <w:rPr>
                <w:b/>
                <w:sz w:val="20"/>
                <w:lang w:val="es-US"/>
              </w:rPr>
            </w:pPr>
            <w:r>
              <w:rPr>
                <w:b/>
                <w:sz w:val="20"/>
                <w:lang w:val="es-US"/>
              </w:rPr>
              <w:t xml:space="preserve">Código –Fecha </w:t>
            </w:r>
            <w:r w:rsidR="00406007" w:rsidRPr="006D26D9">
              <w:rPr>
                <w:b/>
                <w:sz w:val="20"/>
                <w:lang w:val="es-US"/>
              </w:rPr>
              <w:t>Comité</w:t>
            </w:r>
          </w:p>
        </w:tc>
        <w:tc>
          <w:tcPr>
            <w:tcW w:w="7541" w:type="dxa"/>
          </w:tcPr>
          <w:p w:rsidR="00DE4325" w:rsidRPr="006D26D9" w:rsidRDefault="00406007" w:rsidP="000C7033">
            <w:pPr>
              <w:jc w:val="center"/>
              <w:rPr>
                <w:b/>
                <w:sz w:val="20"/>
                <w:lang w:val="es-US"/>
              </w:rPr>
            </w:pPr>
            <w:r w:rsidRPr="006D26D9">
              <w:rPr>
                <w:b/>
                <w:sz w:val="20"/>
                <w:lang w:val="es-US"/>
              </w:rPr>
              <w:t>Temas tratados</w:t>
            </w:r>
          </w:p>
        </w:tc>
      </w:tr>
      <w:tr w:rsidR="00DE4325" w:rsidRPr="0040388C" w:rsidTr="000D51A4">
        <w:tc>
          <w:tcPr>
            <w:tcW w:w="1809" w:type="dxa"/>
          </w:tcPr>
          <w:p w:rsidR="00DE4325" w:rsidRPr="006D26D9" w:rsidRDefault="00607C5D" w:rsidP="00F66138">
            <w:pPr>
              <w:jc w:val="both"/>
              <w:rPr>
                <w:sz w:val="20"/>
                <w:lang w:val="es-US"/>
              </w:rPr>
            </w:pPr>
            <w:r w:rsidRPr="006D26D9">
              <w:rPr>
                <w:sz w:val="20"/>
                <w:lang w:val="es-US"/>
              </w:rPr>
              <w:t>20143103. Marzo 31 DE 2014</w:t>
            </w:r>
          </w:p>
        </w:tc>
        <w:tc>
          <w:tcPr>
            <w:tcW w:w="7541" w:type="dxa"/>
          </w:tcPr>
          <w:p w:rsidR="00DE4325" w:rsidRPr="006D26D9" w:rsidRDefault="00D70508" w:rsidP="000D51A4">
            <w:pPr>
              <w:jc w:val="both"/>
              <w:rPr>
                <w:sz w:val="20"/>
                <w:lang w:val="es-US"/>
              </w:rPr>
            </w:pPr>
            <w:proofErr w:type="spellStart"/>
            <w:r w:rsidRPr="006D26D9">
              <w:rPr>
                <w:b/>
                <w:sz w:val="20"/>
                <w:lang w:val="es-US"/>
              </w:rPr>
              <w:t>Computer</w:t>
            </w:r>
            <w:proofErr w:type="spellEnd"/>
            <w:r w:rsidR="00CA2EF4">
              <w:rPr>
                <w:b/>
                <w:sz w:val="20"/>
                <w:lang w:val="es-US"/>
              </w:rPr>
              <w:t xml:space="preserve"> </w:t>
            </w:r>
            <w:proofErr w:type="spellStart"/>
            <w:r w:rsidRPr="006D26D9">
              <w:rPr>
                <w:b/>
                <w:sz w:val="20"/>
                <w:lang w:val="es-US"/>
              </w:rPr>
              <w:t>Science</w:t>
            </w:r>
            <w:proofErr w:type="spellEnd"/>
            <w:r w:rsidR="00CA2EF4">
              <w:rPr>
                <w:b/>
                <w:sz w:val="20"/>
                <w:lang w:val="es-US"/>
              </w:rPr>
              <w:t xml:space="preserve"> </w:t>
            </w:r>
            <w:proofErr w:type="spellStart"/>
            <w:r w:rsidRPr="006D26D9">
              <w:rPr>
                <w:b/>
                <w:sz w:val="20"/>
                <w:lang w:val="es-US"/>
              </w:rPr>
              <w:t>Curricula</w:t>
            </w:r>
            <w:proofErr w:type="spellEnd"/>
            <w:r w:rsidRPr="006D26D9">
              <w:rPr>
                <w:b/>
                <w:sz w:val="20"/>
                <w:lang w:val="es-US"/>
              </w:rPr>
              <w:t xml:space="preserve"> 2013</w:t>
            </w:r>
            <w:r w:rsidRPr="006D26D9">
              <w:rPr>
                <w:sz w:val="20"/>
                <w:lang w:val="es-US"/>
              </w:rPr>
              <w:t>: s</w:t>
            </w:r>
            <w:r w:rsidR="00607C5D" w:rsidRPr="006D26D9">
              <w:rPr>
                <w:sz w:val="20"/>
                <w:lang w:val="es-US"/>
              </w:rPr>
              <w:t xml:space="preserve">e </w:t>
            </w:r>
            <w:r w:rsidR="000D51A4">
              <w:rPr>
                <w:sz w:val="20"/>
                <w:lang w:val="es-US"/>
              </w:rPr>
              <w:t>identificaron las modificaciones del</w:t>
            </w:r>
            <w:r w:rsidR="00607C5D" w:rsidRPr="006D26D9">
              <w:rPr>
                <w:sz w:val="20"/>
                <w:lang w:val="es-US"/>
              </w:rPr>
              <w:t xml:space="preserve"> ACM/IEEE </w:t>
            </w:r>
            <w:proofErr w:type="spellStart"/>
            <w:r w:rsidR="00607C5D" w:rsidRPr="006D26D9">
              <w:rPr>
                <w:sz w:val="20"/>
                <w:lang w:val="es-US"/>
              </w:rPr>
              <w:t>Curricula</w:t>
            </w:r>
            <w:proofErr w:type="spellEnd"/>
            <w:r w:rsidR="00607C5D" w:rsidRPr="006D26D9">
              <w:rPr>
                <w:sz w:val="20"/>
                <w:lang w:val="es-US"/>
              </w:rPr>
              <w:t xml:space="preserve"> 2013 [2] con respecto al </w:t>
            </w:r>
            <w:r w:rsidR="00BE7241">
              <w:rPr>
                <w:sz w:val="20"/>
                <w:lang w:val="es-US"/>
              </w:rPr>
              <w:t>“</w:t>
            </w:r>
            <w:proofErr w:type="spellStart"/>
            <w:r w:rsidR="00607C5D" w:rsidRPr="006D26D9">
              <w:rPr>
                <w:sz w:val="20"/>
                <w:lang w:val="es-US"/>
              </w:rPr>
              <w:t>Curricula</w:t>
            </w:r>
            <w:proofErr w:type="spellEnd"/>
            <w:r w:rsidR="00BE7241">
              <w:rPr>
                <w:sz w:val="20"/>
                <w:lang w:val="es-US"/>
              </w:rPr>
              <w:t>”</w:t>
            </w:r>
            <w:r w:rsidR="00607C5D" w:rsidRPr="006D26D9">
              <w:rPr>
                <w:sz w:val="20"/>
                <w:lang w:val="es-US"/>
              </w:rPr>
              <w:t xml:space="preserve"> de 2001.</w:t>
            </w:r>
          </w:p>
        </w:tc>
      </w:tr>
      <w:tr w:rsidR="00DE4325" w:rsidRPr="0040388C" w:rsidTr="000D51A4">
        <w:tc>
          <w:tcPr>
            <w:tcW w:w="1809" w:type="dxa"/>
          </w:tcPr>
          <w:p w:rsidR="00DE4325" w:rsidRPr="006D26D9" w:rsidRDefault="00BA708E" w:rsidP="00F66138">
            <w:pPr>
              <w:jc w:val="both"/>
              <w:rPr>
                <w:sz w:val="20"/>
                <w:lang w:val="es-US"/>
              </w:rPr>
            </w:pPr>
            <w:r w:rsidRPr="006D26D9">
              <w:rPr>
                <w:sz w:val="20"/>
                <w:lang w:val="es-US"/>
              </w:rPr>
              <w:t>20141205. Mayo 12 DE 2014</w:t>
            </w:r>
          </w:p>
        </w:tc>
        <w:tc>
          <w:tcPr>
            <w:tcW w:w="7541" w:type="dxa"/>
          </w:tcPr>
          <w:p w:rsidR="00DE4325" w:rsidRPr="006D26D9" w:rsidRDefault="0005106F" w:rsidP="0066570D">
            <w:pPr>
              <w:jc w:val="both"/>
              <w:rPr>
                <w:sz w:val="20"/>
                <w:lang w:val="es-US"/>
              </w:rPr>
            </w:pPr>
            <w:r w:rsidRPr="006D26D9">
              <w:rPr>
                <w:b/>
                <w:sz w:val="20"/>
                <w:lang w:val="es-US"/>
              </w:rPr>
              <w:t>Electivas y trabajo social</w:t>
            </w:r>
            <w:r w:rsidRPr="006D26D9">
              <w:rPr>
                <w:sz w:val="20"/>
                <w:lang w:val="es-US"/>
              </w:rPr>
              <w:t xml:space="preserve">: </w:t>
            </w:r>
            <w:r w:rsidR="0066570D">
              <w:rPr>
                <w:sz w:val="20"/>
                <w:lang w:val="es-US"/>
              </w:rPr>
              <w:t xml:space="preserve">se concluye que hay que </w:t>
            </w:r>
            <w:r w:rsidR="007F7DA9" w:rsidRPr="006D26D9">
              <w:rPr>
                <w:sz w:val="20"/>
                <w:lang w:val="es-US"/>
              </w:rPr>
              <w:t>e</w:t>
            </w:r>
            <w:r w:rsidR="00D70508" w:rsidRPr="006D26D9">
              <w:rPr>
                <w:sz w:val="20"/>
                <w:lang w:val="es-US"/>
              </w:rPr>
              <w:t>nfocar las huma</w:t>
            </w:r>
            <w:r w:rsidR="00FD6725" w:rsidRPr="006D26D9">
              <w:rPr>
                <w:sz w:val="20"/>
                <w:lang w:val="es-US"/>
              </w:rPr>
              <w:t>nidades</w:t>
            </w:r>
            <w:r w:rsidR="00D70508" w:rsidRPr="006D26D9">
              <w:rPr>
                <w:sz w:val="20"/>
                <w:lang w:val="es-US"/>
              </w:rPr>
              <w:t xml:space="preserve"> al trabajo social o </w:t>
            </w:r>
            <w:r w:rsidR="0066570D">
              <w:rPr>
                <w:sz w:val="20"/>
                <w:lang w:val="es-US"/>
              </w:rPr>
              <w:t>si no es posible, definir</w:t>
            </w:r>
            <w:r w:rsidR="00D70508" w:rsidRPr="006D26D9">
              <w:rPr>
                <w:sz w:val="20"/>
                <w:lang w:val="es-US"/>
              </w:rPr>
              <w:t xml:space="preserve"> un nuevo curso con esta temática.</w:t>
            </w:r>
          </w:p>
        </w:tc>
      </w:tr>
      <w:tr w:rsidR="005526AE" w:rsidRPr="0040388C" w:rsidTr="000D51A4">
        <w:tc>
          <w:tcPr>
            <w:tcW w:w="1809" w:type="dxa"/>
          </w:tcPr>
          <w:p w:rsidR="005526AE" w:rsidRPr="006D26D9" w:rsidRDefault="00F66138" w:rsidP="00F66138">
            <w:pPr>
              <w:jc w:val="both"/>
              <w:rPr>
                <w:sz w:val="20"/>
                <w:lang w:val="es-US"/>
              </w:rPr>
            </w:pPr>
            <w:r w:rsidRPr="006D26D9">
              <w:rPr>
                <w:sz w:val="20"/>
                <w:lang w:val="es-US"/>
              </w:rPr>
              <w:t>20140811. Agosto 11 de 2014</w:t>
            </w:r>
          </w:p>
        </w:tc>
        <w:tc>
          <w:tcPr>
            <w:tcW w:w="7541" w:type="dxa"/>
          </w:tcPr>
          <w:p w:rsidR="005526AE" w:rsidRPr="006D26D9" w:rsidRDefault="006D26D9" w:rsidP="008904CF">
            <w:pPr>
              <w:jc w:val="both"/>
              <w:rPr>
                <w:b/>
                <w:sz w:val="20"/>
                <w:lang w:val="es-US"/>
              </w:rPr>
            </w:pPr>
            <w:r w:rsidRPr="006D26D9">
              <w:rPr>
                <w:b/>
                <w:sz w:val="20"/>
                <w:lang w:val="es-US"/>
              </w:rPr>
              <w:t>Fundamentos de I</w:t>
            </w:r>
            <w:r w:rsidR="00402C95" w:rsidRPr="006D26D9">
              <w:rPr>
                <w:b/>
                <w:sz w:val="20"/>
                <w:lang w:val="es-US"/>
              </w:rPr>
              <w:t>nvestigación</w:t>
            </w:r>
            <w:r w:rsidRPr="006D26D9">
              <w:rPr>
                <w:b/>
                <w:sz w:val="20"/>
                <w:lang w:val="es-US"/>
              </w:rPr>
              <w:t xml:space="preserve"> y Trabajo de Grado</w:t>
            </w:r>
            <w:r w:rsidR="00402C95" w:rsidRPr="006D26D9">
              <w:rPr>
                <w:b/>
                <w:sz w:val="20"/>
                <w:lang w:val="es-US"/>
              </w:rPr>
              <w:t>:</w:t>
            </w:r>
            <w:r w:rsidR="00C17346">
              <w:rPr>
                <w:b/>
                <w:sz w:val="20"/>
                <w:lang w:val="es-US"/>
              </w:rPr>
              <w:t xml:space="preserve"> </w:t>
            </w:r>
            <w:r w:rsidR="008904CF">
              <w:rPr>
                <w:sz w:val="20"/>
                <w:lang w:val="es-US"/>
              </w:rPr>
              <w:t>se decide que</w:t>
            </w:r>
            <w:r w:rsidR="00D563BE">
              <w:rPr>
                <w:sz w:val="20"/>
                <w:lang w:val="es-US"/>
              </w:rPr>
              <w:t xml:space="preserve"> </w:t>
            </w:r>
            <w:r w:rsidR="008904CF">
              <w:rPr>
                <w:sz w:val="20"/>
                <w:lang w:val="es-US"/>
              </w:rPr>
              <w:t xml:space="preserve">para </w:t>
            </w:r>
            <w:r w:rsidR="00D563BE">
              <w:rPr>
                <w:sz w:val="20"/>
                <w:lang w:val="es-US"/>
              </w:rPr>
              <w:t>F</w:t>
            </w:r>
            <w:r w:rsidR="002C08FC" w:rsidRPr="006D26D9">
              <w:rPr>
                <w:sz w:val="20"/>
                <w:lang w:val="es-US"/>
              </w:rPr>
              <w:t>undamentos</w:t>
            </w:r>
            <w:r w:rsidR="00D563BE">
              <w:rPr>
                <w:sz w:val="20"/>
                <w:lang w:val="es-US"/>
              </w:rPr>
              <w:t xml:space="preserve"> l</w:t>
            </w:r>
            <w:r w:rsidR="002C08FC" w:rsidRPr="006D26D9">
              <w:rPr>
                <w:sz w:val="20"/>
                <w:lang w:val="es-US"/>
              </w:rPr>
              <w:t>os estudiantes deben tener el tema del trabajo de grado definido al igual que su director al inicio del curso</w:t>
            </w:r>
            <w:r w:rsidR="001458F0" w:rsidRPr="006D26D9">
              <w:rPr>
                <w:sz w:val="20"/>
                <w:lang w:val="es-US"/>
              </w:rPr>
              <w:t xml:space="preserve">. Se </w:t>
            </w:r>
            <w:r w:rsidR="008904CF">
              <w:rPr>
                <w:sz w:val="20"/>
                <w:lang w:val="es-US"/>
              </w:rPr>
              <w:t xml:space="preserve">concluye que para favorecer esto, es adecuado tener un curso </w:t>
            </w:r>
            <w:r w:rsidR="001458F0" w:rsidRPr="006D26D9">
              <w:rPr>
                <w:sz w:val="20"/>
                <w:lang w:val="es-US"/>
              </w:rPr>
              <w:t>de Seminario</w:t>
            </w:r>
            <w:r w:rsidR="008904CF">
              <w:rPr>
                <w:sz w:val="20"/>
                <w:lang w:val="es-US"/>
              </w:rPr>
              <w:t xml:space="preserve"> con un crédito, </w:t>
            </w:r>
            <w:r w:rsidR="000937B2" w:rsidRPr="006D26D9">
              <w:rPr>
                <w:sz w:val="20"/>
                <w:lang w:val="es-US"/>
              </w:rPr>
              <w:t>dejando 2 créditos al de F</w:t>
            </w:r>
            <w:r w:rsidR="00291DBF" w:rsidRPr="006D26D9">
              <w:rPr>
                <w:sz w:val="20"/>
                <w:lang w:val="es-US"/>
              </w:rPr>
              <w:t>undamentos.</w:t>
            </w:r>
            <w:r w:rsidR="00C17346">
              <w:rPr>
                <w:sz w:val="20"/>
                <w:lang w:val="es-US"/>
              </w:rPr>
              <w:t xml:space="preserve"> </w:t>
            </w:r>
            <w:r w:rsidR="008904CF">
              <w:rPr>
                <w:sz w:val="20"/>
                <w:lang w:val="es-US"/>
              </w:rPr>
              <w:t>Se acuerda que s</w:t>
            </w:r>
            <w:r>
              <w:rPr>
                <w:sz w:val="20"/>
                <w:lang w:val="es-US"/>
              </w:rPr>
              <w:t>ólo existirá una modalidad de Trabajo de G</w:t>
            </w:r>
            <w:r w:rsidRPr="006D26D9">
              <w:rPr>
                <w:sz w:val="20"/>
                <w:lang w:val="es-US"/>
              </w:rPr>
              <w:t>rado</w:t>
            </w:r>
            <w:r>
              <w:rPr>
                <w:sz w:val="20"/>
                <w:lang w:val="es-US"/>
              </w:rPr>
              <w:t xml:space="preserve"> tanto para</w:t>
            </w:r>
            <w:r w:rsidR="00C17346">
              <w:rPr>
                <w:sz w:val="20"/>
                <w:lang w:val="es-US"/>
              </w:rPr>
              <w:t xml:space="preserve"> </w:t>
            </w:r>
            <w:r>
              <w:rPr>
                <w:sz w:val="20"/>
                <w:lang w:val="es-US"/>
              </w:rPr>
              <w:t xml:space="preserve">proyectos de </w:t>
            </w:r>
            <w:r w:rsidRPr="006D26D9">
              <w:rPr>
                <w:sz w:val="20"/>
                <w:lang w:val="es-US"/>
              </w:rPr>
              <w:t>investiga</w:t>
            </w:r>
            <w:r>
              <w:rPr>
                <w:sz w:val="20"/>
                <w:lang w:val="es-US"/>
              </w:rPr>
              <w:t>ción</w:t>
            </w:r>
            <w:r w:rsidRPr="006D26D9">
              <w:rPr>
                <w:sz w:val="20"/>
                <w:lang w:val="es-US"/>
              </w:rPr>
              <w:t xml:space="preserve"> o de creación de empresa y los criterios de evaluación serán los mismos.</w:t>
            </w:r>
          </w:p>
        </w:tc>
      </w:tr>
      <w:tr w:rsidR="00D67839" w:rsidRPr="0040388C" w:rsidTr="000D51A4">
        <w:tc>
          <w:tcPr>
            <w:tcW w:w="1809" w:type="dxa"/>
          </w:tcPr>
          <w:p w:rsidR="00D67839" w:rsidRPr="00D67839" w:rsidRDefault="00D67839" w:rsidP="00D67839">
            <w:pPr>
              <w:jc w:val="both"/>
              <w:rPr>
                <w:sz w:val="20"/>
                <w:lang w:val="es-US"/>
              </w:rPr>
            </w:pPr>
            <w:r w:rsidRPr="00D67839">
              <w:rPr>
                <w:sz w:val="20"/>
                <w:lang w:val="es-US"/>
              </w:rPr>
              <w:t>20141006</w:t>
            </w:r>
            <w:r>
              <w:rPr>
                <w:sz w:val="20"/>
                <w:lang w:val="es-US"/>
              </w:rPr>
              <w:t>.</w:t>
            </w:r>
          </w:p>
          <w:p w:rsidR="00D67839" w:rsidRPr="006D26D9" w:rsidRDefault="00D67839" w:rsidP="00D67839">
            <w:pPr>
              <w:jc w:val="both"/>
              <w:rPr>
                <w:sz w:val="20"/>
                <w:lang w:val="es-US"/>
              </w:rPr>
            </w:pPr>
            <w:r w:rsidRPr="00D67839">
              <w:rPr>
                <w:sz w:val="20"/>
                <w:lang w:val="es-US"/>
              </w:rPr>
              <w:t>Octubre 6 de 2014</w:t>
            </w:r>
          </w:p>
        </w:tc>
        <w:tc>
          <w:tcPr>
            <w:tcW w:w="7541" w:type="dxa"/>
          </w:tcPr>
          <w:p w:rsidR="00D67839" w:rsidRPr="006D26D9" w:rsidRDefault="004F6D3E" w:rsidP="0078482C">
            <w:pPr>
              <w:jc w:val="both"/>
              <w:rPr>
                <w:b/>
                <w:sz w:val="20"/>
                <w:lang w:val="es-US"/>
              </w:rPr>
            </w:pPr>
            <w:r>
              <w:rPr>
                <w:b/>
                <w:sz w:val="20"/>
                <w:lang w:val="es-US"/>
              </w:rPr>
              <w:t xml:space="preserve">Créditos de Física: </w:t>
            </w:r>
            <w:r w:rsidRPr="004F6D3E">
              <w:rPr>
                <w:sz w:val="20"/>
                <w:lang w:val="es-US"/>
              </w:rPr>
              <w:t>dado que</w:t>
            </w:r>
            <w:r w:rsidR="00BD7C6E">
              <w:rPr>
                <w:sz w:val="20"/>
                <w:lang w:val="es-US"/>
              </w:rPr>
              <w:t xml:space="preserve"> </w:t>
            </w:r>
            <w:r w:rsidR="00617666">
              <w:rPr>
                <w:sz w:val="20"/>
                <w:lang w:val="es-US"/>
              </w:rPr>
              <w:t>Ingeniería Industrial propuso que los</w:t>
            </w:r>
            <w:r w:rsidR="002402B9">
              <w:rPr>
                <w:sz w:val="20"/>
                <w:lang w:val="es-US"/>
              </w:rPr>
              <w:t xml:space="preserve"> curso</w:t>
            </w:r>
            <w:r w:rsidR="00617666">
              <w:rPr>
                <w:sz w:val="20"/>
                <w:lang w:val="es-US"/>
              </w:rPr>
              <w:t>s</w:t>
            </w:r>
            <w:r w:rsidR="002402B9">
              <w:rPr>
                <w:sz w:val="20"/>
                <w:lang w:val="es-US"/>
              </w:rPr>
              <w:t xml:space="preserve"> de </w:t>
            </w:r>
            <w:r w:rsidR="00BD7C6E">
              <w:rPr>
                <w:sz w:val="20"/>
                <w:lang w:val="es-US"/>
              </w:rPr>
              <w:t>Cinemática y Dinámica</w:t>
            </w:r>
            <w:r w:rsidR="00617666">
              <w:rPr>
                <w:sz w:val="20"/>
                <w:lang w:val="es-US"/>
              </w:rPr>
              <w:t xml:space="preserve"> y</w:t>
            </w:r>
            <w:r w:rsidR="00BD7C6E">
              <w:rPr>
                <w:sz w:val="20"/>
                <w:lang w:val="es-US"/>
              </w:rPr>
              <w:t xml:space="preserve"> Electricidad y Magnetismo </w:t>
            </w:r>
            <w:r w:rsidR="00617666">
              <w:rPr>
                <w:sz w:val="20"/>
                <w:lang w:val="es-US"/>
              </w:rPr>
              <w:t>tuvieran</w:t>
            </w:r>
            <w:r w:rsidRPr="004F6D3E">
              <w:rPr>
                <w:sz w:val="20"/>
                <w:lang w:val="es-US"/>
              </w:rPr>
              <w:t xml:space="preserve"> 3 créditos,</w:t>
            </w:r>
            <w:r w:rsidR="00BD7C6E">
              <w:rPr>
                <w:sz w:val="20"/>
                <w:lang w:val="es-US"/>
              </w:rPr>
              <w:t xml:space="preserve"> </w:t>
            </w:r>
            <w:r w:rsidR="00617666">
              <w:rPr>
                <w:sz w:val="20"/>
                <w:lang w:val="es-US"/>
              </w:rPr>
              <w:t xml:space="preserve">se decide que, si esta reforma se de créditos se da, </w:t>
            </w:r>
            <w:r w:rsidR="00BD7C6E">
              <w:rPr>
                <w:sz w:val="20"/>
                <w:lang w:val="es-US"/>
              </w:rPr>
              <w:t>los</w:t>
            </w:r>
            <w:r w:rsidRPr="004F6D3E">
              <w:rPr>
                <w:sz w:val="20"/>
                <w:lang w:val="es-US"/>
              </w:rPr>
              <w:t xml:space="preserve"> 2 créditos</w:t>
            </w:r>
            <w:r w:rsidR="00BD7C6E">
              <w:rPr>
                <w:sz w:val="20"/>
                <w:lang w:val="es-US"/>
              </w:rPr>
              <w:t xml:space="preserve"> restantes se usarán</w:t>
            </w:r>
            <w:r w:rsidR="00C17346">
              <w:rPr>
                <w:sz w:val="20"/>
                <w:lang w:val="es-US"/>
              </w:rPr>
              <w:t xml:space="preserve"> </w:t>
            </w:r>
            <w:r w:rsidR="00BD7C6E">
              <w:rPr>
                <w:sz w:val="20"/>
                <w:lang w:val="es-US"/>
              </w:rPr>
              <w:t>en un</w:t>
            </w:r>
            <w:r w:rsidRPr="004F6D3E">
              <w:rPr>
                <w:sz w:val="20"/>
                <w:lang w:val="es-US"/>
              </w:rPr>
              <w:t xml:space="preserve"> curso tipo Laboratorio de Programación, para reforzar los conocimientos prác</w:t>
            </w:r>
            <w:r w:rsidR="00BD7C6E">
              <w:rPr>
                <w:sz w:val="20"/>
                <w:lang w:val="es-US"/>
              </w:rPr>
              <w:t>ticos</w:t>
            </w:r>
            <w:r w:rsidRPr="004F6D3E">
              <w:rPr>
                <w:sz w:val="20"/>
                <w:lang w:val="es-US"/>
              </w:rPr>
              <w:t>.</w:t>
            </w:r>
            <w:r w:rsidR="00EA7724">
              <w:rPr>
                <w:sz w:val="20"/>
                <w:lang w:val="es-US"/>
              </w:rPr>
              <w:t xml:space="preserve"> </w:t>
            </w:r>
          </w:p>
        </w:tc>
      </w:tr>
      <w:tr w:rsidR="00295EEA" w:rsidRPr="0040388C" w:rsidTr="000D51A4">
        <w:tc>
          <w:tcPr>
            <w:tcW w:w="1809" w:type="dxa"/>
          </w:tcPr>
          <w:p w:rsidR="00295EEA" w:rsidRPr="00295EEA" w:rsidRDefault="00295EEA" w:rsidP="00295EEA">
            <w:pPr>
              <w:jc w:val="both"/>
              <w:rPr>
                <w:sz w:val="20"/>
                <w:lang w:val="es-US"/>
              </w:rPr>
            </w:pPr>
            <w:r w:rsidRPr="00295EEA">
              <w:rPr>
                <w:sz w:val="20"/>
                <w:lang w:val="es-US"/>
              </w:rPr>
              <w:t>20150302</w:t>
            </w:r>
            <w:r>
              <w:rPr>
                <w:sz w:val="20"/>
                <w:lang w:val="es-US"/>
              </w:rPr>
              <w:t>.</w:t>
            </w:r>
          </w:p>
          <w:p w:rsidR="00295EEA" w:rsidRPr="00D67839" w:rsidRDefault="00295EEA" w:rsidP="00295EEA">
            <w:pPr>
              <w:jc w:val="both"/>
              <w:rPr>
                <w:sz w:val="20"/>
                <w:lang w:val="es-US"/>
              </w:rPr>
            </w:pPr>
            <w:r w:rsidRPr="00295EEA">
              <w:rPr>
                <w:sz w:val="20"/>
                <w:lang w:val="es-US"/>
              </w:rPr>
              <w:t>2 de marzo de 2015</w:t>
            </w:r>
          </w:p>
        </w:tc>
        <w:tc>
          <w:tcPr>
            <w:tcW w:w="7541" w:type="dxa"/>
          </w:tcPr>
          <w:p w:rsidR="0078482C" w:rsidRDefault="00BF18E9" w:rsidP="000B72BB">
            <w:pPr>
              <w:jc w:val="both"/>
              <w:rPr>
                <w:b/>
                <w:sz w:val="20"/>
                <w:lang w:val="es-US"/>
              </w:rPr>
            </w:pPr>
            <w:r>
              <w:rPr>
                <w:b/>
                <w:sz w:val="20"/>
                <w:lang w:val="es-US"/>
              </w:rPr>
              <w:t>Inglés</w:t>
            </w:r>
            <w:r w:rsidR="00D91FC0">
              <w:rPr>
                <w:b/>
                <w:sz w:val="20"/>
                <w:lang w:val="es-US"/>
              </w:rPr>
              <w:t>, lenguajes</w:t>
            </w:r>
            <w:r>
              <w:rPr>
                <w:b/>
                <w:sz w:val="20"/>
                <w:lang w:val="es-US"/>
              </w:rPr>
              <w:t xml:space="preserve"> y grupos de trabajo: </w:t>
            </w:r>
          </w:p>
          <w:p w:rsidR="0078482C" w:rsidRDefault="0078482C" w:rsidP="000B72BB">
            <w:pPr>
              <w:jc w:val="both"/>
              <w:rPr>
                <w:sz w:val="20"/>
                <w:lang w:val="es-US"/>
              </w:rPr>
            </w:pPr>
            <w:r>
              <w:rPr>
                <w:sz w:val="20"/>
                <w:lang w:val="es-US"/>
              </w:rPr>
              <w:t>S</w:t>
            </w:r>
            <w:r w:rsidR="00D91FC0">
              <w:rPr>
                <w:sz w:val="20"/>
                <w:lang w:val="es-US"/>
              </w:rPr>
              <w:t xml:space="preserve">e discutió sobre qué hacer </w:t>
            </w:r>
            <w:r w:rsidR="002402B9">
              <w:rPr>
                <w:sz w:val="20"/>
                <w:lang w:val="es-US"/>
              </w:rPr>
              <w:t>con los créditos de inglés dado que,</w:t>
            </w:r>
            <w:r w:rsidR="00D91FC0">
              <w:rPr>
                <w:sz w:val="20"/>
                <w:lang w:val="es-US"/>
              </w:rPr>
              <w:t xml:space="preserve"> en </w:t>
            </w:r>
            <w:r w:rsidR="00093E69">
              <w:rPr>
                <w:sz w:val="20"/>
                <w:lang w:val="es-US"/>
              </w:rPr>
              <w:t>el nuevo plan</w:t>
            </w:r>
            <w:r w:rsidR="002402B9">
              <w:rPr>
                <w:sz w:val="20"/>
                <w:lang w:val="es-US"/>
              </w:rPr>
              <w:t>,</w:t>
            </w:r>
            <w:r w:rsidR="00093E69">
              <w:rPr>
                <w:sz w:val="20"/>
                <w:lang w:val="es-US"/>
              </w:rPr>
              <w:t xml:space="preserve"> esta materia no será</w:t>
            </w:r>
            <w:r w:rsidR="00D91FC0">
              <w:rPr>
                <w:sz w:val="20"/>
                <w:lang w:val="es-US"/>
              </w:rPr>
              <w:t xml:space="preserve"> </w:t>
            </w:r>
            <w:r w:rsidR="002402B9">
              <w:rPr>
                <w:sz w:val="20"/>
                <w:lang w:val="es-US"/>
              </w:rPr>
              <w:t>obligatoria,</w:t>
            </w:r>
            <w:r w:rsidR="00D91FC0">
              <w:rPr>
                <w:sz w:val="20"/>
                <w:lang w:val="es-US"/>
              </w:rPr>
              <w:t xml:space="preserve"> p</w:t>
            </w:r>
            <w:r w:rsidR="00093E69">
              <w:rPr>
                <w:sz w:val="20"/>
                <w:lang w:val="es-US"/>
              </w:rPr>
              <w:t>ero deberá</w:t>
            </w:r>
            <w:r w:rsidR="00D91FC0">
              <w:rPr>
                <w:sz w:val="20"/>
                <w:lang w:val="es-US"/>
              </w:rPr>
              <w:t xml:space="preserve"> validarse un nivel B2. </w:t>
            </w:r>
            <w:r>
              <w:rPr>
                <w:sz w:val="20"/>
                <w:lang w:val="es-US"/>
              </w:rPr>
              <w:t>Se concluye que estos cursos podrían ser usados para fortalecer competencias relacionadas con la lectura crítica</w:t>
            </w:r>
          </w:p>
          <w:p w:rsidR="0078482C" w:rsidRDefault="0078482C" w:rsidP="000B72BB">
            <w:pPr>
              <w:jc w:val="both"/>
              <w:rPr>
                <w:sz w:val="20"/>
                <w:lang w:val="es-US"/>
              </w:rPr>
            </w:pPr>
            <w:r>
              <w:rPr>
                <w:sz w:val="20"/>
                <w:lang w:val="es-US"/>
              </w:rPr>
              <w:t>S</w:t>
            </w:r>
            <w:r w:rsidR="002402B9">
              <w:rPr>
                <w:sz w:val="20"/>
                <w:lang w:val="es-US"/>
              </w:rPr>
              <w:t xml:space="preserve">e discutió </w:t>
            </w:r>
            <w:r w:rsidR="00D91FC0">
              <w:rPr>
                <w:sz w:val="20"/>
                <w:lang w:val="es-US"/>
              </w:rPr>
              <w:t xml:space="preserve">acerca de los lenguajes de programación utilizados en los cursos. </w:t>
            </w:r>
            <w:r>
              <w:rPr>
                <w:sz w:val="20"/>
                <w:lang w:val="es-US"/>
              </w:rPr>
              <w:t xml:space="preserve">Se concluyó que, aunque los estudiantes se adaptan rápidamente a las tecnologías y lenguajes de programación que usan las empresas, sería recomendable revisar el uso de lenguajes de programación en el plan de estudios. </w:t>
            </w:r>
          </w:p>
          <w:p w:rsidR="000B72BB" w:rsidRDefault="0078482C" w:rsidP="000B72BB">
            <w:pPr>
              <w:jc w:val="both"/>
              <w:rPr>
                <w:sz w:val="20"/>
                <w:lang w:val="es-US"/>
              </w:rPr>
            </w:pPr>
            <w:r>
              <w:rPr>
                <w:sz w:val="20"/>
                <w:lang w:val="es-US"/>
              </w:rPr>
              <w:t>Se definió que la mejor manera de trabajar la reforma del plan era</w:t>
            </w:r>
            <w:r w:rsidR="004459FB">
              <w:rPr>
                <w:sz w:val="20"/>
                <w:lang w:val="es-US"/>
              </w:rPr>
              <w:t xml:space="preserve"> </w:t>
            </w:r>
            <w:r w:rsidR="004A1474">
              <w:rPr>
                <w:sz w:val="20"/>
                <w:lang w:val="es-US"/>
              </w:rPr>
              <w:t xml:space="preserve">clasificar los </w:t>
            </w:r>
            <w:r w:rsidR="002402B9">
              <w:rPr>
                <w:sz w:val="20"/>
                <w:lang w:val="es-US"/>
              </w:rPr>
              <w:t xml:space="preserve">temas </w:t>
            </w:r>
            <w:r>
              <w:rPr>
                <w:sz w:val="20"/>
                <w:lang w:val="es-US"/>
              </w:rPr>
              <w:t xml:space="preserve">del documento de la ACM/IEEE [2] </w:t>
            </w:r>
            <w:r w:rsidR="00093E69">
              <w:rPr>
                <w:sz w:val="20"/>
                <w:lang w:val="es-US"/>
              </w:rPr>
              <w:t xml:space="preserve">en </w:t>
            </w:r>
            <w:r w:rsidR="004A1474">
              <w:rPr>
                <w:sz w:val="20"/>
                <w:lang w:val="es-US"/>
              </w:rPr>
              <w:t>grupos</w:t>
            </w:r>
            <w:r w:rsidR="00632BB1">
              <w:rPr>
                <w:sz w:val="20"/>
                <w:lang w:val="es-US"/>
              </w:rPr>
              <w:t xml:space="preserve"> temáticos, asociando un sub-comité a cada uno</w:t>
            </w:r>
            <w:r w:rsidR="004459FB">
              <w:rPr>
                <w:sz w:val="20"/>
                <w:lang w:val="es-US"/>
              </w:rPr>
              <w:t>.</w:t>
            </w:r>
            <w:r w:rsidR="0088160A">
              <w:rPr>
                <w:sz w:val="20"/>
                <w:lang w:val="es-US"/>
              </w:rPr>
              <w:t xml:space="preserve"> </w:t>
            </w:r>
            <w:r w:rsidR="000B72BB">
              <w:rPr>
                <w:sz w:val="20"/>
                <w:lang w:val="es-US"/>
              </w:rPr>
              <w:t>Los sub-comités se conformaron así:</w:t>
            </w:r>
          </w:p>
          <w:p w:rsidR="000B72BB" w:rsidRPr="000B72BB" w:rsidRDefault="000B72BB" w:rsidP="000B72BB">
            <w:pPr>
              <w:pStyle w:val="Prrafodelista"/>
              <w:numPr>
                <w:ilvl w:val="0"/>
                <w:numId w:val="2"/>
              </w:numPr>
              <w:jc w:val="both"/>
              <w:rPr>
                <w:sz w:val="20"/>
                <w:lang w:val="es-US"/>
              </w:rPr>
            </w:pPr>
            <w:r w:rsidRPr="000B72BB">
              <w:rPr>
                <w:sz w:val="20"/>
                <w:lang w:val="es-US"/>
              </w:rPr>
              <w:t xml:space="preserve">Grupo de Fundamentos de Programación: Gerardo Sarria, Diego Linares, Luisa Fernanda Rincón, </w:t>
            </w:r>
            <w:proofErr w:type="spellStart"/>
            <w:r w:rsidRPr="000B72BB">
              <w:rPr>
                <w:sz w:val="20"/>
                <w:lang w:val="es-US"/>
              </w:rPr>
              <w:t>Antal</w:t>
            </w:r>
            <w:proofErr w:type="spellEnd"/>
            <w:r w:rsidR="00C17346">
              <w:rPr>
                <w:sz w:val="20"/>
                <w:lang w:val="es-US"/>
              </w:rPr>
              <w:t xml:space="preserve"> </w:t>
            </w:r>
            <w:proofErr w:type="spellStart"/>
            <w:r w:rsidRPr="000B72BB">
              <w:rPr>
                <w:sz w:val="20"/>
                <w:lang w:val="es-US"/>
              </w:rPr>
              <w:t>Buss</w:t>
            </w:r>
            <w:proofErr w:type="spellEnd"/>
            <w:r w:rsidRPr="000B72BB">
              <w:rPr>
                <w:sz w:val="20"/>
                <w:lang w:val="es-US"/>
              </w:rPr>
              <w:t>.</w:t>
            </w:r>
          </w:p>
          <w:p w:rsidR="000B72BB" w:rsidRPr="000B72BB" w:rsidRDefault="000B72BB" w:rsidP="000B72BB">
            <w:pPr>
              <w:pStyle w:val="Prrafodelista"/>
              <w:numPr>
                <w:ilvl w:val="0"/>
                <w:numId w:val="2"/>
              </w:numPr>
              <w:jc w:val="both"/>
              <w:rPr>
                <w:sz w:val="20"/>
                <w:lang w:val="es-US"/>
              </w:rPr>
            </w:pPr>
            <w:r w:rsidRPr="000B72BB">
              <w:rPr>
                <w:sz w:val="20"/>
                <w:lang w:val="es-US"/>
              </w:rPr>
              <w:t xml:space="preserve">Grupo de Desarrollo de Software: Juan Carlos Martínez, María Constanza Pabón, Luisa Fernanda Rincón, Juan Pablo García, </w:t>
            </w:r>
            <w:proofErr w:type="spellStart"/>
            <w:r w:rsidRPr="000B72BB">
              <w:rPr>
                <w:sz w:val="20"/>
                <w:lang w:val="es-US"/>
              </w:rPr>
              <w:t>Antal</w:t>
            </w:r>
            <w:proofErr w:type="spellEnd"/>
            <w:r w:rsidR="00C17346">
              <w:rPr>
                <w:sz w:val="20"/>
                <w:lang w:val="es-US"/>
              </w:rPr>
              <w:t xml:space="preserve"> </w:t>
            </w:r>
            <w:proofErr w:type="spellStart"/>
            <w:r w:rsidRPr="000B72BB">
              <w:rPr>
                <w:sz w:val="20"/>
                <w:lang w:val="es-US"/>
              </w:rPr>
              <w:t>Buss</w:t>
            </w:r>
            <w:proofErr w:type="spellEnd"/>
            <w:r w:rsidRPr="000B72BB">
              <w:rPr>
                <w:sz w:val="20"/>
                <w:lang w:val="es-US"/>
              </w:rPr>
              <w:t>.</w:t>
            </w:r>
          </w:p>
          <w:p w:rsidR="000B72BB" w:rsidRPr="000B72BB" w:rsidRDefault="000B72BB" w:rsidP="000B72BB">
            <w:pPr>
              <w:pStyle w:val="Prrafodelista"/>
              <w:numPr>
                <w:ilvl w:val="0"/>
                <w:numId w:val="2"/>
              </w:numPr>
              <w:jc w:val="both"/>
              <w:rPr>
                <w:sz w:val="20"/>
                <w:lang w:val="es-US"/>
              </w:rPr>
            </w:pPr>
            <w:r w:rsidRPr="000B72BB">
              <w:rPr>
                <w:sz w:val="20"/>
                <w:lang w:val="es-US"/>
              </w:rPr>
              <w:t xml:space="preserve">Grupo de Programación de Sistemas: Maribel </w:t>
            </w:r>
            <w:proofErr w:type="spellStart"/>
            <w:r w:rsidRPr="000B72BB">
              <w:rPr>
                <w:sz w:val="20"/>
                <w:lang w:val="es-US"/>
              </w:rPr>
              <w:t>Sacanamboy</w:t>
            </w:r>
            <w:proofErr w:type="spellEnd"/>
            <w:r w:rsidRPr="000B72BB">
              <w:rPr>
                <w:sz w:val="20"/>
                <w:lang w:val="es-US"/>
              </w:rPr>
              <w:t xml:space="preserve">, </w:t>
            </w:r>
            <w:proofErr w:type="spellStart"/>
            <w:r w:rsidRPr="000B72BB">
              <w:rPr>
                <w:sz w:val="20"/>
                <w:lang w:val="es-US"/>
              </w:rPr>
              <w:t>Antal</w:t>
            </w:r>
            <w:proofErr w:type="spellEnd"/>
            <w:r w:rsidR="00C17346">
              <w:rPr>
                <w:sz w:val="20"/>
                <w:lang w:val="es-US"/>
              </w:rPr>
              <w:t xml:space="preserve"> </w:t>
            </w:r>
            <w:proofErr w:type="spellStart"/>
            <w:r w:rsidRPr="000B72BB">
              <w:rPr>
                <w:sz w:val="20"/>
                <w:lang w:val="es-US"/>
              </w:rPr>
              <w:t>Buss</w:t>
            </w:r>
            <w:proofErr w:type="spellEnd"/>
            <w:r w:rsidRPr="000B72BB">
              <w:rPr>
                <w:sz w:val="20"/>
                <w:lang w:val="es-US"/>
              </w:rPr>
              <w:t>.</w:t>
            </w:r>
          </w:p>
          <w:p w:rsidR="00295EEA" w:rsidRPr="000B72BB" w:rsidRDefault="000B72BB" w:rsidP="000B72BB">
            <w:pPr>
              <w:pStyle w:val="Prrafodelista"/>
              <w:numPr>
                <w:ilvl w:val="0"/>
                <w:numId w:val="2"/>
              </w:numPr>
              <w:jc w:val="both"/>
              <w:rPr>
                <w:sz w:val="20"/>
                <w:lang w:val="es-US"/>
              </w:rPr>
            </w:pPr>
            <w:r w:rsidRPr="000B72BB">
              <w:rPr>
                <w:sz w:val="20"/>
                <w:lang w:val="es-US"/>
              </w:rPr>
              <w:t xml:space="preserve">Grupo teórico: Camilo Rueda, Gloria I. Álvarez, Andres Navarro, </w:t>
            </w:r>
            <w:proofErr w:type="spellStart"/>
            <w:r w:rsidRPr="000B72BB">
              <w:rPr>
                <w:sz w:val="20"/>
                <w:lang w:val="es-US"/>
              </w:rPr>
              <w:t>Antal</w:t>
            </w:r>
            <w:proofErr w:type="spellEnd"/>
            <w:r w:rsidR="00C17346">
              <w:rPr>
                <w:sz w:val="20"/>
                <w:lang w:val="es-US"/>
              </w:rPr>
              <w:t xml:space="preserve"> </w:t>
            </w:r>
            <w:proofErr w:type="spellStart"/>
            <w:r w:rsidRPr="000B72BB">
              <w:rPr>
                <w:sz w:val="20"/>
                <w:lang w:val="es-US"/>
              </w:rPr>
              <w:t>Buss</w:t>
            </w:r>
            <w:proofErr w:type="spellEnd"/>
            <w:r w:rsidRPr="000B72BB">
              <w:rPr>
                <w:sz w:val="20"/>
                <w:lang w:val="es-US"/>
              </w:rPr>
              <w:t>.</w:t>
            </w:r>
          </w:p>
        </w:tc>
      </w:tr>
      <w:tr w:rsidR="00A61E8E" w:rsidRPr="0040388C" w:rsidTr="000D51A4">
        <w:tc>
          <w:tcPr>
            <w:tcW w:w="1809" w:type="dxa"/>
          </w:tcPr>
          <w:p w:rsidR="00A61E8E" w:rsidRPr="00A61E8E" w:rsidRDefault="00A61E8E" w:rsidP="00A61E8E">
            <w:pPr>
              <w:jc w:val="both"/>
              <w:rPr>
                <w:sz w:val="20"/>
                <w:lang w:val="es-US"/>
              </w:rPr>
            </w:pPr>
            <w:r w:rsidRPr="00A61E8E">
              <w:rPr>
                <w:sz w:val="20"/>
                <w:lang w:val="es-US"/>
              </w:rPr>
              <w:t>20150413</w:t>
            </w:r>
            <w:r>
              <w:rPr>
                <w:sz w:val="20"/>
                <w:lang w:val="es-US"/>
              </w:rPr>
              <w:t>.</w:t>
            </w:r>
          </w:p>
          <w:p w:rsidR="00A61E8E" w:rsidRPr="00295EEA" w:rsidRDefault="00A61E8E" w:rsidP="00A61E8E">
            <w:pPr>
              <w:jc w:val="both"/>
              <w:rPr>
                <w:sz w:val="20"/>
                <w:lang w:val="es-US"/>
              </w:rPr>
            </w:pPr>
            <w:r w:rsidRPr="00A61E8E">
              <w:rPr>
                <w:sz w:val="20"/>
                <w:lang w:val="es-US"/>
              </w:rPr>
              <w:t>13 de abril de 2015</w:t>
            </w:r>
          </w:p>
        </w:tc>
        <w:tc>
          <w:tcPr>
            <w:tcW w:w="7541" w:type="dxa"/>
          </w:tcPr>
          <w:p w:rsidR="00A61E8E" w:rsidRDefault="00715977" w:rsidP="00220FB1">
            <w:pPr>
              <w:jc w:val="both"/>
              <w:rPr>
                <w:b/>
                <w:sz w:val="20"/>
                <w:lang w:val="es-US"/>
              </w:rPr>
            </w:pPr>
            <w:r>
              <w:rPr>
                <w:b/>
                <w:sz w:val="20"/>
                <w:lang w:val="es-US"/>
              </w:rPr>
              <w:t>Énfasis de Ani</w:t>
            </w:r>
            <w:r w:rsidR="002402B9">
              <w:rPr>
                <w:b/>
                <w:sz w:val="20"/>
                <w:lang w:val="es-US"/>
              </w:rPr>
              <w:t>mación y Sistemas I</w:t>
            </w:r>
            <w:r w:rsidR="00C22BB2">
              <w:rPr>
                <w:b/>
                <w:sz w:val="20"/>
                <w:lang w:val="es-US"/>
              </w:rPr>
              <w:t>nteractivos</w:t>
            </w:r>
            <w:r w:rsidR="00F36E06">
              <w:rPr>
                <w:b/>
                <w:sz w:val="20"/>
                <w:lang w:val="es-US"/>
              </w:rPr>
              <w:t xml:space="preserve"> y Fundamentos de Investigación</w:t>
            </w:r>
            <w:r w:rsidR="00C22BB2">
              <w:rPr>
                <w:b/>
                <w:sz w:val="20"/>
                <w:lang w:val="es-US"/>
              </w:rPr>
              <w:t xml:space="preserve">: </w:t>
            </w:r>
            <w:r w:rsidR="00220FB1" w:rsidRPr="00220FB1">
              <w:rPr>
                <w:sz w:val="20"/>
                <w:lang w:val="es-US"/>
              </w:rPr>
              <w:t>se decide que es adecuado</w:t>
            </w:r>
            <w:r w:rsidR="00220FB1">
              <w:rPr>
                <w:b/>
                <w:sz w:val="20"/>
                <w:lang w:val="es-US"/>
              </w:rPr>
              <w:t xml:space="preserve"> </w:t>
            </w:r>
            <w:r w:rsidR="00C22BB2" w:rsidRPr="00C22BB2">
              <w:rPr>
                <w:sz w:val="20"/>
                <w:lang w:val="es-US"/>
              </w:rPr>
              <w:t>unir el curso de Intr</w:t>
            </w:r>
            <w:r w:rsidR="00C22BB2">
              <w:rPr>
                <w:sz w:val="20"/>
                <w:lang w:val="es-US"/>
              </w:rPr>
              <w:t xml:space="preserve">oducción al Desarrollo de </w:t>
            </w:r>
            <w:r w:rsidR="002850E6">
              <w:rPr>
                <w:sz w:val="20"/>
                <w:lang w:val="es-US"/>
              </w:rPr>
              <w:t>Video</w:t>
            </w:r>
            <w:r w:rsidR="002850E6" w:rsidRPr="00C22BB2">
              <w:rPr>
                <w:sz w:val="20"/>
                <w:lang w:val="es-US"/>
              </w:rPr>
              <w:t>juegos</w:t>
            </w:r>
            <w:r w:rsidR="00C22BB2" w:rsidRPr="00C22BB2">
              <w:rPr>
                <w:sz w:val="20"/>
                <w:lang w:val="es-US"/>
              </w:rPr>
              <w:t xml:space="preserve"> con Inteligencia Artificial para </w:t>
            </w:r>
            <w:r w:rsidR="00C22BB2">
              <w:rPr>
                <w:sz w:val="20"/>
                <w:lang w:val="es-US"/>
              </w:rPr>
              <w:t>J</w:t>
            </w:r>
            <w:r w:rsidR="00C22BB2" w:rsidRPr="00C22BB2">
              <w:rPr>
                <w:sz w:val="20"/>
                <w:lang w:val="es-US"/>
              </w:rPr>
              <w:t>uegos</w:t>
            </w:r>
            <w:r w:rsidR="00220FB1">
              <w:rPr>
                <w:sz w:val="20"/>
                <w:lang w:val="es-US"/>
              </w:rPr>
              <w:t xml:space="preserve"> y a</w:t>
            </w:r>
            <w:r w:rsidR="00C22BB2">
              <w:rPr>
                <w:sz w:val="20"/>
                <w:lang w:val="es-US"/>
              </w:rPr>
              <w:t xml:space="preserve">umentar </w:t>
            </w:r>
            <w:r w:rsidR="00C22BB2" w:rsidRPr="00C22BB2">
              <w:rPr>
                <w:sz w:val="20"/>
                <w:lang w:val="es-US"/>
              </w:rPr>
              <w:t>el número de créditos de Interac</w:t>
            </w:r>
            <w:r w:rsidR="00C22BB2">
              <w:rPr>
                <w:sz w:val="20"/>
                <w:lang w:val="es-US"/>
              </w:rPr>
              <w:t>ción y Sonido</w:t>
            </w:r>
            <w:r w:rsidR="00220FB1">
              <w:rPr>
                <w:sz w:val="20"/>
                <w:lang w:val="es-US"/>
              </w:rPr>
              <w:t xml:space="preserve"> en uno</w:t>
            </w:r>
            <w:r w:rsidR="00F36E06">
              <w:rPr>
                <w:sz w:val="20"/>
                <w:lang w:val="es-US"/>
              </w:rPr>
              <w:t xml:space="preserve">. </w:t>
            </w:r>
            <w:r w:rsidR="00220FB1">
              <w:rPr>
                <w:sz w:val="20"/>
                <w:lang w:val="es-US"/>
              </w:rPr>
              <w:t>Además, se concluye que es importante c</w:t>
            </w:r>
            <w:r w:rsidR="00F36E06" w:rsidRPr="00F36E06">
              <w:rPr>
                <w:sz w:val="20"/>
                <w:lang w:val="es-US"/>
              </w:rPr>
              <w:t xml:space="preserve">onsiderar dentro de Fundamentos </w:t>
            </w:r>
            <w:r w:rsidR="00220FB1">
              <w:rPr>
                <w:sz w:val="20"/>
                <w:lang w:val="es-US"/>
              </w:rPr>
              <w:t xml:space="preserve">de Investigación </w:t>
            </w:r>
            <w:r w:rsidR="00F36E06" w:rsidRPr="00F36E06">
              <w:rPr>
                <w:sz w:val="20"/>
                <w:lang w:val="es-US"/>
              </w:rPr>
              <w:t>temas de desarrollo tecnológico y de innovación.</w:t>
            </w:r>
          </w:p>
        </w:tc>
      </w:tr>
      <w:tr w:rsidR="00BF6174" w:rsidRPr="0040388C" w:rsidTr="000D51A4">
        <w:tc>
          <w:tcPr>
            <w:tcW w:w="1809" w:type="dxa"/>
          </w:tcPr>
          <w:p w:rsidR="00BF6174" w:rsidRPr="00BF6174" w:rsidRDefault="00BF6174" w:rsidP="00BF6174">
            <w:pPr>
              <w:jc w:val="both"/>
              <w:rPr>
                <w:sz w:val="20"/>
                <w:lang w:val="es-US"/>
              </w:rPr>
            </w:pPr>
            <w:r w:rsidRPr="00BF6174">
              <w:rPr>
                <w:sz w:val="20"/>
                <w:lang w:val="es-US"/>
              </w:rPr>
              <w:t>20150504</w:t>
            </w:r>
            <w:r>
              <w:rPr>
                <w:sz w:val="20"/>
                <w:lang w:val="es-US"/>
              </w:rPr>
              <w:t>.</w:t>
            </w:r>
          </w:p>
          <w:p w:rsidR="00BF6174" w:rsidRPr="00A61E8E" w:rsidRDefault="00BF6174" w:rsidP="00BF6174">
            <w:pPr>
              <w:jc w:val="both"/>
              <w:rPr>
                <w:sz w:val="20"/>
                <w:lang w:val="es-US"/>
              </w:rPr>
            </w:pPr>
            <w:r w:rsidRPr="00BF6174">
              <w:rPr>
                <w:sz w:val="20"/>
                <w:lang w:val="es-US"/>
              </w:rPr>
              <w:t>1 de junio de 2015</w:t>
            </w:r>
          </w:p>
        </w:tc>
        <w:tc>
          <w:tcPr>
            <w:tcW w:w="7541" w:type="dxa"/>
          </w:tcPr>
          <w:p w:rsidR="00BF6174" w:rsidRDefault="00C359FE" w:rsidP="00C359FE">
            <w:pPr>
              <w:jc w:val="both"/>
              <w:rPr>
                <w:b/>
                <w:sz w:val="20"/>
                <w:lang w:val="es-US"/>
              </w:rPr>
            </w:pPr>
            <w:r>
              <w:rPr>
                <w:b/>
                <w:sz w:val="20"/>
                <w:lang w:val="es-US"/>
              </w:rPr>
              <w:t xml:space="preserve">Guía de la Reflexión Curricular: </w:t>
            </w:r>
            <w:r w:rsidRPr="00C359FE">
              <w:rPr>
                <w:sz w:val="20"/>
                <w:lang w:val="es-US"/>
              </w:rPr>
              <w:t>Fabián Ramírez nos acompañó para hablar del avance en la Guía para la Reflexión Curricular P1 - Fase II y Plan integral 2015, y realiz</w:t>
            </w:r>
            <w:r>
              <w:rPr>
                <w:sz w:val="20"/>
                <w:lang w:val="es-US"/>
              </w:rPr>
              <w:t>ó</w:t>
            </w:r>
            <w:r w:rsidRPr="00C359FE">
              <w:rPr>
                <w:sz w:val="20"/>
                <w:lang w:val="es-US"/>
              </w:rPr>
              <w:t xml:space="preserve"> una serie de preguntas para ver cómo se encontraba el avance del plan de reflexión curricular.</w:t>
            </w:r>
            <w:r w:rsidR="002F4951">
              <w:rPr>
                <w:sz w:val="20"/>
                <w:lang w:val="es-US"/>
              </w:rPr>
              <w:t xml:space="preserve"> </w:t>
            </w:r>
            <w:r w:rsidR="007817CF" w:rsidRPr="007817CF">
              <w:rPr>
                <w:sz w:val="20"/>
                <w:lang w:val="es-US"/>
              </w:rPr>
              <w:t>Se comentó que se está realizando una revisión curricular a la luz del nuevo reporte</w:t>
            </w:r>
            <w:r w:rsidR="007817CF">
              <w:rPr>
                <w:sz w:val="20"/>
                <w:lang w:val="es-US"/>
              </w:rPr>
              <w:t xml:space="preserve"> ACM/IEEE [2]. </w:t>
            </w:r>
          </w:p>
        </w:tc>
      </w:tr>
      <w:tr w:rsidR="00E600B7" w:rsidRPr="0040388C" w:rsidTr="000D51A4">
        <w:tc>
          <w:tcPr>
            <w:tcW w:w="1809" w:type="dxa"/>
          </w:tcPr>
          <w:p w:rsidR="00E600B7" w:rsidRPr="00E600B7" w:rsidRDefault="00E600B7" w:rsidP="00E600B7">
            <w:pPr>
              <w:jc w:val="both"/>
              <w:rPr>
                <w:sz w:val="20"/>
                <w:lang w:val="es-US"/>
              </w:rPr>
            </w:pPr>
            <w:r w:rsidRPr="00E600B7">
              <w:rPr>
                <w:sz w:val="20"/>
                <w:lang w:val="es-US"/>
              </w:rPr>
              <w:t>20151203</w:t>
            </w:r>
            <w:r>
              <w:rPr>
                <w:sz w:val="20"/>
                <w:lang w:val="es-US"/>
              </w:rPr>
              <w:t>.</w:t>
            </w:r>
          </w:p>
          <w:p w:rsidR="00E600B7" w:rsidRPr="00BF6174" w:rsidRDefault="00E600B7" w:rsidP="00E600B7">
            <w:pPr>
              <w:jc w:val="both"/>
              <w:rPr>
                <w:sz w:val="20"/>
                <w:lang w:val="es-US"/>
              </w:rPr>
            </w:pPr>
            <w:r w:rsidRPr="00E600B7">
              <w:rPr>
                <w:sz w:val="20"/>
                <w:lang w:val="es-US"/>
              </w:rPr>
              <w:t>3 de diciembre de 2015</w:t>
            </w:r>
          </w:p>
        </w:tc>
        <w:tc>
          <w:tcPr>
            <w:tcW w:w="7541" w:type="dxa"/>
          </w:tcPr>
          <w:p w:rsidR="00E600B7" w:rsidRPr="00E423F3" w:rsidRDefault="00210D43" w:rsidP="00210D43">
            <w:pPr>
              <w:jc w:val="both"/>
              <w:rPr>
                <w:sz w:val="20"/>
                <w:lang w:val="es-US"/>
              </w:rPr>
            </w:pPr>
            <w:r>
              <w:rPr>
                <w:b/>
                <w:sz w:val="20"/>
                <w:lang w:val="es-US"/>
              </w:rPr>
              <w:t>Asignación de tiempos</w:t>
            </w:r>
            <w:r w:rsidR="00E423F3">
              <w:rPr>
                <w:b/>
                <w:sz w:val="20"/>
                <w:lang w:val="es-US"/>
              </w:rPr>
              <w:t xml:space="preserve">: </w:t>
            </w:r>
            <w:r w:rsidR="00E423F3">
              <w:rPr>
                <w:sz w:val="20"/>
                <w:lang w:val="es-US"/>
              </w:rPr>
              <w:t xml:space="preserve">con los grupos de trabajo </w:t>
            </w:r>
            <w:r w:rsidR="009E710E" w:rsidRPr="009E710E">
              <w:rPr>
                <w:sz w:val="20"/>
                <w:lang w:val="es-US"/>
              </w:rPr>
              <w:t xml:space="preserve">previamente asignados </w:t>
            </w:r>
            <w:r w:rsidR="009E710E">
              <w:rPr>
                <w:sz w:val="20"/>
                <w:lang w:val="es-US"/>
              </w:rPr>
              <w:t>en torno al documento de la ACM/IEEE [2]</w:t>
            </w:r>
            <w:r w:rsidR="00E423F3">
              <w:rPr>
                <w:sz w:val="20"/>
                <w:lang w:val="es-US"/>
              </w:rPr>
              <w:t xml:space="preserve">, </w:t>
            </w:r>
            <w:r w:rsidR="00C61320">
              <w:rPr>
                <w:sz w:val="20"/>
                <w:lang w:val="es-US"/>
              </w:rPr>
              <w:t>s</w:t>
            </w:r>
            <w:r w:rsidR="00E423F3" w:rsidRPr="00E423F3">
              <w:rPr>
                <w:sz w:val="20"/>
                <w:lang w:val="es-US"/>
              </w:rPr>
              <w:t>e generó un reporte preliminar de los temas por</w:t>
            </w:r>
            <w:r w:rsidR="00E423F3">
              <w:rPr>
                <w:sz w:val="20"/>
                <w:lang w:val="es-US"/>
              </w:rPr>
              <w:t xml:space="preserve"> semestre</w:t>
            </w:r>
            <w:r w:rsidR="002F4951">
              <w:rPr>
                <w:sz w:val="20"/>
                <w:lang w:val="es-US"/>
              </w:rPr>
              <w:t xml:space="preserve"> </w:t>
            </w:r>
            <w:r w:rsidR="00E423F3">
              <w:rPr>
                <w:sz w:val="20"/>
                <w:lang w:val="es-US"/>
              </w:rPr>
              <w:t>y las</w:t>
            </w:r>
            <w:r w:rsidR="00E423F3" w:rsidRPr="00E423F3">
              <w:rPr>
                <w:sz w:val="20"/>
                <w:lang w:val="es-US"/>
              </w:rPr>
              <w:t xml:space="preserve"> horas asignadas</w:t>
            </w:r>
            <w:r w:rsidR="00E423F3">
              <w:rPr>
                <w:sz w:val="20"/>
                <w:lang w:val="es-US"/>
              </w:rPr>
              <w:t xml:space="preserve"> para su enseñanza</w:t>
            </w:r>
            <w:r w:rsidR="00E423F3" w:rsidRPr="00E423F3">
              <w:rPr>
                <w:sz w:val="20"/>
                <w:lang w:val="es-US"/>
              </w:rPr>
              <w:t>.</w:t>
            </w:r>
            <w:r w:rsidR="00E74B09">
              <w:rPr>
                <w:sz w:val="20"/>
                <w:lang w:val="es-US"/>
              </w:rPr>
              <w:t xml:space="preserve"> </w:t>
            </w:r>
          </w:p>
        </w:tc>
      </w:tr>
    </w:tbl>
    <w:p w:rsidR="005C6061" w:rsidRDefault="005C6061" w:rsidP="000C7033">
      <w:pPr>
        <w:jc w:val="center"/>
        <w:rPr>
          <w:lang w:val="es-US"/>
        </w:rPr>
      </w:pPr>
    </w:p>
    <w:p w:rsidR="005C6061" w:rsidRDefault="005C6061">
      <w:pPr>
        <w:rPr>
          <w:lang w:val="es-US"/>
        </w:rPr>
      </w:pPr>
      <w:r>
        <w:rPr>
          <w:lang w:val="es-US"/>
        </w:rPr>
        <w:br w:type="page"/>
      </w:r>
    </w:p>
    <w:p w:rsidR="000C7033" w:rsidRDefault="005C6061" w:rsidP="000C7033">
      <w:pPr>
        <w:jc w:val="center"/>
        <w:rPr>
          <w:lang w:val="es-US"/>
        </w:rPr>
      </w:pPr>
      <w:r>
        <w:rPr>
          <w:lang w:val="es-US"/>
        </w:rPr>
        <w:lastRenderedPageBreak/>
        <w:t>Tabla 2. Reflexión acerca de la reforma del plan de estudios para el año 2016</w:t>
      </w:r>
      <w:r>
        <w:rPr>
          <w:rStyle w:val="Refdenotaalpie"/>
          <w:lang w:val="es-US"/>
        </w:rPr>
        <w:footnoteReference w:id="1"/>
      </w:r>
      <w:r>
        <w:rPr>
          <w:lang w:val="es-US"/>
        </w:rPr>
        <w:t>.</w:t>
      </w:r>
    </w:p>
    <w:tbl>
      <w:tblPr>
        <w:tblStyle w:val="Tablaconcuadrcula"/>
        <w:tblW w:w="0" w:type="auto"/>
        <w:tblLook w:val="04A0" w:firstRow="1" w:lastRow="0" w:firstColumn="1" w:lastColumn="0" w:noHBand="0" w:noVBand="1"/>
      </w:tblPr>
      <w:tblGrid>
        <w:gridCol w:w="1323"/>
        <w:gridCol w:w="8095"/>
      </w:tblGrid>
      <w:tr w:rsidR="00357E5A" w:rsidRPr="006D26D9" w:rsidTr="00AD7F39">
        <w:tc>
          <w:tcPr>
            <w:tcW w:w="1255" w:type="dxa"/>
          </w:tcPr>
          <w:p w:rsidR="00357E5A" w:rsidRPr="006D26D9" w:rsidRDefault="00357E5A" w:rsidP="00AD7F39">
            <w:pPr>
              <w:jc w:val="center"/>
              <w:rPr>
                <w:b/>
                <w:sz w:val="20"/>
                <w:lang w:val="es-US"/>
              </w:rPr>
            </w:pPr>
            <w:r w:rsidRPr="006D26D9">
              <w:rPr>
                <w:b/>
                <w:sz w:val="20"/>
                <w:lang w:val="es-US"/>
              </w:rPr>
              <w:t>Comité</w:t>
            </w:r>
          </w:p>
        </w:tc>
        <w:tc>
          <w:tcPr>
            <w:tcW w:w="8095" w:type="dxa"/>
          </w:tcPr>
          <w:p w:rsidR="00357E5A" w:rsidRPr="006D26D9" w:rsidRDefault="00357E5A" w:rsidP="00AD7F39">
            <w:pPr>
              <w:jc w:val="center"/>
              <w:rPr>
                <w:b/>
                <w:sz w:val="20"/>
                <w:lang w:val="es-US"/>
              </w:rPr>
            </w:pPr>
            <w:r w:rsidRPr="006D26D9">
              <w:rPr>
                <w:b/>
                <w:sz w:val="20"/>
                <w:lang w:val="es-US"/>
              </w:rPr>
              <w:t>Temas tratados</w:t>
            </w:r>
          </w:p>
        </w:tc>
      </w:tr>
      <w:tr w:rsidR="00357E5A" w:rsidRPr="00EF2F60" w:rsidTr="00AD7F39">
        <w:tc>
          <w:tcPr>
            <w:tcW w:w="1255" w:type="dxa"/>
          </w:tcPr>
          <w:p w:rsidR="00623D0A" w:rsidRPr="00623D0A" w:rsidRDefault="00623D0A" w:rsidP="00623D0A">
            <w:pPr>
              <w:jc w:val="both"/>
              <w:rPr>
                <w:sz w:val="20"/>
                <w:lang w:val="es-US"/>
              </w:rPr>
            </w:pPr>
            <w:r w:rsidRPr="00623D0A">
              <w:rPr>
                <w:sz w:val="20"/>
                <w:lang w:val="es-US"/>
              </w:rPr>
              <w:t>20160118</w:t>
            </w:r>
            <w:r>
              <w:rPr>
                <w:sz w:val="20"/>
                <w:lang w:val="es-US"/>
              </w:rPr>
              <w:t xml:space="preserve">. </w:t>
            </w:r>
          </w:p>
          <w:p w:rsidR="00357E5A" w:rsidRPr="006D26D9" w:rsidRDefault="00623D0A" w:rsidP="00623D0A">
            <w:pPr>
              <w:jc w:val="both"/>
              <w:rPr>
                <w:sz w:val="20"/>
                <w:lang w:val="es-US"/>
              </w:rPr>
            </w:pPr>
            <w:r w:rsidRPr="00623D0A">
              <w:rPr>
                <w:sz w:val="20"/>
                <w:lang w:val="es-US"/>
              </w:rPr>
              <w:t>18 de enero de 2016</w:t>
            </w:r>
          </w:p>
        </w:tc>
        <w:tc>
          <w:tcPr>
            <w:tcW w:w="8095" w:type="dxa"/>
          </w:tcPr>
          <w:p w:rsidR="00357E5A" w:rsidRPr="00595064" w:rsidRDefault="00595064" w:rsidP="00AD7F39">
            <w:pPr>
              <w:jc w:val="both"/>
              <w:rPr>
                <w:sz w:val="20"/>
                <w:lang w:val="es-US"/>
              </w:rPr>
            </w:pPr>
            <w:r>
              <w:rPr>
                <w:b/>
                <w:sz w:val="20"/>
                <w:lang w:val="es-US"/>
              </w:rPr>
              <w:t xml:space="preserve">Créditos, tiempos, Redes y Ciencia Computacional: </w:t>
            </w:r>
            <w:r w:rsidR="00F133CC">
              <w:rPr>
                <w:sz w:val="20"/>
                <w:lang w:val="es-US"/>
              </w:rPr>
              <w:t>se estableció</w:t>
            </w:r>
            <w:r>
              <w:rPr>
                <w:sz w:val="20"/>
                <w:lang w:val="es-US"/>
              </w:rPr>
              <w:t xml:space="preserve"> el número de créditos para el primer semestre como 17. Se </w:t>
            </w:r>
            <w:r w:rsidR="00F133CC">
              <w:rPr>
                <w:sz w:val="20"/>
                <w:lang w:val="es-US"/>
              </w:rPr>
              <w:t>continuó</w:t>
            </w:r>
            <w:r>
              <w:rPr>
                <w:sz w:val="20"/>
                <w:lang w:val="es-US"/>
              </w:rPr>
              <w:t xml:space="preserve"> la asignación de tiempos a los temas en los grupos de trabajo. </w:t>
            </w:r>
            <w:r w:rsidR="00F133CC">
              <w:rPr>
                <w:sz w:val="20"/>
                <w:lang w:val="es-US"/>
              </w:rPr>
              <w:t>Se revisó el área de redes con el profesor Carlos Olarte. Se comparó el curso de Modelamiento y Simulación (de</w:t>
            </w:r>
            <w:r w:rsidR="00EF2F60">
              <w:rPr>
                <w:sz w:val="20"/>
                <w:lang w:val="es-US"/>
              </w:rPr>
              <w:t>l programa de</w:t>
            </w:r>
            <w:r w:rsidR="00F133CC">
              <w:rPr>
                <w:sz w:val="20"/>
                <w:lang w:val="es-US"/>
              </w:rPr>
              <w:t xml:space="preserve"> Matemáticas Aplicadas) con los temas de Ciencia Computacional.</w:t>
            </w:r>
            <w:r w:rsidR="006746D9">
              <w:rPr>
                <w:sz w:val="20"/>
                <w:lang w:val="es-US"/>
              </w:rPr>
              <w:t xml:space="preserve"> Se propuso comenzar la asignación de temas por curso. </w:t>
            </w:r>
          </w:p>
        </w:tc>
      </w:tr>
      <w:tr w:rsidR="00357E5A" w:rsidRPr="0040388C" w:rsidTr="00AD7F39">
        <w:tc>
          <w:tcPr>
            <w:tcW w:w="1255" w:type="dxa"/>
          </w:tcPr>
          <w:p w:rsidR="001A2953" w:rsidRPr="001A2953" w:rsidRDefault="001A2953" w:rsidP="001A2953">
            <w:pPr>
              <w:jc w:val="both"/>
              <w:rPr>
                <w:sz w:val="20"/>
                <w:lang w:val="es-US"/>
              </w:rPr>
            </w:pPr>
            <w:r w:rsidRPr="001A2953">
              <w:rPr>
                <w:sz w:val="20"/>
                <w:lang w:val="es-US"/>
              </w:rPr>
              <w:t>20160208</w:t>
            </w:r>
            <w:r>
              <w:rPr>
                <w:sz w:val="20"/>
                <w:lang w:val="es-US"/>
              </w:rPr>
              <w:t>.</w:t>
            </w:r>
          </w:p>
          <w:p w:rsidR="00357E5A" w:rsidRPr="006D26D9" w:rsidRDefault="001A2953" w:rsidP="001A2953">
            <w:pPr>
              <w:jc w:val="both"/>
              <w:rPr>
                <w:sz w:val="20"/>
                <w:lang w:val="es-US"/>
              </w:rPr>
            </w:pPr>
            <w:r w:rsidRPr="001A2953">
              <w:rPr>
                <w:sz w:val="20"/>
                <w:lang w:val="es-US"/>
              </w:rPr>
              <w:t>8 de febrero de 2016</w:t>
            </w:r>
          </w:p>
        </w:tc>
        <w:tc>
          <w:tcPr>
            <w:tcW w:w="8095" w:type="dxa"/>
          </w:tcPr>
          <w:p w:rsidR="00357E5A" w:rsidRPr="00B0629D" w:rsidRDefault="00EC52EB" w:rsidP="00B0629D">
            <w:pPr>
              <w:jc w:val="both"/>
              <w:rPr>
                <w:sz w:val="20"/>
                <w:lang w:val="es-US"/>
              </w:rPr>
            </w:pPr>
            <w:r>
              <w:rPr>
                <w:b/>
                <w:sz w:val="20"/>
                <w:lang w:val="es-US"/>
              </w:rPr>
              <w:t xml:space="preserve">Inglés y trabajo social: </w:t>
            </w:r>
            <w:r w:rsidR="004D5EC9" w:rsidRPr="004D5EC9">
              <w:rPr>
                <w:sz w:val="20"/>
                <w:lang w:val="es-US"/>
              </w:rPr>
              <w:t>se discutió la utilización de los 6 créditos que liberan los cursos de inglés en los cambios curriculares</w:t>
            </w:r>
            <w:r w:rsidR="004D5EC9">
              <w:rPr>
                <w:sz w:val="20"/>
                <w:lang w:val="es-US"/>
              </w:rPr>
              <w:t xml:space="preserve">. </w:t>
            </w:r>
            <w:r w:rsidR="00B0629D">
              <w:rPr>
                <w:sz w:val="20"/>
                <w:lang w:val="es-US"/>
              </w:rPr>
              <w:t xml:space="preserve">Se </w:t>
            </w:r>
            <w:r w:rsidR="00B0629D" w:rsidRPr="00B0629D">
              <w:rPr>
                <w:sz w:val="20"/>
                <w:lang w:val="es-US"/>
              </w:rPr>
              <w:t xml:space="preserve">comentó sobre la propuesta de </w:t>
            </w:r>
            <w:r w:rsidR="00B0629D">
              <w:rPr>
                <w:sz w:val="20"/>
                <w:lang w:val="es-US"/>
              </w:rPr>
              <w:t>V</w:t>
            </w:r>
            <w:r w:rsidR="00B0629D" w:rsidRPr="00B0629D">
              <w:rPr>
                <w:sz w:val="20"/>
                <w:lang w:val="es-US"/>
              </w:rPr>
              <w:t>icerrectoría</w:t>
            </w:r>
            <w:r w:rsidR="00B0629D">
              <w:rPr>
                <w:sz w:val="20"/>
                <w:lang w:val="es-US"/>
              </w:rPr>
              <w:t>:</w:t>
            </w:r>
            <w:r w:rsidR="00B0629D" w:rsidRPr="00B0629D">
              <w:rPr>
                <w:sz w:val="20"/>
                <w:lang w:val="es-US"/>
              </w:rPr>
              <w:t xml:space="preserve"> “formación para el cambio social y la paz desde nuestros currículos</w:t>
            </w:r>
            <w:r w:rsidR="00B0629D">
              <w:rPr>
                <w:sz w:val="20"/>
                <w:lang w:val="es-US"/>
              </w:rPr>
              <w:t>.”</w:t>
            </w:r>
            <w:r w:rsidR="00BC7456">
              <w:rPr>
                <w:sz w:val="20"/>
                <w:lang w:val="es-US"/>
              </w:rPr>
              <w:t xml:space="preserve"> En esta ocasión, el comité no llegó a ninguna conclusión.</w:t>
            </w:r>
          </w:p>
        </w:tc>
      </w:tr>
      <w:tr w:rsidR="00357E5A" w:rsidRPr="006D26D9" w:rsidTr="00AD7F39">
        <w:tc>
          <w:tcPr>
            <w:tcW w:w="1255" w:type="dxa"/>
          </w:tcPr>
          <w:p w:rsidR="00E50357" w:rsidRPr="00E50357" w:rsidRDefault="00E50357" w:rsidP="00E50357">
            <w:pPr>
              <w:jc w:val="both"/>
              <w:rPr>
                <w:sz w:val="20"/>
                <w:lang w:val="es-US"/>
              </w:rPr>
            </w:pPr>
            <w:r w:rsidRPr="00E50357">
              <w:rPr>
                <w:sz w:val="20"/>
                <w:lang w:val="es-US"/>
              </w:rPr>
              <w:t>AN01022016</w:t>
            </w:r>
            <w:r>
              <w:rPr>
                <w:sz w:val="20"/>
                <w:lang w:val="es-US"/>
              </w:rPr>
              <w:t>.</w:t>
            </w:r>
          </w:p>
          <w:p w:rsidR="00357E5A" w:rsidRPr="006D26D9" w:rsidRDefault="00E50357" w:rsidP="00E50357">
            <w:pPr>
              <w:jc w:val="both"/>
              <w:rPr>
                <w:sz w:val="20"/>
                <w:lang w:val="es-US"/>
              </w:rPr>
            </w:pPr>
            <w:r w:rsidRPr="00E50357">
              <w:rPr>
                <w:sz w:val="20"/>
                <w:lang w:val="es-US"/>
              </w:rPr>
              <w:t>25 de junio de 2016</w:t>
            </w:r>
          </w:p>
        </w:tc>
        <w:tc>
          <w:tcPr>
            <w:tcW w:w="8095" w:type="dxa"/>
          </w:tcPr>
          <w:p w:rsidR="008E6C61" w:rsidRDefault="00E50357" w:rsidP="00AD7F39">
            <w:pPr>
              <w:jc w:val="both"/>
              <w:rPr>
                <w:sz w:val="20"/>
                <w:lang w:val="es-US"/>
              </w:rPr>
            </w:pPr>
            <w:r>
              <w:rPr>
                <w:b/>
                <w:sz w:val="20"/>
                <w:lang w:val="es-US"/>
              </w:rPr>
              <w:t xml:space="preserve">Plan para finalización de la reforma: </w:t>
            </w:r>
            <w:r w:rsidRPr="00E50357">
              <w:rPr>
                <w:sz w:val="20"/>
                <w:lang w:val="es-US"/>
              </w:rPr>
              <w:t>se repasaron los documentos de la reforma curricular dejados por el anterior Director de Carrera</w:t>
            </w:r>
            <w:r>
              <w:rPr>
                <w:sz w:val="20"/>
                <w:lang w:val="es-US"/>
              </w:rPr>
              <w:t xml:space="preserve">. </w:t>
            </w:r>
            <w:r w:rsidRPr="00E50357">
              <w:rPr>
                <w:sz w:val="20"/>
                <w:lang w:val="es-US"/>
              </w:rPr>
              <w:t xml:space="preserve">Se presentó el cronograma general para la finalización de </w:t>
            </w:r>
            <w:r>
              <w:rPr>
                <w:sz w:val="20"/>
                <w:lang w:val="es-US"/>
              </w:rPr>
              <w:t>la reforma curricular. Se definió</w:t>
            </w:r>
            <w:r w:rsidRPr="00E50357">
              <w:rPr>
                <w:sz w:val="20"/>
                <w:lang w:val="es-US"/>
              </w:rPr>
              <w:t xml:space="preserve"> la fecha límite de entrega al 23 de septiembre del 2016.</w:t>
            </w:r>
            <w:r w:rsidR="0019450D">
              <w:rPr>
                <w:sz w:val="20"/>
                <w:lang w:val="es-US"/>
              </w:rPr>
              <w:t xml:space="preserve"> Se establecieron acciones que involucran tanto al</w:t>
            </w:r>
            <w:r w:rsidR="008E6C61">
              <w:rPr>
                <w:sz w:val="20"/>
                <w:lang w:val="es-US"/>
              </w:rPr>
              <w:t xml:space="preserve"> plan actual como al nuevo plan.</w:t>
            </w:r>
            <w:r w:rsidR="006E3FED">
              <w:rPr>
                <w:sz w:val="20"/>
                <w:lang w:val="es-US"/>
              </w:rPr>
              <w:t xml:space="preserve"> Las más importantes </w:t>
            </w:r>
            <w:r w:rsidR="001F5614">
              <w:rPr>
                <w:sz w:val="20"/>
                <w:lang w:val="es-US"/>
              </w:rPr>
              <w:t>fueron</w:t>
            </w:r>
            <w:r w:rsidR="006E3FED">
              <w:rPr>
                <w:sz w:val="20"/>
                <w:lang w:val="es-US"/>
              </w:rPr>
              <w:t>:</w:t>
            </w:r>
          </w:p>
          <w:p w:rsidR="008E6C61" w:rsidRPr="008E6C61" w:rsidRDefault="008E6C61" w:rsidP="008E6C61">
            <w:pPr>
              <w:jc w:val="both"/>
              <w:rPr>
                <w:sz w:val="20"/>
                <w:lang w:val="es-US"/>
              </w:rPr>
            </w:pPr>
            <w:r w:rsidRPr="008E6C61">
              <w:rPr>
                <w:sz w:val="20"/>
                <w:lang w:val="es-US"/>
              </w:rPr>
              <w:t xml:space="preserve">Para el plan actual: </w:t>
            </w:r>
          </w:p>
          <w:p w:rsidR="008E6C61" w:rsidRPr="006F158A" w:rsidRDefault="00EF2F60" w:rsidP="006F158A">
            <w:pPr>
              <w:pStyle w:val="Prrafodelista"/>
              <w:numPr>
                <w:ilvl w:val="0"/>
                <w:numId w:val="3"/>
              </w:numPr>
              <w:jc w:val="both"/>
              <w:rPr>
                <w:sz w:val="20"/>
                <w:lang w:val="es-US"/>
              </w:rPr>
            </w:pPr>
            <w:r>
              <w:rPr>
                <w:sz w:val="20"/>
                <w:lang w:val="es-US"/>
              </w:rPr>
              <w:t>P</w:t>
            </w:r>
            <w:r w:rsidR="008E6C61" w:rsidRPr="006F158A">
              <w:rPr>
                <w:sz w:val="20"/>
                <w:lang w:val="es-US"/>
              </w:rPr>
              <w:t xml:space="preserve">oner en marcha el nuevo énfasis al 2017-1. Esto implica tener al menos uno de los cursos del nuevo énfasis preparado para </w:t>
            </w:r>
            <w:r w:rsidR="002019C7">
              <w:rPr>
                <w:sz w:val="20"/>
                <w:lang w:val="es-US"/>
              </w:rPr>
              <w:t xml:space="preserve">el </w:t>
            </w:r>
            <w:r w:rsidR="008E6C61" w:rsidRPr="006F158A">
              <w:rPr>
                <w:sz w:val="20"/>
                <w:lang w:val="es-US"/>
              </w:rPr>
              <w:t xml:space="preserve">2017-1 y los otros 2 para </w:t>
            </w:r>
            <w:r w:rsidR="002019C7">
              <w:rPr>
                <w:sz w:val="20"/>
                <w:lang w:val="es-US"/>
              </w:rPr>
              <w:t xml:space="preserve">el </w:t>
            </w:r>
            <w:r w:rsidR="008E6C61" w:rsidRPr="006F158A">
              <w:rPr>
                <w:sz w:val="20"/>
                <w:lang w:val="es-US"/>
              </w:rPr>
              <w:t xml:space="preserve">2017-2. </w:t>
            </w:r>
          </w:p>
          <w:p w:rsidR="006F158A" w:rsidRPr="006F158A" w:rsidRDefault="008E6C61" w:rsidP="006F158A">
            <w:pPr>
              <w:pStyle w:val="Prrafodelista"/>
              <w:numPr>
                <w:ilvl w:val="0"/>
                <w:numId w:val="3"/>
              </w:numPr>
              <w:jc w:val="both"/>
              <w:rPr>
                <w:sz w:val="20"/>
                <w:lang w:val="es-US"/>
              </w:rPr>
            </w:pPr>
            <w:r w:rsidRPr="006F158A">
              <w:rPr>
                <w:sz w:val="20"/>
                <w:lang w:val="es-US"/>
              </w:rPr>
              <w:t xml:space="preserve">Modificar </w:t>
            </w:r>
            <w:r w:rsidR="006E3FED">
              <w:rPr>
                <w:sz w:val="20"/>
                <w:lang w:val="es-US"/>
              </w:rPr>
              <w:t xml:space="preserve">los contenidos de </w:t>
            </w:r>
            <w:r w:rsidRPr="006F158A">
              <w:rPr>
                <w:sz w:val="20"/>
                <w:lang w:val="es-US"/>
              </w:rPr>
              <w:t>Introducción a la Programación e Introducción a la Ingeniería de Sistemas y Computación en la mitad de las horas, de manera que estos dos cursos abarquen los temas de Herramientas Computacionales</w:t>
            </w:r>
            <w:r w:rsidR="006F158A" w:rsidRPr="006F158A">
              <w:rPr>
                <w:sz w:val="20"/>
                <w:lang w:val="es-US"/>
              </w:rPr>
              <w:t>, nuevo curso del plan 2017-1</w:t>
            </w:r>
            <w:r w:rsidRPr="006F158A">
              <w:rPr>
                <w:sz w:val="20"/>
                <w:lang w:val="es-US"/>
              </w:rPr>
              <w:t xml:space="preserve">. </w:t>
            </w:r>
          </w:p>
          <w:p w:rsidR="008E6C61" w:rsidRPr="008E6C61" w:rsidRDefault="008E6C61" w:rsidP="008E6C61">
            <w:pPr>
              <w:jc w:val="both"/>
              <w:rPr>
                <w:sz w:val="20"/>
                <w:lang w:val="es-US"/>
              </w:rPr>
            </w:pPr>
            <w:r w:rsidRPr="008E6C61">
              <w:rPr>
                <w:sz w:val="20"/>
                <w:lang w:val="es-US"/>
              </w:rPr>
              <w:t xml:space="preserve">Para el nuevo plan: </w:t>
            </w:r>
          </w:p>
          <w:p w:rsidR="008E6C61" w:rsidRPr="006F158A" w:rsidRDefault="008E6C61" w:rsidP="006F158A">
            <w:pPr>
              <w:pStyle w:val="Prrafodelista"/>
              <w:numPr>
                <w:ilvl w:val="0"/>
                <w:numId w:val="4"/>
              </w:numPr>
              <w:jc w:val="both"/>
              <w:rPr>
                <w:sz w:val="20"/>
                <w:lang w:val="es-US"/>
              </w:rPr>
            </w:pPr>
            <w:r w:rsidRPr="006F158A">
              <w:rPr>
                <w:sz w:val="20"/>
                <w:lang w:val="es-US"/>
              </w:rPr>
              <w:t xml:space="preserve">Revisar la fórmula ABET de cada curso y obtener la fórmula ABET del programa. Al mismo tiempo, revisar, los objetivos, metodología y bibliografía de todos los cursos. </w:t>
            </w:r>
          </w:p>
          <w:p w:rsidR="008E6C61" w:rsidRPr="006F158A" w:rsidRDefault="008E6C61" w:rsidP="006F158A">
            <w:pPr>
              <w:pStyle w:val="Prrafodelista"/>
              <w:numPr>
                <w:ilvl w:val="0"/>
                <w:numId w:val="4"/>
              </w:numPr>
              <w:jc w:val="both"/>
              <w:rPr>
                <w:sz w:val="20"/>
                <w:lang w:val="es-US"/>
              </w:rPr>
            </w:pPr>
            <w:r w:rsidRPr="006F158A">
              <w:rPr>
                <w:sz w:val="20"/>
                <w:lang w:val="es-US"/>
              </w:rPr>
              <w:t>Especificar que varios cursos de 3 créditos se dictarán en 5 horas acompañadas. 3 horas teóricas y 2 prácticas.</w:t>
            </w:r>
          </w:p>
        </w:tc>
      </w:tr>
      <w:tr w:rsidR="00357E5A" w:rsidRPr="006D26D9" w:rsidTr="00AD7F39">
        <w:tc>
          <w:tcPr>
            <w:tcW w:w="1255" w:type="dxa"/>
          </w:tcPr>
          <w:p w:rsidR="00CE5BA0" w:rsidRPr="00CE5BA0" w:rsidRDefault="00CE5BA0" w:rsidP="00CE5BA0">
            <w:pPr>
              <w:jc w:val="both"/>
              <w:rPr>
                <w:sz w:val="20"/>
                <w:lang w:val="es-US"/>
              </w:rPr>
            </w:pPr>
            <w:r w:rsidRPr="00CE5BA0">
              <w:rPr>
                <w:sz w:val="20"/>
                <w:lang w:val="es-US"/>
              </w:rPr>
              <w:t>AN02022016</w:t>
            </w:r>
            <w:r>
              <w:rPr>
                <w:sz w:val="20"/>
                <w:lang w:val="es-US"/>
              </w:rPr>
              <w:t>.</w:t>
            </w:r>
          </w:p>
          <w:p w:rsidR="00357E5A" w:rsidRPr="006D26D9" w:rsidRDefault="00CE5BA0" w:rsidP="00CE5BA0">
            <w:pPr>
              <w:jc w:val="both"/>
              <w:rPr>
                <w:sz w:val="20"/>
                <w:lang w:val="es-US"/>
              </w:rPr>
            </w:pPr>
            <w:r w:rsidRPr="00CE5BA0">
              <w:rPr>
                <w:sz w:val="20"/>
                <w:lang w:val="es-US"/>
              </w:rPr>
              <w:t>10 de julio de 2016</w:t>
            </w:r>
          </w:p>
        </w:tc>
        <w:tc>
          <w:tcPr>
            <w:tcW w:w="8095" w:type="dxa"/>
          </w:tcPr>
          <w:p w:rsidR="00357E5A" w:rsidRPr="006D26D9" w:rsidRDefault="00E11F7E" w:rsidP="00AD7F39">
            <w:pPr>
              <w:jc w:val="both"/>
              <w:rPr>
                <w:b/>
                <w:sz w:val="20"/>
                <w:lang w:val="es-US"/>
              </w:rPr>
            </w:pPr>
            <w:r>
              <w:rPr>
                <w:b/>
                <w:sz w:val="20"/>
                <w:lang w:val="es-US"/>
              </w:rPr>
              <w:t>ABET respecto a la reforma y el inicio de los syllabus</w:t>
            </w:r>
            <w:r>
              <w:rPr>
                <w:sz w:val="20"/>
                <w:lang w:val="es-US"/>
              </w:rPr>
              <w:t>:</w:t>
            </w:r>
            <w:r w:rsidRPr="00E11F7E">
              <w:rPr>
                <w:sz w:val="20"/>
                <w:lang w:val="es-US"/>
              </w:rPr>
              <w:t xml:space="preserve"> se </w:t>
            </w:r>
            <w:r w:rsidR="001D6ABE" w:rsidRPr="00E11F7E">
              <w:rPr>
                <w:sz w:val="20"/>
                <w:lang w:val="es-US"/>
              </w:rPr>
              <w:t>seleccionó y</w:t>
            </w:r>
            <w:r w:rsidRPr="00E11F7E">
              <w:rPr>
                <w:sz w:val="20"/>
                <w:lang w:val="es-US"/>
              </w:rPr>
              <w:t xml:space="preserve"> envió material de lectura de la acreditación ABET y del estado actual del nuevo syllabus con varios contenidos sugeridos.</w:t>
            </w:r>
            <w:r w:rsidR="00677E78">
              <w:rPr>
                <w:sz w:val="20"/>
                <w:lang w:val="es-US"/>
              </w:rPr>
              <w:t xml:space="preserve"> Se propuso revisar los objetivos educacionales. </w:t>
            </w:r>
          </w:p>
        </w:tc>
      </w:tr>
      <w:tr w:rsidR="00357E5A" w:rsidRPr="0040388C" w:rsidTr="00AD7F39">
        <w:tc>
          <w:tcPr>
            <w:tcW w:w="1255" w:type="dxa"/>
          </w:tcPr>
          <w:p w:rsidR="003A318A" w:rsidRPr="003A318A" w:rsidRDefault="003A318A" w:rsidP="003A318A">
            <w:pPr>
              <w:jc w:val="both"/>
              <w:rPr>
                <w:sz w:val="20"/>
                <w:lang w:val="es-US"/>
              </w:rPr>
            </w:pPr>
            <w:r>
              <w:rPr>
                <w:sz w:val="20"/>
                <w:lang w:val="es-US"/>
              </w:rPr>
              <w:t>AN03022016.</w:t>
            </w:r>
          </w:p>
          <w:p w:rsidR="00357E5A" w:rsidRPr="00D67839" w:rsidRDefault="003A318A" w:rsidP="003A318A">
            <w:pPr>
              <w:jc w:val="both"/>
              <w:rPr>
                <w:sz w:val="20"/>
                <w:lang w:val="es-US"/>
              </w:rPr>
            </w:pPr>
            <w:r w:rsidRPr="003A318A">
              <w:rPr>
                <w:sz w:val="20"/>
                <w:lang w:val="es-US"/>
              </w:rPr>
              <w:t>18 de julio de 2016</w:t>
            </w:r>
          </w:p>
        </w:tc>
        <w:tc>
          <w:tcPr>
            <w:tcW w:w="8095" w:type="dxa"/>
          </w:tcPr>
          <w:p w:rsidR="00357E5A" w:rsidRPr="003A318A" w:rsidRDefault="003A318A" w:rsidP="00493E15">
            <w:pPr>
              <w:jc w:val="both"/>
              <w:rPr>
                <w:sz w:val="20"/>
                <w:lang w:val="es-US"/>
              </w:rPr>
            </w:pPr>
            <w:r>
              <w:rPr>
                <w:b/>
                <w:sz w:val="20"/>
                <w:lang w:val="es-US"/>
              </w:rPr>
              <w:t>Aclaraciones, publicidad del nuevo plan</w:t>
            </w:r>
            <w:r w:rsidR="006E3FED">
              <w:rPr>
                <w:b/>
                <w:sz w:val="20"/>
                <w:lang w:val="es-US"/>
              </w:rPr>
              <w:t>, asignación de cursos, Saber Pro</w:t>
            </w:r>
            <w:r>
              <w:rPr>
                <w:b/>
                <w:sz w:val="20"/>
                <w:lang w:val="es-US"/>
              </w:rPr>
              <w:t xml:space="preserve">: </w:t>
            </w:r>
            <w:r w:rsidRPr="003A318A">
              <w:rPr>
                <w:sz w:val="20"/>
                <w:lang w:val="es-US"/>
              </w:rPr>
              <w:t xml:space="preserve">Fabián Ramírez </w:t>
            </w:r>
            <w:r>
              <w:rPr>
                <w:sz w:val="20"/>
                <w:lang w:val="es-US"/>
              </w:rPr>
              <w:t>hizo</w:t>
            </w:r>
            <w:r w:rsidRPr="003A318A">
              <w:rPr>
                <w:sz w:val="20"/>
                <w:lang w:val="es-US"/>
              </w:rPr>
              <w:t xml:space="preserve"> aclaraciones acerca de los requisitos administrativos para finalizar la reforma curricular</w:t>
            </w:r>
            <w:r>
              <w:rPr>
                <w:sz w:val="20"/>
                <w:lang w:val="es-US"/>
              </w:rPr>
              <w:t xml:space="preserve"> y acerca de las consideraciones para publicitar la reforma. </w:t>
            </w:r>
            <w:r w:rsidR="00A72500" w:rsidRPr="00A72500">
              <w:rPr>
                <w:sz w:val="20"/>
                <w:lang w:val="es-US"/>
              </w:rPr>
              <w:t>Se asignó un profesor responsable para desarrollar el syllabus de cada curso del plan.</w:t>
            </w:r>
            <w:r w:rsidR="00A72500">
              <w:rPr>
                <w:sz w:val="20"/>
                <w:lang w:val="es-US"/>
              </w:rPr>
              <w:t xml:space="preserve"> S</w:t>
            </w:r>
            <w:r w:rsidR="00A72500" w:rsidRPr="00A72500">
              <w:rPr>
                <w:sz w:val="20"/>
                <w:lang w:val="es-US"/>
              </w:rPr>
              <w:t>e explicó y se resolvieron dudas acerca de la información referente a la reforma curricular que se había e</w:t>
            </w:r>
            <w:r w:rsidR="00A72500">
              <w:rPr>
                <w:sz w:val="20"/>
                <w:lang w:val="es-US"/>
              </w:rPr>
              <w:t xml:space="preserve">nviado en el comité AN02022016. </w:t>
            </w:r>
            <w:r w:rsidR="00A72500" w:rsidRPr="00A72500">
              <w:rPr>
                <w:sz w:val="20"/>
                <w:lang w:val="es-US"/>
              </w:rPr>
              <w:t>Se estableció como fecha límite para completar los syllabus con toda la información requerida el 15 de agosto del 2016.</w:t>
            </w:r>
            <w:r w:rsidR="00A72500">
              <w:rPr>
                <w:sz w:val="20"/>
                <w:lang w:val="es-US"/>
              </w:rPr>
              <w:t xml:space="preserve"> Se aprobaron los contenidos propuestos para este semestre para Introducción a la Ingeniería de Sistemas y Computación e Introducción a la Programación.</w:t>
            </w:r>
            <w:r w:rsidR="00493E15">
              <w:rPr>
                <w:sz w:val="20"/>
                <w:lang w:val="es-US"/>
              </w:rPr>
              <w:t xml:space="preserve"> S</w:t>
            </w:r>
            <w:r w:rsidR="00493E15" w:rsidRPr="00493E15">
              <w:rPr>
                <w:sz w:val="20"/>
                <w:lang w:val="es-US"/>
              </w:rPr>
              <w:t>e discutió si el formato de evaluación de los cursos se debe adaptar a las pruebas de estado Saber Pro. Se evidenció que las modificaciones metodológicas realizadas por el proceso de acreditación ABET contribuyen a mejorar las competencias para esta prueba. Se sugiere que un entrenamiento para el tipo de examen de estas pruebas se debe hacer por fuera del plan de estudios</w:t>
            </w:r>
            <w:r w:rsidR="00493E15">
              <w:rPr>
                <w:sz w:val="20"/>
                <w:lang w:val="es-US"/>
              </w:rPr>
              <w:t xml:space="preserve">. </w:t>
            </w:r>
          </w:p>
        </w:tc>
      </w:tr>
      <w:tr w:rsidR="00357E5A" w:rsidRPr="0040388C" w:rsidTr="00AD7F39">
        <w:tc>
          <w:tcPr>
            <w:tcW w:w="1255" w:type="dxa"/>
          </w:tcPr>
          <w:p w:rsidR="009C22A8" w:rsidRPr="009C22A8" w:rsidRDefault="009C22A8" w:rsidP="009C22A8">
            <w:pPr>
              <w:jc w:val="both"/>
              <w:rPr>
                <w:sz w:val="20"/>
                <w:lang w:val="es-US"/>
              </w:rPr>
            </w:pPr>
            <w:r w:rsidRPr="009C22A8">
              <w:rPr>
                <w:sz w:val="20"/>
                <w:lang w:val="es-US"/>
              </w:rPr>
              <w:t>AN04022016</w:t>
            </w:r>
            <w:r>
              <w:rPr>
                <w:sz w:val="20"/>
                <w:lang w:val="es-US"/>
              </w:rPr>
              <w:t>.</w:t>
            </w:r>
          </w:p>
          <w:p w:rsidR="00357E5A" w:rsidRPr="00295EEA" w:rsidRDefault="009C22A8" w:rsidP="009C22A8">
            <w:pPr>
              <w:jc w:val="both"/>
              <w:rPr>
                <w:sz w:val="20"/>
                <w:lang w:val="es-US"/>
              </w:rPr>
            </w:pPr>
            <w:r w:rsidRPr="009C22A8">
              <w:rPr>
                <w:sz w:val="20"/>
                <w:lang w:val="es-US"/>
              </w:rPr>
              <w:t>25 de julio de 2016</w:t>
            </w:r>
          </w:p>
        </w:tc>
        <w:tc>
          <w:tcPr>
            <w:tcW w:w="8095" w:type="dxa"/>
          </w:tcPr>
          <w:p w:rsidR="00357E5A" w:rsidRDefault="009C22A8" w:rsidP="00AD7F39">
            <w:pPr>
              <w:jc w:val="both"/>
              <w:rPr>
                <w:b/>
                <w:sz w:val="20"/>
                <w:lang w:val="es-US"/>
              </w:rPr>
            </w:pPr>
            <w:r>
              <w:rPr>
                <w:b/>
                <w:sz w:val="20"/>
                <w:lang w:val="es-US"/>
              </w:rPr>
              <w:t xml:space="preserve">Formato de syllabus: </w:t>
            </w:r>
            <w:r w:rsidRPr="009C22A8">
              <w:rPr>
                <w:sz w:val="20"/>
                <w:lang w:val="es-US"/>
              </w:rPr>
              <w:t>se presentó y se explicó el formato de syllabus ante los profesores que asistieron a la reunión</w:t>
            </w:r>
            <w:r w:rsidR="00CA2EAB">
              <w:rPr>
                <w:sz w:val="20"/>
                <w:lang w:val="es-US"/>
              </w:rPr>
              <w:t xml:space="preserve"> de manera que pudiera ser llenado de manera adecuada </w:t>
            </w:r>
            <w:r w:rsidR="00775CAB">
              <w:rPr>
                <w:sz w:val="20"/>
                <w:lang w:val="es-US"/>
              </w:rPr>
              <w:t xml:space="preserve">para la reforma del plan. </w:t>
            </w:r>
          </w:p>
        </w:tc>
      </w:tr>
      <w:tr w:rsidR="00357E5A" w:rsidRPr="0040388C" w:rsidTr="00AD7F39">
        <w:tc>
          <w:tcPr>
            <w:tcW w:w="1255" w:type="dxa"/>
          </w:tcPr>
          <w:p w:rsidR="008C7EA1" w:rsidRPr="008C7EA1" w:rsidRDefault="008C7EA1" w:rsidP="008C7EA1">
            <w:pPr>
              <w:jc w:val="both"/>
              <w:rPr>
                <w:sz w:val="20"/>
                <w:lang w:val="es-US"/>
              </w:rPr>
            </w:pPr>
            <w:r w:rsidRPr="008C7EA1">
              <w:rPr>
                <w:sz w:val="20"/>
                <w:lang w:val="es-US"/>
              </w:rPr>
              <w:t>AN05022016</w:t>
            </w:r>
            <w:r>
              <w:rPr>
                <w:sz w:val="20"/>
                <w:lang w:val="es-US"/>
              </w:rPr>
              <w:t>.</w:t>
            </w:r>
          </w:p>
          <w:p w:rsidR="00357E5A" w:rsidRPr="00A61E8E" w:rsidRDefault="008C7EA1" w:rsidP="008C7EA1">
            <w:pPr>
              <w:jc w:val="both"/>
              <w:rPr>
                <w:sz w:val="20"/>
                <w:lang w:val="es-US"/>
              </w:rPr>
            </w:pPr>
            <w:r w:rsidRPr="008C7EA1">
              <w:rPr>
                <w:sz w:val="20"/>
                <w:lang w:val="es-US"/>
              </w:rPr>
              <w:lastRenderedPageBreak/>
              <w:t>8 de agosto de 2016</w:t>
            </w:r>
          </w:p>
        </w:tc>
        <w:tc>
          <w:tcPr>
            <w:tcW w:w="8095" w:type="dxa"/>
          </w:tcPr>
          <w:p w:rsidR="00357E5A" w:rsidRPr="008C7EA1" w:rsidRDefault="008C7EA1" w:rsidP="00775CAB">
            <w:pPr>
              <w:jc w:val="both"/>
              <w:rPr>
                <w:sz w:val="20"/>
                <w:lang w:val="es-US"/>
              </w:rPr>
            </w:pPr>
            <w:r>
              <w:rPr>
                <w:b/>
                <w:sz w:val="20"/>
                <w:lang w:val="es-US"/>
              </w:rPr>
              <w:lastRenderedPageBreak/>
              <w:t>Perfil de ingreso</w:t>
            </w:r>
            <w:r w:rsidR="005F1742">
              <w:rPr>
                <w:b/>
                <w:sz w:val="20"/>
                <w:lang w:val="es-US"/>
              </w:rPr>
              <w:t xml:space="preserve"> y egreso</w:t>
            </w:r>
            <w:r w:rsidR="00076F15">
              <w:rPr>
                <w:b/>
                <w:sz w:val="20"/>
                <w:lang w:val="es-US"/>
              </w:rPr>
              <w:t xml:space="preserve"> y acreditación de </w:t>
            </w:r>
            <w:r w:rsidR="00773CA1">
              <w:rPr>
                <w:b/>
                <w:sz w:val="20"/>
                <w:lang w:val="es-US"/>
              </w:rPr>
              <w:t>inglés</w:t>
            </w:r>
            <w:r>
              <w:rPr>
                <w:b/>
                <w:sz w:val="20"/>
                <w:lang w:val="es-US"/>
              </w:rPr>
              <w:t xml:space="preserve">: </w:t>
            </w:r>
            <w:r>
              <w:rPr>
                <w:sz w:val="20"/>
                <w:lang w:val="es-US"/>
              </w:rPr>
              <w:t xml:space="preserve">se considera que los objetivos educacionales </w:t>
            </w:r>
            <w:r>
              <w:rPr>
                <w:sz w:val="20"/>
                <w:lang w:val="es-US"/>
              </w:rPr>
              <w:lastRenderedPageBreak/>
              <w:t xml:space="preserve">están bien </w:t>
            </w:r>
            <w:r w:rsidR="00792977">
              <w:rPr>
                <w:sz w:val="20"/>
                <w:lang w:val="es-US"/>
              </w:rPr>
              <w:t xml:space="preserve">definidos </w:t>
            </w:r>
            <w:r>
              <w:rPr>
                <w:sz w:val="20"/>
                <w:lang w:val="es-US"/>
              </w:rPr>
              <w:t xml:space="preserve">pues han sido continuamente revisados para la acreditación ABET. Se revisaron los perfiles de ingreso y egreso. Se sugirieron cambios para el perfil de ingreso y </w:t>
            </w:r>
            <w:r w:rsidR="00667ABD">
              <w:rPr>
                <w:sz w:val="20"/>
                <w:lang w:val="es-US"/>
              </w:rPr>
              <w:t>se reflexiona qué</w:t>
            </w:r>
            <w:r w:rsidR="00CF6A83">
              <w:rPr>
                <w:sz w:val="20"/>
                <w:lang w:val="es-US"/>
              </w:rPr>
              <w:t xml:space="preserve"> curso debería cubrir la siguiente característica del perfil de egreso: “</w:t>
            </w:r>
            <w:r w:rsidR="00CF6A83" w:rsidRPr="00CF6A83">
              <w:rPr>
                <w:sz w:val="20"/>
                <w:lang w:val="es-US"/>
              </w:rPr>
              <w:t>equilibrar adecuadamente las soluciones informáticas entre proveedores, equipos y software de modo que aquellas sean óptimas económica y técnicamente</w:t>
            </w:r>
            <w:r w:rsidR="00CF6A83">
              <w:rPr>
                <w:sz w:val="20"/>
                <w:lang w:val="es-US"/>
              </w:rPr>
              <w:t>”</w:t>
            </w:r>
            <w:r w:rsidR="00CF6A83" w:rsidRPr="00CF6A83">
              <w:rPr>
                <w:sz w:val="20"/>
                <w:lang w:val="es-US"/>
              </w:rPr>
              <w:t>.</w:t>
            </w:r>
            <w:r w:rsidR="00775CAB">
              <w:rPr>
                <w:sz w:val="20"/>
                <w:lang w:val="es-US"/>
              </w:rPr>
              <w:t xml:space="preserve"> Se decide que el nuevo plan debe incluir cursos para abordar esta característica.</w:t>
            </w:r>
            <w:r w:rsidR="00315DDD">
              <w:rPr>
                <w:sz w:val="20"/>
                <w:lang w:val="es-US"/>
              </w:rPr>
              <w:t xml:space="preserve"> Se estableció</w:t>
            </w:r>
            <w:r w:rsidR="00007F8D">
              <w:rPr>
                <w:sz w:val="20"/>
                <w:lang w:val="es-US"/>
              </w:rPr>
              <w:t xml:space="preserve"> </w:t>
            </w:r>
            <w:r w:rsidR="00547186">
              <w:rPr>
                <w:sz w:val="20"/>
                <w:lang w:val="es-US"/>
              </w:rPr>
              <w:t>la manera en que los estudiantes deben</w:t>
            </w:r>
            <w:r w:rsidR="00775CAB">
              <w:rPr>
                <w:sz w:val="20"/>
                <w:lang w:val="es-US"/>
              </w:rPr>
              <w:t xml:space="preserve"> certificar su nivel de inglés, esto es, con semáforos para los niveles B1 y B2.</w:t>
            </w:r>
          </w:p>
        </w:tc>
      </w:tr>
      <w:tr w:rsidR="00357E5A" w:rsidRPr="0040388C" w:rsidTr="00AD7F39">
        <w:tc>
          <w:tcPr>
            <w:tcW w:w="1255" w:type="dxa"/>
          </w:tcPr>
          <w:p w:rsidR="00357E5A" w:rsidRDefault="00C36C92" w:rsidP="00AD7F39">
            <w:pPr>
              <w:jc w:val="both"/>
              <w:rPr>
                <w:sz w:val="20"/>
                <w:lang w:val="es-US"/>
              </w:rPr>
            </w:pPr>
            <w:r>
              <w:rPr>
                <w:sz w:val="20"/>
                <w:lang w:val="es-US"/>
              </w:rPr>
              <w:lastRenderedPageBreak/>
              <w:t>AN06022106</w:t>
            </w:r>
          </w:p>
          <w:p w:rsidR="00C36C92" w:rsidRPr="00BF6174" w:rsidRDefault="00C36C92" w:rsidP="00AD7F39">
            <w:pPr>
              <w:jc w:val="both"/>
              <w:rPr>
                <w:sz w:val="20"/>
                <w:lang w:val="es-US"/>
              </w:rPr>
            </w:pPr>
            <w:r>
              <w:rPr>
                <w:sz w:val="20"/>
                <w:lang w:val="es-US"/>
              </w:rPr>
              <w:t>22 de agosto de 2016</w:t>
            </w:r>
          </w:p>
        </w:tc>
        <w:tc>
          <w:tcPr>
            <w:tcW w:w="8095" w:type="dxa"/>
          </w:tcPr>
          <w:p w:rsidR="00357E5A" w:rsidRPr="00E423F3" w:rsidRDefault="00905BC1" w:rsidP="00905BC1">
            <w:pPr>
              <w:jc w:val="both"/>
              <w:rPr>
                <w:sz w:val="20"/>
                <w:lang w:val="es-US"/>
              </w:rPr>
            </w:pPr>
            <w:r w:rsidRPr="00905BC1">
              <w:rPr>
                <w:b/>
                <w:sz w:val="20"/>
                <w:lang w:val="es-US"/>
              </w:rPr>
              <w:t>Ética y Probabilidad:</w:t>
            </w:r>
            <w:r>
              <w:rPr>
                <w:sz w:val="20"/>
                <w:lang w:val="es-US"/>
              </w:rPr>
              <w:t xml:space="preserve"> s</w:t>
            </w:r>
            <w:r w:rsidR="00F7193B">
              <w:rPr>
                <w:sz w:val="20"/>
                <w:lang w:val="es-US"/>
              </w:rPr>
              <w:t>e acuerda</w:t>
            </w:r>
            <w:r w:rsidR="00C36C92">
              <w:rPr>
                <w:sz w:val="20"/>
                <w:lang w:val="es-US"/>
              </w:rPr>
              <w:t xml:space="preserve"> que Probabilidad y Estadística seguirá siendo</w:t>
            </w:r>
            <w:r w:rsidR="00F7193B">
              <w:rPr>
                <w:sz w:val="20"/>
                <w:lang w:val="es-US"/>
              </w:rPr>
              <w:t xml:space="preserve"> un curso</w:t>
            </w:r>
            <w:r w:rsidR="00C36C92">
              <w:rPr>
                <w:sz w:val="20"/>
                <w:lang w:val="es-US"/>
              </w:rPr>
              <w:t xml:space="preserve"> de 3 créditos, que Aspectos Éticos, Sociales y Profesionales de la Computación será liderado por el Dpto. de Humanidades en trabajo colaborativo con un profesor de la carrera de Ingeniería de Sistemas y Computación. Se adicionará un crédito al curso de Programación Funcional. Se acuerda una posición respecto al nuevo formato de syllabus.</w:t>
            </w:r>
          </w:p>
        </w:tc>
      </w:tr>
      <w:tr w:rsidR="00D033CE" w:rsidRPr="00D033CE" w:rsidTr="00AD7F39">
        <w:tc>
          <w:tcPr>
            <w:tcW w:w="1255" w:type="dxa"/>
          </w:tcPr>
          <w:p w:rsidR="00D033CE" w:rsidRDefault="00D033CE" w:rsidP="00D033CE">
            <w:pPr>
              <w:jc w:val="both"/>
              <w:rPr>
                <w:sz w:val="20"/>
                <w:lang w:val="es-US"/>
              </w:rPr>
            </w:pPr>
            <w:r>
              <w:rPr>
                <w:sz w:val="20"/>
                <w:lang w:val="es-US"/>
              </w:rPr>
              <w:t>AN07022106</w:t>
            </w:r>
          </w:p>
          <w:p w:rsidR="00D033CE" w:rsidRDefault="00D033CE" w:rsidP="00D033CE">
            <w:pPr>
              <w:jc w:val="both"/>
              <w:rPr>
                <w:sz w:val="20"/>
                <w:lang w:val="es-US"/>
              </w:rPr>
            </w:pPr>
            <w:r>
              <w:rPr>
                <w:sz w:val="20"/>
                <w:lang w:val="es-US"/>
              </w:rPr>
              <w:t>29 de agosto de 2016</w:t>
            </w:r>
          </w:p>
        </w:tc>
        <w:tc>
          <w:tcPr>
            <w:tcW w:w="8095" w:type="dxa"/>
          </w:tcPr>
          <w:p w:rsidR="00D033CE" w:rsidRDefault="00C34AFE" w:rsidP="00C34AFE">
            <w:pPr>
              <w:jc w:val="both"/>
              <w:rPr>
                <w:sz w:val="20"/>
                <w:lang w:val="es-US"/>
              </w:rPr>
            </w:pPr>
            <w:r w:rsidRPr="00C34AFE">
              <w:rPr>
                <w:b/>
                <w:sz w:val="20"/>
                <w:lang w:val="es-US"/>
              </w:rPr>
              <w:t>ABET</w:t>
            </w:r>
            <w:r>
              <w:rPr>
                <w:sz w:val="20"/>
                <w:lang w:val="es-US"/>
              </w:rPr>
              <w:t>: s</w:t>
            </w:r>
            <w:r w:rsidR="00D033CE">
              <w:rPr>
                <w:sz w:val="20"/>
                <w:lang w:val="es-US"/>
              </w:rPr>
              <w:t>e aprueba el nuevo plan de promoción de la carrera. El objetivo es evitar promocionar con información inválida. Se encuentra un desbalanceo en la formula ABET del plan</w:t>
            </w:r>
            <w:r>
              <w:rPr>
                <w:sz w:val="20"/>
                <w:lang w:val="es-US"/>
              </w:rPr>
              <w:t>. No se llega a un acuerdo.</w:t>
            </w:r>
          </w:p>
        </w:tc>
      </w:tr>
      <w:tr w:rsidR="00C3753F" w:rsidRPr="0040388C" w:rsidTr="00AD7F39">
        <w:tc>
          <w:tcPr>
            <w:tcW w:w="1255" w:type="dxa"/>
          </w:tcPr>
          <w:p w:rsidR="00C3753F" w:rsidRDefault="00C3753F" w:rsidP="00D033CE">
            <w:pPr>
              <w:jc w:val="both"/>
              <w:rPr>
                <w:sz w:val="20"/>
                <w:lang w:val="es-US"/>
              </w:rPr>
            </w:pPr>
            <w:r>
              <w:rPr>
                <w:sz w:val="20"/>
                <w:lang w:val="es-US"/>
              </w:rPr>
              <w:t>AN08022016</w:t>
            </w:r>
          </w:p>
          <w:p w:rsidR="00C3753F" w:rsidRDefault="00C3753F" w:rsidP="00D033CE">
            <w:pPr>
              <w:jc w:val="both"/>
              <w:rPr>
                <w:sz w:val="20"/>
                <w:lang w:val="es-US"/>
              </w:rPr>
            </w:pPr>
            <w:r>
              <w:rPr>
                <w:sz w:val="20"/>
                <w:lang w:val="es-US"/>
              </w:rPr>
              <w:t>5 de septiembre de 2016</w:t>
            </w:r>
          </w:p>
        </w:tc>
        <w:tc>
          <w:tcPr>
            <w:tcW w:w="8095" w:type="dxa"/>
          </w:tcPr>
          <w:p w:rsidR="00C3753F" w:rsidRPr="00C3753F" w:rsidRDefault="00C3753F" w:rsidP="00C34AFE">
            <w:pPr>
              <w:jc w:val="both"/>
              <w:rPr>
                <w:sz w:val="20"/>
                <w:lang w:val="es-US"/>
              </w:rPr>
            </w:pPr>
            <w:r>
              <w:rPr>
                <w:b/>
                <w:sz w:val="20"/>
                <w:lang w:val="es-US"/>
              </w:rPr>
              <w:t xml:space="preserve">Se aprueba la reforma del plan: </w:t>
            </w:r>
            <w:r>
              <w:rPr>
                <w:sz w:val="20"/>
                <w:lang w:val="es-US"/>
              </w:rPr>
              <w:t>esto incluye la validación de los objetivos educacionales, perfil de ingreso, egreso y ocupacional, la fórmula ABET y los cambios metodológicos y temáticos.</w:t>
            </w:r>
            <w:r w:rsidR="00C1251C">
              <w:rPr>
                <w:sz w:val="20"/>
                <w:lang w:val="es-US"/>
              </w:rPr>
              <w:t xml:space="preserve"> Se socializa y se aprueba el plan educativo del programa.</w:t>
            </w:r>
          </w:p>
        </w:tc>
      </w:tr>
    </w:tbl>
    <w:p w:rsidR="00486A46" w:rsidRDefault="00486A46" w:rsidP="000C7033">
      <w:pPr>
        <w:jc w:val="center"/>
        <w:rPr>
          <w:lang w:val="es-US"/>
        </w:rPr>
      </w:pPr>
    </w:p>
    <w:p w:rsidR="00486A46" w:rsidRPr="00970F0A" w:rsidRDefault="00970F0A" w:rsidP="00970F0A">
      <w:pPr>
        <w:pStyle w:val="Prrafodelista"/>
        <w:numPr>
          <w:ilvl w:val="1"/>
          <w:numId w:val="1"/>
        </w:numPr>
        <w:rPr>
          <w:b/>
          <w:lang w:val="es-US"/>
        </w:rPr>
      </w:pPr>
      <w:r>
        <w:rPr>
          <w:b/>
          <w:lang w:val="es-US"/>
        </w:rPr>
        <w:t>Autoevaluaciones de Registro Calificado</w:t>
      </w:r>
      <w:r w:rsidR="00091CFC">
        <w:rPr>
          <w:b/>
          <w:lang w:val="es-US"/>
        </w:rPr>
        <w:t xml:space="preserve"> e informes de autoevaluación con miras a la acreditación nacional e internacional. </w:t>
      </w:r>
    </w:p>
    <w:p w:rsidR="00B82C05" w:rsidRDefault="0051367C" w:rsidP="0051367C">
      <w:pPr>
        <w:jc w:val="both"/>
        <w:rPr>
          <w:lang w:val="es-US"/>
        </w:rPr>
      </w:pPr>
      <w:r w:rsidRPr="0051367C">
        <w:rPr>
          <w:lang w:val="es-US"/>
        </w:rPr>
        <w:t xml:space="preserve">En </w:t>
      </w:r>
      <w:r>
        <w:rPr>
          <w:lang w:val="es-US"/>
        </w:rPr>
        <w:t>d</w:t>
      </w:r>
      <w:r w:rsidRPr="0051367C">
        <w:rPr>
          <w:lang w:val="es-US"/>
        </w:rPr>
        <w:t xml:space="preserve">iciembre de 2004, el </w:t>
      </w:r>
      <w:r>
        <w:rPr>
          <w:lang w:val="es-US"/>
        </w:rPr>
        <w:t xml:space="preserve">Consejo Nacional de Acreditación (CNA) </w:t>
      </w:r>
      <w:r w:rsidR="00091CFC">
        <w:rPr>
          <w:lang w:val="es-US"/>
        </w:rPr>
        <w:t>otorgó</w:t>
      </w:r>
      <w:r>
        <w:rPr>
          <w:lang w:val="es-US"/>
        </w:rPr>
        <w:t xml:space="preserve"> la Acreditació</w:t>
      </w:r>
      <w:r w:rsidRPr="0051367C">
        <w:rPr>
          <w:lang w:val="es-US"/>
        </w:rPr>
        <w:t xml:space="preserve">n de Alta </w:t>
      </w:r>
      <w:r>
        <w:rPr>
          <w:lang w:val="es-US"/>
        </w:rPr>
        <w:t>Calidad al programa por un período de 7 año</w:t>
      </w:r>
      <w:r w:rsidRPr="0051367C">
        <w:rPr>
          <w:lang w:val="es-US"/>
        </w:rPr>
        <w:t>s. Despu</w:t>
      </w:r>
      <w:r>
        <w:rPr>
          <w:lang w:val="es-US"/>
        </w:rPr>
        <w:t>é</w:t>
      </w:r>
      <w:r w:rsidR="003A24B5">
        <w:rPr>
          <w:lang w:val="es-US"/>
        </w:rPr>
        <w:t>s del proceso de autoevaluació</w:t>
      </w:r>
      <w:r w:rsidRPr="0051367C">
        <w:rPr>
          <w:lang w:val="es-US"/>
        </w:rPr>
        <w:t xml:space="preserve">n </w:t>
      </w:r>
      <w:r w:rsidR="003A24B5">
        <w:rPr>
          <w:lang w:val="es-US"/>
        </w:rPr>
        <w:t>del 2010 y 2011, el CNA renovó la acreditació</w:t>
      </w:r>
      <w:r w:rsidRPr="0051367C">
        <w:rPr>
          <w:lang w:val="es-US"/>
        </w:rPr>
        <w:t xml:space="preserve">n del programa en 2012 por </w:t>
      </w:r>
      <w:r w:rsidR="003A24B5">
        <w:rPr>
          <w:lang w:val="es-US"/>
        </w:rPr>
        <w:t>6 años má</w:t>
      </w:r>
      <w:r w:rsidRPr="0051367C">
        <w:rPr>
          <w:lang w:val="es-US"/>
        </w:rPr>
        <w:t>s.</w:t>
      </w:r>
      <w:r w:rsidR="003A24B5">
        <w:rPr>
          <w:lang w:val="es-US"/>
        </w:rPr>
        <w:t xml:space="preserve"> Para </w:t>
      </w:r>
      <w:r w:rsidR="00A858D5">
        <w:rPr>
          <w:lang w:val="es-US"/>
        </w:rPr>
        <w:t xml:space="preserve">más </w:t>
      </w:r>
      <w:r w:rsidR="003A24B5">
        <w:rPr>
          <w:lang w:val="es-US"/>
        </w:rPr>
        <w:t xml:space="preserve">detalles se adjunta el documento del último proceso de autoevaluación </w:t>
      </w:r>
      <w:r w:rsidR="00EE0B0C">
        <w:rPr>
          <w:lang w:val="es-US"/>
        </w:rPr>
        <w:t xml:space="preserve">nacional </w:t>
      </w:r>
      <w:r w:rsidR="00DE4329">
        <w:rPr>
          <w:lang w:val="es-US"/>
        </w:rPr>
        <w:t>y la notificación de la re-acreditación</w:t>
      </w:r>
      <w:r w:rsidR="00ED56E9">
        <w:rPr>
          <w:lang w:val="es-US"/>
        </w:rPr>
        <w:t xml:space="preserve"> (Resolución del Ministerio de Educación Nacional No. 9909 del 22 de agosto del 2012)</w:t>
      </w:r>
      <w:r w:rsidR="00DE4329">
        <w:rPr>
          <w:lang w:val="es-US"/>
        </w:rPr>
        <w:t xml:space="preserve"> </w:t>
      </w:r>
      <w:r w:rsidR="003A24B5">
        <w:rPr>
          <w:lang w:val="es-US"/>
        </w:rPr>
        <w:t>[6</w:t>
      </w:r>
      <w:r w:rsidR="00DE4329">
        <w:rPr>
          <w:lang w:val="es-US"/>
        </w:rPr>
        <w:t>, 7</w:t>
      </w:r>
      <w:r w:rsidR="003A24B5">
        <w:rPr>
          <w:lang w:val="es-US"/>
        </w:rPr>
        <w:t>]</w:t>
      </w:r>
      <w:r w:rsidR="000F3FF1">
        <w:rPr>
          <w:lang w:val="es-US"/>
        </w:rPr>
        <w:t xml:space="preserve">. </w:t>
      </w:r>
      <w:r w:rsidR="00411B8C">
        <w:rPr>
          <w:lang w:val="es-US"/>
        </w:rPr>
        <w:t>Actualmente, e</w:t>
      </w:r>
      <w:r w:rsidR="003A24B5">
        <w:rPr>
          <w:lang w:val="es-US"/>
        </w:rPr>
        <w:t xml:space="preserve">l programa </w:t>
      </w:r>
      <w:r w:rsidR="00411B8C">
        <w:rPr>
          <w:lang w:val="es-US"/>
        </w:rPr>
        <w:t xml:space="preserve">ha </w:t>
      </w:r>
      <w:r w:rsidR="00523905">
        <w:rPr>
          <w:lang w:val="es-US"/>
        </w:rPr>
        <w:t>iniciado</w:t>
      </w:r>
      <w:r w:rsidR="003A24B5">
        <w:rPr>
          <w:lang w:val="es-US"/>
        </w:rPr>
        <w:t xml:space="preserve"> formalmente un nuevo proceso de autoevaluación con miras la re-acreditación el 24 de agosto del 2016. Ese día se explicó el </w:t>
      </w:r>
      <w:r w:rsidR="000F3FF1">
        <w:rPr>
          <w:lang w:val="es-US"/>
        </w:rPr>
        <w:t>proceso y los avances del plan de mejoramiento</w:t>
      </w:r>
      <w:r w:rsidR="005C2D4F">
        <w:rPr>
          <w:lang w:val="es-US"/>
        </w:rPr>
        <w:t xml:space="preserve"> [</w:t>
      </w:r>
      <w:r w:rsidR="00EE0B0C">
        <w:rPr>
          <w:lang w:val="es-US"/>
        </w:rPr>
        <w:t>8</w:t>
      </w:r>
      <w:r w:rsidR="005C2D4F">
        <w:rPr>
          <w:lang w:val="es-US"/>
        </w:rPr>
        <w:t>]</w:t>
      </w:r>
      <w:r w:rsidR="000F3FF1">
        <w:rPr>
          <w:lang w:val="es-US"/>
        </w:rPr>
        <w:t xml:space="preserve"> resultado de la última acreditación ante 8 profesores de la carrera y </w:t>
      </w:r>
      <w:r w:rsidR="000F3FF1" w:rsidRPr="00BA41B5">
        <w:rPr>
          <w:lang w:val="es-US"/>
        </w:rPr>
        <w:t>más de 100</w:t>
      </w:r>
      <w:r w:rsidR="000F3FF1">
        <w:rPr>
          <w:lang w:val="es-US"/>
        </w:rPr>
        <w:t xml:space="preserve"> estudiantes</w:t>
      </w:r>
      <w:r w:rsidR="00BA41B5">
        <w:rPr>
          <w:lang w:val="es-US"/>
        </w:rPr>
        <w:t xml:space="preserve"> (además se presentará</w:t>
      </w:r>
      <w:r w:rsidR="00E04A66">
        <w:rPr>
          <w:lang w:val="es-US"/>
        </w:rPr>
        <w:t xml:space="preserve"> a </w:t>
      </w:r>
      <w:r w:rsidR="00BA41B5">
        <w:rPr>
          <w:lang w:val="es-US"/>
        </w:rPr>
        <w:t xml:space="preserve">los </w:t>
      </w:r>
      <w:r w:rsidR="00E04A66">
        <w:rPr>
          <w:lang w:val="es-US"/>
        </w:rPr>
        <w:t>egresados el 15 de septiembre)</w:t>
      </w:r>
      <w:r w:rsidR="000F3FF1">
        <w:rPr>
          <w:lang w:val="es-US"/>
        </w:rPr>
        <w:t xml:space="preserve">. </w:t>
      </w:r>
      <w:r w:rsidR="00B82C05">
        <w:rPr>
          <w:lang w:val="es-US"/>
        </w:rPr>
        <w:t>Adicional a esto, la Carrera culminó un proceso de autoevaluación con miras a la acreditación ABET</w:t>
      </w:r>
      <w:r w:rsidR="00E726B9">
        <w:rPr>
          <w:lang w:val="es-US"/>
        </w:rPr>
        <w:t xml:space="preserve"> el 23 de septiembre del 2014 [5]</w:t>
      </w:r>
      <w:r w:rsidR="009F536C">
        <w:rPr>
          <w:lang w:val="es-US"/>
        </w:rPr>
        <w:t xml:space="preserve">. A partir de estas reflexiones se evidencia que el mejoramiento continuo del programa es parte fundamental del mismo. </w:t>
      </w:r>
      <w:r w:rsidR="00791688">
        <w:rPr>
          <w:lang w:val="es-US"/>
        </w:rPr>
        <w:t>Esto</w:t>
      </w:r>
      <w:r w:rsidR="00787D01">
        <w:rPr>
          <w:lang w:val="es-US"/>
        </w:rPr>
        <w:t>,</w:t>
      </w:r>
      <w:r w:rsidR="00791688">
        <w:rPr>
          <w:lang w:val="es-US"/>
        </w:rPr>
        <w:t xml:space="preserve"> en ocasiones y tal como se sugiere aquí</w:t>
      </w:r>
      <w:r w:rsidR="00787D01">
        <w:rPr>
          <w:lang w:val="es-US"/>
        </w:rPr>
        <w:t>,</w:t>
      </w:r>
      <w:r w:rsidR="00791688">
        <w:rPr>
          <w:lang w:val="es-US"/>
        </w:rPr>
        <w:t xml:space="preserve"> va ligado a reformas que permitan la actualización del plan de estudios. </w:t>
      </w:r>
    </w:p>
    <w:p w:rsidR="008F48B4" w:rsidRDefault="008F48B4" w:rsidP="008F48B4">
      <w:pPr>
        <w:pStyle w:val="Prrafodelista"/>
        <w:numPr>
          <w:ilvl w:val="1"/>
          <w:numId w:val="1"/>
        </w:numPr>
        <w:jc w:val="both"/>
        <w:rPr>
          <w:b/>
          <w:lang w:val="es-US"/>
        </w:rPr>
      </w:pPr>
      <w:r>
        <w:rPr>
          <w:b/>
          <w:lang w:val="es-US"/>
        </w:rPr>
        <w:t>Planes de mejoramiento</w:t>
      </w:r>
    </w:p>
    <w:p w:rsidR="00F46D5D" w:rsidRDefault="00F46D5D" w:rsidP="00F46D5D">
      <w:pPr>
        <w:jc w:val="both"/>
        <w:rPr>
          <w:lang w:val="es-US"/>
        </w:rPr>
      </w:pPr>
      <w:r>
        <w:rPr>
          <w:lang w:val="es-US"/>
        </w:rPr>
        <w:t>El plan de mejor</w:t>
      </w:r>
      <w:r w:rsidR="00007F8D">
        <w:rPr>
          <w:lang w:val="es-US"/>
        </w:rPr>
        <w:t>amiento vigente [6], contempla</w:t>
      </w:r>
      <w:r>
        <w:rPr>
          <w:lang w:val="es-US"/>
        </w:rPr>
        <w:t xml:space="preserve"> acciones en una serie de aspectos. </w:t>
      </w:r>
      <w:r w:rsidR="004F7C51">
        <w:rPr>
          <w:lang w:val="es-US"/>
        </w:rPr>
        <w:t xml:space="preserve">A </w:t>
      </w:r>
      <w:r w:rsidR="00787D01">
        <w:rPr>
          <w:lang w:val="es-US"/>
        </w:rPr>
        <w:t>continuación,</w:t>
      </w:r>
      <w:r w:rsidR="004F7C51">
        <w:rPr>
          <w:lang w:val="es-US"/>
        </w:rPr>
        <w:t xml:space="preserve"> se listan </w:t>
      </w:r>
      <w:r w:rsidR="00A542F5">
        <w:rPr>
          <w:lang w:val="es-US"/>
        </w:rPr>
        <w:t>únicamente, los</w:t>
      </w:r>
      <w:r w:rsidR="004F7C51">
        <w:rPr>
          <w:lang w:val="es-US"/>
        </w:rPr>
        <w:t xml:space="preserve"> aspectos</w:t>
      </w:r>
      <w:r w:rsidR="00A75580">
        <w:rPr>
          <w:lang w:val="es-US"/>
        </w:rPr>
        <w:t xml:space="preserve"> relacionados con la reforma del plan de la carrera</w:t>
      </w:r>
      <w:r w:rsidR="004F7C51">
        <w:rPr>
          <w:lang w:val="es-US"/>
        </w:rPr>
        <w:t xml:space="preserve"> y se enuncian las principales acciones realizadas. Además, se adjunta el documento presentado para el inicio del nuevo proceso de autoevaluación</w:t>
      </w:r>
      <w:r w:rsidR="00C61A87">
        <w:rPr>
          <w:lang w:val="es-US"/>
        </w:rPr>
        <w:t xml:space="preserve"> [8]</w:t>
      </w:r>
      <w:r w:rsidR="004F7C51">
        <w:rPr>
          <w:lang w:val="es-US"/>
        </w:rPr>
        <w:t xml:space="preserve">: </w:t>
      </w:r>
    </w:p>
    <w:p w:rsidR="00D50BC5" w:rsidRDefault="00F46D5D" w:rsidP="00F46D5D">
      <w:pPr>
        <w:pStyle w:val="Prrafodelista"/>
        <w:numPr>
          <w:ilvl w:val="0"/>
          <w:numId w:val="27"/>
        </w:numPr>
        <w:jc w:val="both"/>
        <w:rPr>
          <w:lang w:val="es-US"/>
        </w:rPr>
      </w:pPr>
      <w:r w:rsidRPr="00223EE1">
        <w:rPr>
          <w:b/>
          <w:i/>
          <w:lang w:val="es-US"/>
        </w:rPr>
        <w:t>Objetivos</w:t>
      </w:r>
      <w:r w:rsidR="004F7C51" w:rsidRPr="00223EE1">
        <w:rPr>
          <w:b/>
          <w:i/>
          <w:lang w:val="es-US"/>
        </w:rPr>
        <w:t xml:space="preserve"> </w:t>
      </w:r>
      <w:r w:rsidRPr="00223EE1">
        <w:rPr>
          <w:b/>
          <w:i/>
          <w:lang w:val="es-US"/>
        </w:rPr>
        <w:t>de</w:t>
      </w:r>
      <w:r w:rsidR="004F7C51" w:rsidRPr="00223EE1">
        <w:rPr>
          <w:b/>
          <w:i/>
          <w:lang w:val="es-US"/>
        </w:rPr>
        <w:t xml:space="preserve"> </w:t>
      </w:r>
      <w:r w:rsidRPr="00223EE1">
        <w:rPr>
          <w:b/>
          <w:i/>
          <w:lang w:val="es-US"/>
        </w:rPr>
        <w:t>formación y aprendizaje y evaluación por competencias</w:t>
      </w:r>
      <w:r w:rsidR="004F7C51">
        <w:rPr>
          <w:lang w:val="es-US"/>
        </w:rPr>
        <w:t xml:space="preserve">: </w:t>
      </w:r>
      <w:r w:rsidR="007721F3">
        <w:rPr>
          <w:lang w:val="es-US"/>
        </w:rPr>
        <w:t>las principales</w:t>
      </w:r>
      <w:r w:rsidR="00534AA6">
        <w:rPr>
          <w:lang w:val="es-US"/>
        </w:rPr>
        <w:t xml:space="preserve"> </w:t>
      </w:r>
      <w:r w:rsidR="007721F3">
        <w:rPr>
          <w:lang w:val="es-US"/>
        </w:rPr>
        <w:t>acciones</w:t>
      </w:r>
      <w:r w:rsidR="00534AA6">
        <w:rPr>
          <w:lang w:val="es-US"/>
        </w:rPr>
        <w:t xml:space="preserve"> en este sentido fue</w:t>
      </w:r>
      <w:r w:rsidR="007721F3">
        <w:rPr>
          <w:lang w:val="es-US"/>
        </w:rPr>
        <w:t>ron</w:t>
      </w:r>
      <w:r w:rsidR="00534AA6">
        <w:rPr>
          <w:lang w:val="es-US"/>
        </w:rPr>
        <w:t xml:space="preserve"> la participación de los profesores en los diplomados de aprendizaje y evaluación por competencias organizados por la universidad</w:t>
      </w:r>
      <w:r w:rsidR="00223EE1">
        <w:rPr>
          <w:lang w:val="es-US"/>
        </w:rPr>
        <w:t>,</w:t>
      </w:r>
      <w:r w:rsidR="007721F3">
        <w:rPr>
          <w:lang w:val="es-US"/>
        </w:rPr>
        <w:t xml:space="preserve"> y la profundización en las competencias ABET y su relación con los cursos</w:t>
      </w:r>
      <w:r w:rsidR="00534AA6">
        <w:rPr>
          <w:lang w:val="es-US"/>
        </w:rPr>
        <w:t>. E</w:t>
      </w:r>
      <w:r w:rsidR="004F7C51">
        <w:rPr>
          <w:lang w:val="es-US"/>
        </w:rPr>
        <w:t xml:space="preserve">l mayor logro es haber alineado el contenido </w:t>
      </w:r>
      <w:r w:rsidR="004F7C51">
        <w:rPr>
          <w:lang w:val="es-US"/>
        </w:rPr>
        <w:lastRenderedPageBreak/>
        <w:t>de los cursos a los factores ABET que a su vez se alinean a las competencias propuestas por el ICFES</w:t>
      </w:r>
      <w:r w:rsidR="00DD51B4">
        <w:rPr>
          <w:lang w:val="es-US"/>
        </w:rPr>
        <w:t xml:space="preserve"> (ver tabla 16)</w:t>
      </w:r>
      <w:r w:rsidR="004F7C51">
        <w:rPr>
          <w:lang w:val="es-US"/>
        </w:rPr>
        <w:t xml:space="preserve">. </w:t>
      </w:r>
    </w:p>
    <w:p w:rsidR="007A76FA" w:rsidRDefault="00F46D5D" w:rsidP="00F46D5D">
      <w:pPr>
        <w:pStyle w:val="Prrafodelista"/>
        <w:numPr>
          <w:ilvl w:val="0"/>
          <w:numId w:val="27"/>
        </w:numPr>
        <w:jc w:val="both"/>
        <w:rPr>
          <w:lang w:val="es-US"/>
        </w:rPr>
      </w:pPr>
      <w:r w:rsidRPr="00223EE1">
        <w:rPr>
          <w:b/>
          <w:i/>
          <w:lang w:val="es-US"/>
        </w:rPr>
        <w:t>Proyectos con impacto en el entorno</w:t>
      </w:r>
      <w:r w:rsidR="00D50BC5">
        <w:rPr>
          <w:lang w:val="es-US"/>
        </w:rPr>
        <w:t>: en este sentido la Facultad de Ingeniería definió unas líneas principales de desarrollo de proyecto</w:t>
      </w:r>
      <w:r w:rsidR="00CA4DAE">
        <w:rPr>
          <w:lang w:val="es-US"/>
        </w:rPr>
        <w:t>s</w:t>
      </w:r>
      <w:r w:rsidR="00D50BC5">
        <w:rPr>
          <w:lang w:val="es-US"/>
        </w:rPr>
        <w:t xml:space="preserve">. </w:t>
      </w:r>
      <w:r w:rsidR="00A542F5">
        <w:rPr>
          <w:lang w:val="es-US"/>
        </w:rPr>
        <w:t>Por esto, h</w:t>
      </w:r>
      <w:r w:rsidR="00D50BC5">
        <w:rPr>
          <w:lang w:val="es-US"/>
        </w:rPr>
        <w:t>oy en día varios de los proyectos de investigación propuestos por los profeso</w:t>
      </w:r>
      <w:r w:rsidR="00C51881">
        <w:rPr>
          <w:lang w:val="es-US"/>
        </w:rPr>
        <w:t>res tienen un impacto social. A</w:t>
      </w:r>
      <w:r w:rsidR="00D50BC5">
        <w:rPr>
          <w:lang w:val="es-US"/>
        </w:rPr>
        <w:t xml:space="preserve"> la fecha de corte de junio del 2016, 11 trabajos de grado, una práctica profesional y varios proyectos dirigidos </w:t>
      </w:r>
      <w:r w:rsidR="00C51881">
        <w:rPr>
          <w:lang w:val="es-US"/>
        </w:rPr>
        <w:t>se enfocan en lo</w:t>
      </w:r>
      <w:r w:rsidR="00D50BC5">
        <w:rPr>
          <w:lang w:val="es-US"/>
        </w:rPr>
        <w:t xml:space="preserve"> social. </w:t>
      </w:r>
      <w:r w:rsidR="00E74065">
        <w:rPr>
          <w:lang w:val="es-US"/>
        </w:rPr>
        <w:t xml:space="preserve">Adicional a esto, varios de los estudiantes han participado en los programas de impacto </w:t>
      </w:r>
      <w:r w:rsidR="006B43B6">
        <w:rPr>
          <w:lang w:val="es-US"/>
        </w:rPr>
        <w:t>regional</w:t>
      </w:r>
      <w:r w:rsidR="00E74065">
        <w:rPr>
          <w:lang w:val="es-US"/>
        </w:rPr>
        <w:t xml:space="preserve"> </w:t>
      </w:r>
      <w:r w:rsidR="007A76FA">
        <w:rPr>
          <w:lang w:val="es-US"/>
        </w:rPr>
        <w:t xml:space="preserve">(capacitando participantes) </w:t>
      </w:r>
      <w:r w:rsidR="00E74065">
        <w:rPr>
          <w:lang w:val="es-US"/>
        </w:rPr>
        <w:t xml:space="preserve">con </w:t>
      </w:r>
      <w:r w:rsidR="006B43B6">
        <w:rPr>
          <w:lang w:val="es-US"/>
        </w:rPr>
        <w:t xml:space="preserve">la Fundación </w:t>
      </w:r>
      <w:r w:rsidR="00E74065">
        <w:rPr>
          <w:lang w:val="es-US"/>
        </w:rPr>
        <w:t xml:space="preserve">Fe y Alegría a través de las academias CISCO y Microsoft IT </w:t>
      </w:r>
      <w:proofErr w:type="spellStart"/>
      <w:r w:rsidR="00E74065">
        <w:rPr>
          <w:lang w:val="es-US"/>
        </w:rPr>
        <w:t>Academy</w:t>
      </w:r>
      <w:proofErr w:type="spellEnd"/>
      <w:r w:rsidR="00E66492">
        <w:rPr>
          <w:lang w:val="es-US"/>
        </w:rPr>
        <w:t>,</w:t>
      </w:r>
      <w:r w:rsidR="00E74065">
        <w:rPr>
          <w:lang w:val="es-US"/>
        </w:rPr>
        <w:t xml:space="preserve"> y las capacitaciones de </w:t>
      </w:r>
      <w:proofErr w:type="spellStart"/>
      <w:r w:rsidR="00E74065">
        <w:rPr>
          <w:lang w:val="es-US"/>
        </w:rPr>
        <w:t>JavAtar</w:t>
      </w:r>
      <w:proofErr w:type="spellEnd"/>
      <w:r w:rsidR="00E74065">
        <w:rPr>
          <w:lang w:val="es-US"/>
        </w:rPr>
        <w:t xml:space="preserve">. </w:t>
      </w:r>
    </w:p>
    <w:p w:rsidR="00F46D5D" w:rsidRDefault="00F46D5D" w:rsidP="00F46D5D">
      <w:pPr>
        <w:pStyle w:val="Prrafodelista"/>
        <w:numPr>
          <w:ilvl w:val="0"/>
          <w:numId w:val="27"/>
        </w:numPr>
        <w:jc w:val="both"/>
        <w:rPr>
          <w:lang w:val="es-US"/>
        </w:rPr>
      </w:pPr>
      <w:r w:rsidRPr="0073259F">
        <w:rPr>
          <w:b/>
          <w:i/>
          <w:lang w:val="es-US"/>
        </w:rPr>
        <w:t>Cuerpo profesoral</w:t>
      </w:r>
      <w:r w:rsidR="000C4F1C">
        <w:rPr>
          <w:lang w:val="es-US"/>
        </w:rPr>
        <w:t>: ha contribuido profundamente con el mejoramiento de la investigación, la internacionalización y c</w:t>
      </w:r>
      <w:r w:rsidR="00CA4DAE">
        <w:rPr>
          <w:lang w:val="es-US"/>
        </w:rPr>
        <w:t>ue</w:t>
      </w:r>
      <w:r w:rsidR="000C4F1C">
        <w:rPr>
          <w:lang w:val="es-US"/>
        </w:rPr>
        <w:t xml:space="preserve">nta con alto nivel de capacitación. </w:t>
      </w:r>
    </w:p>
    <w:p w:rsidR="00C1251C" w:rsidRDefault="00C1251C" w:rsidP="00F46D5D">
      <w:pPr>
        <w:pStyle w:val="Prrafodelista"/>
        <w:numPr>
          <w:ilvl w:val="0"/>
          <w:numId w:val="27"/>
        </w:numPr>
        <w:jc w:val="both"/>
        <w:rPr>
          <w:lang w:val="es-US"/>
        </w:rPr>
      </w:pPr>
      <w:r>
        <w:rPr>
          <w:b/>
          <w:i/>
          <w:lang w:val="es-US"/>
        </w:rPr>
        <w:t>Plan educativo del programa</w:t>
      </w:r>
      <w:r w:rsidRPr="00C1251C">
        <w:rPr>
          <w:lang w:val="es-US"/>
        </w:rPr>
        <w:t>:</w:t>
      </w:r>
      <w:r w:rsidR="00DE4FC0">
        <w:rPr>
          <w:lang w:val="es-US"/>
        </w:rPr>
        <w:t xml:space="preserve"> para elaboración del documento de autoevaluación ABET se definió el plan educativo del programa. La versión en español que se divulga en la página web del programa fue revisada y aprobada por el comité de carrera en el comité AN08022016</w:t>
      </w:r>
      <w:r w:rsidR="00766782">
        <w:rPr>
          <w:lang w:val="es-US"/>
        </w:rPr>
        <w:t xml:space="preserve"> del 5 de septiembre de 2016 y se utiliza actualmente en el nuevo proceso de acreditación nacional. </w:t>
      </w:r>
    </w:p>
    <w:p w:rsidR="00671D3A" w:rsidRPr="00671D3A" w:rsidRDefault="00EC53BD" w:rsidP="00671D3A">
      <w:pPr>
        <w:jc w:val="both"/>
        <w:rPr>
          <w:lang w:val="es-US"/>
        </w:rPr>
      </w:pPr>
      <w:r>
        <w:rPr>
          <w:lang w:val="es-US"/>
        </w:rPr>
        <w:t>Adicional a esto,</w:t>
      </w:r>
      <w:r w:rsidR="00251F53">
        <w:rPr>
          <w:lang w:val="es-US"/>
        </w:rPr>
        <w:t xml:space="preserve"> el capítulo 4 de</w:t>
      </w:r>
      <w:r>
        <w:rPr>
          <w:lang w:val="es-US"/>
        </w:rPr>
        <w:t xml:space="preserve"> la autoevaluación AB</w:t>
      </w:r>
      <w:r w:rsidR="00CA4DAE">
        <w:rPr>
          <w:lang w:val="es-US"/>
        </w:rPr>
        <w:t>ET [5] explica</w:t>
      </w:r>
      <w:r>
        <w:rPr>
          <w:lang w:val="es-US"/>
        </w:rPr>
        <w:t xml:space="preserve"> las actividades realizadas para el mejoramiento continuo. En varios casos, estas actividades incorporan modificaciones a los cursos y a las formas de evaluación. Con el fin de mantener </w:t>
      </w:r>
      <w:r w:rsidR="00251F53">
        <w:rPr>
          <w:lang w:val="es-US"/>
        </w:rPr>
        <w:t>un programa actualizado,</w:t>
      </w:r>
      <w:r>
        <w:rPr>
          <w:lang w:val="es-US"/>
        </w:rPr>
        <w:t xml:space="preserve"> es necesario </w:t>
      </w:r>
      <w:r w:rsidR="00251F53">
        <w:rPr>
          <w:lang w:val="es-US"/>
        </w:rPr>
        <w:t>incorporar los cambios identificados en</w:t>
      </w:r>
      <w:r>
        <w:rPr>
          <w:lang w:val="es-US"/>
        </w:rPr>
        <w:t xml:space="preserve"> la última versión d</w:t>
      </w:r>
      <w:r w:rsidR="00CC3CB5">
        <w:rPr>
          <w:lang w:val="es-US"/>
        </w:rPr>
        <w:t xml:space="preserve">el documento de la </w:t>
      </w:r>
      <w:r>
        <w:rPr>
          <w:lang w:val="es-US"/>
        </w:rPr>
        <w:t>ACM</w:t>
      </w:r>
      <w:r w:rsidR="00CC3CB5">
        <w:rPr>
          <w:lang w:val="es-US"/>
        </w:rPr>
        <w:t>/IEEE</w:t>
      </w:r>
      <w:r>
        <w:rPr>
          <w:lang w:val="es-US"/>
        </w:rPr>
        <w:t xml:space="preserve"> [2]. </w:t>
      </w:r>
    </w:p>
    <w:p w:rsidR="00486A46" w:rsidRDefault="006F3C34" w:rsidP="006F3C34">
      <w:pPr>
        <w:pStyle w:val="Prrafodelista"/>
        <w:numPr>
          <w:ilvl w:val="1"/>
          <w:numId w:val="1"/>
        </w:numPr>
        <w:rPr>
          <w:b/>
          <w:lang w:val="es-US"/>
        </w:rPr>
      </w:pPr>
      <w:r>
        <w:rPr>
          <w:b/>
          <w:lang w:val="es-US"/>
        </w:rPr>
        <w:t>Encue</w:t>
      </w:r>
      <w:r w:rsidR="00B424D1">
        <w:rPr>
          <w:b/>
          <w:lang w:val="es-US"/>
        </w:rPr>
        <w:t>s</w:t>
      </w:r>
      <w:r>
        <w:rPr>
          <w:b/>
          <w:lang w:val="es-US"/>
        </w:rPr>
        <w:t xml:space="preserve">tas. </w:t>
      </w:r>
      <w:r w:rsidR="00DC6320">
        <w:rPr>
          <w:b/>
          <w:lang w:val="es-US"/>
        </w:rPr>
        <w:t>e</w:t>
      </w:r>
      <w:r>
        <w:rPr>
          <w:b/>
          <w:lang w:val="es-US"/>
        </w:rPr>
        <w:t>studios y consultas externas e internas. Estudios, tendencias y referenciación externa.</w:t>
      </w:r>
    </w:p>
    <w:p w:rsidR="00541103" w:rsidRPr="00541103" w:rsidRDefault="00541103" w:rsidP="00541103">
      <w:pPr>
        <w:pStyle w:val="Prrafodelista"/>
        <w:numPr>
          <w:ilvl w:val="2"/>
          <w:numId w:val="1"/>
        </w:numPr>
        <w:jc w:val="both"/>
        <w:rPr>
          <w:b/>
          <w:lang w:val="es-US"/>
        </w:rPr>
      </w:pPr>
      <w:r w:rsidRPr="00541103">
        <w:rPr>
          <w:b/>
          <w:lang w:val="es-US"/>
        </w:rPr>
        <w:t>Internacionales</w:t>
      </w:r>
    </w:p>
    <w:p w:rsidR="005114E5" w:rsidRDefault="005114E5" w:rsidP="00360464">
      <w:pPr>
        <w:jc w:val="both"/>
        <w:rPr>
          <w:lang w:val="es-US"/>
        </w:rPr>
      </w:pPr>
      <w:r>
        <w:rPr>
          <w:lang w:val="es-US"/>
        </w:rPr>
        <w:t xml:space="preserve">La tabla 1 evidencia la profundidad del proceso de reflexión curricular </w:t>
      </w:r>
      <w:r w:rsidR="00F13CDF">
        <w:rPr>
          <w:lang w:val="es-US"/>
        </w:rPr>
        <w:t xml:space="preserve">interna </w:t>
      </w:r>
      <w:r>
        <w:rPr>
          <w:lang w:val="es-US"/>
        </w:rPr>
        <w:t>a través de los años</w:t>
      </w:r>
      <w:r w:rsidR="00FD1DE7">
        <w:rPr>
          <w:lang w:val="es-US"/>
        </w:rPr>
        <w:t xml:space="preserve"> para definir las áreas temáticas de las Ciencias de la Computación</w:t>
      </w:r>
      <w:r>
        <w:rPr>
          <w:lang w:val="es-US"/>
        </w:rPr>
        <w:t xml:space="preserve">. </w:t>
      </w:r>
      <w:r w:rsidR="00360464">
        <w:rPr>
          <w:lang w:val="es-US"/>
        </w:rPr>
        <w:t xml:space="preserve">Este proceso </w:t>
      </w:r>
      <w:r w:rsidR="003A5022">
        <w:rPr>
          <w:lang w:val="es-US"/>
        </w:rPr>
        <w:t>sigue los lineamientos de</w:t>
      </w:r>
      <w:r w:rsidR="00360464">
        <w:rPr>
          <w:lang w:val="es-US"/>
        </w:rPr>
        <w:t xml:space="preserve"> la sociedad ACM/IEEE. La delegación de la ACM incluye representantes de universidades </w:t>
      </w:r>
      <w:r w:rsidR="00DC69B7">
        <w:rPr>
          <w:lang w:val="es-US"/>
        </w:rPr>
        <w:t>que dan una visión académica</w:t>
      </w:r>
      <w:r w:rsidR="00360464">
        <w:rPr>
          <w:lang w:val="es-US"/>
        </w:rPr>
        <w:t>:</w:t>
      </w:r>
    </w:p>
    <w:p w:rsidR="00360464" w:rsidRDefault="00360464" w:rsidP="00360464">
      <w:pPr>
        <w:pStyle w:val="Prrafodelista"/>
        <w:numPr>
          <w:ilvl w:val="0"/>
          <w:numId w:val="28"/>
        </w:numPr>
        <w:jc w:val="both"/>
        <w:rPr>
          <w:lang w:val="en-GB"/>
        </w:rPr>
      </w:pPr>
      <w:r w:rsidRPr="00360464">
        <w:rPr>
          <w:lang w:val="en-GB"/>
        </w:rPr>
        <w:t xml:space="preserve">Mehran </w:t>
      </w:r>
      <w:proofErr w:type="spellStart"/>
      <w:r w:rsidRPr="00360464">
        <w:rPr>
          <w:lang w:val="en-GB"/>
        </w:rPr>
        <w:t>Sahami</w:t>
      </w:r>
      <w:proofErr w:type="spellEnd"/>
      <w:r w:rsidRPr="00360464">
        <w:rPr>
          <w:lang w:val="en-GB"/>
        </w:rPr>
        <w:t>, Chair (Stanford University)</w:t>
      </w:r>
      <w:r w:rsidR="006F382A">
        <w:rPr>
          <w:lang w:val="en-GB"/>
        </w:rPr>
        <w:t>,</w:t>
      </w:r>
      <w:r w:rsidRPr="00360464">
        <w:rPr>
          <w:lang w:val="en-GB"/>
        </w:rPr>
        <w:t xml:space="preserve"> Andrea </w:t>
      </w:r>
      <w:proofErr w:type="spellStart"/>
      <w:r w:rsidRPr="00360464">
        <w:rPr>
          <w:lang w:val="en-GB"/>
        </w:rPr>
        <w:t>Danyluk</w:t>
      </w:r>
      <w:proofErr w:type="spellEnd"/>
      <w:r w:rsidRPr="00360464">
        <w:rPr>
          <w:lang w:val="en-GB"/>
        </w:rPr>
        <w:t xml:space="preserve"> (Williams College)</w:t>
      </w:r>
      <w:r w:rsidR="006F382A">
        <w:rPr>
          <w:lang w:val="en-GB"/>
        </w:rPr>
        <w:t>,</w:t>
      </w:r>
      <w:r w:rsidRPr="00360464">
        <w:rPr>
          <w:lang w:val="en-GB"/>
        </w:rPr>
        <w:t xml:space="preserve">  Sally Fincher (University of Kent)</w:t>
      </w:r>
      <w:r w:rsidR="006F382A">
        <w:rPr>
          <w:lang w:val="en-GB"/>
        </w:rPr>
        <w:t>,</w:t>
      </w:r>
      <w:r w:rsidRPr="00360464">
        <w:rPr>
          <w:lang w:val="en-GB"/>
        </w:rPr>
        <w:t xml:space="preserve">  Kathleen Fisher (Tufts University)</w:t>
      </w:r>
      <w:r w:rsidR="006F382A">
        <w:rPr>
          <w:lang w:val="en-GB"/>
        </w:rPr>
        <w:t>,</w:t>
      </w:r>
      <w:r w:rsidRPr="00360464">
        <w:rPr>
          <w:lang w:val="en-GB"/>
        </w:rPr>
        <w:t xml:space="preserve"> Dan Grossman (University of Washington)</w:t>
      </w:r>
      <w:r w:rsidR="006F382A">
        <w:rPr>
          <w:lang w:val="en-GB"/>
        </w:rPr>
        <w:t>,</w:t>
      </w:r>
      <w:r w:rsidRPr="00360464">
        <w:rPr>
          <w:lang w:val="en-GB"/>
        </w:rPr>
        <w:t xml:space="preserve">  Elizabeth Hawthorne (Union County College)</w:t>
      </w:r>
      <w:r w:rsidR="006F382A">
        <w:rPr>
          <w:lang w:val="en-GB"/>
        </w:rPr>
        <w:t>,</w:t>
      </w:r>
      <w:r w:rsidRPr="00360464">
        <w:rPr>
          <w:lang w:val="en-GB"/>
        </w:rPr>
        <w:t xml:space="preserve"> Randy Katz (UC Berkeley)</w:t>
      </w:r>
      <w:r w:rsidR="006F382A">
        <w:rPr>
          <w:lang w:val="en-GB"/>
        </w:rPr>
        <w:t>,</w:t>
      </w:r>
      <w:r w:rsidRPr="00360464">
        <w:rPr>
          <w:lang w:val="en-GB"/>
        </w:rPr>
        <w:t xml:space="preserve"> Rich LeBlanc (Seattle University)</w:t>
      </w:r>
      <w:r w:rsidR="006F382A">
        <w:rPr>
          <w:lang w:val="en-GB"/>
        </w:rPr>
        <w:t xml:space="preserve"> y</w:t>
      </w:r>
      <w:r w:rsidRPr="00360464">
        <w:rPr>
          <w:lang w:val="en-GB"/>
        </w:rPr>
        <w:t xml:space="preserve"> Dave Reed (Creighton University</w:t>
      </w:r>
      <w:r>
        <w:rPr>
          <w:lang w:val="en-GB"/>
        </w:rPr>
        <w:t xml:space="preserve">). </w:t>
      </w:r>
    </w:p>
    <w:p w:rsidR="00360464" w:rsidRDefault="00360464" w:rsidP="00360464">
      <w:pPr>
        <w:jc w:val="both"/>
        <w:rPr>
          <w:lang w:val="es-CO"/>
        </w:rPr>
      </w:pPr>
      <w:r w:rsidRPr="00360464">
        <w:rPr>
          <w:lang w:val="es-CO"/>
        </w:rPr>
        <w:t>Mientras que la delegación d</w:t>
      </w:r>
      <w:r>
        <w:rPr>
          <w:lang w:val="es-CO"/>
        </w:rPr>
        <w:t xml:space="preserve">e la IEEE incluye representantes de </w:t>
      </w:r>
      <w:r w:rsidR="00B249B5">
        <w:rPr>
          <w:lang w:val="es-CO"/>
        </w:rPr>
        <w:t>universidades y</w:t>
      </w:r>
      <w:r>
        <w:rPr>
          <w:lang w:val="es-CO"/>
        </w:rPr>
        <w:t xml:space="preserve"> empresas </w:t>
      </w:r>
      <w:r w:rsidR="00B249B5">
        <w:rPr>
          <w:lang w:val="es-CO"/>
        </w:rPr>
        <w:t xml:space="preserve">destacadas </w:t>
      </w:r>
      <w:r>
        <w:rPr>
          <w:lang w:val="es-CO"/>
        </w:rPr>
        <w:t>en el área</w:t>
      </w:r>
      <w:r w:rsidR="00DC69B7">
        <w:rPr>
          <w:lang w:val="es-CO"/>
        </w:rPr>
        <w:t>, que brindan una visión empresarial y tiene en cuenta la relación academia-empresa</w:t>
      </w:r>
      <w:r>
        <w:rPr>
          <w:lang w:val="es-CO"/>
        </w:rPr>
        <w:t>:</w:t>
      </w:r>
    </w:p>
    <w:p w:rsidR="00360464" w:rsidRPr="0022245C" w:rsidRDefault="00360464" w:rsidP="00360464">
      <w:pPr>
        <w:pStyle w:val="Prrafodelista"/>
        <w:numPr>
          <w:ilvl w:val="0"/>
          <w:numId w:val="28"/>
        </w:numPr>
        <w:jc w:val="both"/>
      </w:pPr>
      <w:r w:rsidRPr="00360464">
        <w:rPr>
          <w:lang w:val="en-GB"/>
        </w:rPr>
        <w:t>Steve Roach, Chair (</w:t>
      </w:r>
      <w:proofErr w:type="spellStart"/>
      <w:r w:rsidRPr="00360464">
        <w:rPr>
          <w:lang w:val="en-GB"/>
        </w:rPr>
        <w:t>Exelis</w:t>
      </w:r>
      <w:proofErr w:type="spellEnd"/>
      <w:r w:rsidRPr="00360464">
        <w:rPr>
          <w:lang w:val="en-GB"/>
        </w:rPr>
        <w:t xml:space="preserve"> Inc.)</w:t>
      </w:r>
      <w:r w:rsidR="00B249B5">
        <w:rPr>
          <w:lang w:val="en-GB"/>
        </w:rPr>
        <w:t>,</w:t>
      </w:r>
      <w:r w:rsidRPr="00360464">
        <w:rPr>
          <w:lang w:val="en-GB"/>
        </w:rPr>
        <w:t xml:space="preserve"> Ernesto </w:t>
      </w:r>
      <w:proofErr w:type="spellStart"/>
      <w:r w:rsidRPr="00360464">
        <w:rPr>
          <w:lang w:val="en-GB"/>
        </w:rPr>
        <w:t>Cuadros</w:t>
      </w:r>
      <w:proofErr w:type="spellEnd"/>
      <w:r w:rsidRPr="00360464">
        <w:rPr>
          <w:lang w:val="en-GB"/>
        </w:rPr>
        <w:t xml:space="preserve">-Vargas (Univ. </w:t>
      </w:r>
      <w:proofErr w:type="spellStart"/>
      <w:r w:rsidRPr="00360464">
        <w:rPr>
          <w:lang w:val="en-GB"/>
        </w:rPr>
        <w:t>Católica</w:t>
      </w:r>
      <w:proofErr w:type="spellEnd"/>
      <w:r w:rsidRPr="00360464">
        <w:rPr>
          <w:lang w:val="en-GB"/>
        </w:rPr>
        <w:t xml:space="preserve"> San Pablo)</w:t>
      </w:r>
      <w:r w:rsidR="00B249B5">
        <w:rPr>
          <w:lang w:val="en-GB"/>
        </w:rPr>
        <w:t>,</w:t>
      </w:r>
      <w:r w:rsidRPr="00360464">
        <w:rPr>
          <w:lang w:val="en-GB"/>
        </w:rPr>
        <w:t xml:space="preserve"> Ronald Dodge (US Military Academy)</w:t>
      </w:r>
      <w:r w:rsidR="00B249B5">
        <w:rPr>
          <w:lang w:val="en-GB"/>
        </w:rPr>
        <w:t>,</w:t>
      </w:r>
      <w:r w:rsidRPr="00360464">
        <w:rPr>
          <w:lang w:val="en-GB"/>
        </w:rPr>
        <w:t xml:space="preserve"> Robert France (Colorado State University)</w:t>
      </w:r>
      <w:r w:rsidR="00B249B5">
        <w:rPr>
          <w:lang w:val="en-GB"/>
        </w:rPr>
        <w:t>,</w:t>
      </w:r>
      <w:r w:rsidRPr="00360464">
        <w:rPr>
          <w:lang w:val="en-GB"/>
        </w:rPr>
        <w:t xml:space="preserve"> </w:t>
      </w:r>
      <w:proofErr w:type="spellStart"/>
      <w:r w:rsidRPr="00360464">
        <w:rPr>
          <w:lang w:val="en-GB"/>
        </w:rPr>
        <w:t>Amruth</w:t>
      </w:r>
      <w:proofErr w:type="spellEnd"/>
      <w:r w:rsidRPr="00360464">
        <w:rPr>
          <w:lang w:val="en-GB"/>
        </w:rPr>
        <w:t xml:space="preserve"> Kumar (Ramapo Coll. of New Jersey)</w:t>
      </w:r>
      <w:r w:rsidR="00B249B5">
        <w:rPr>
          <w:lang w:val="en-GB"/>
        </w:rPr>
        <w:t>,</w:t>
      </w:r>
      <w:r w:rsidRPr="00360464">
        <w:rPr>
          <w:lang w:val="en-GB"/>
        </w:rPr>
        <w:t xml:space="preserve"> Brian Robinson (ABB Corporation)</w:t>
      </w:r>
      <w:r w:rsidR="00B249B5">
        <w:rPr>
          <w:lang w:val="en-GB"/>
        </w:rPr>
        <w:t>,</w:t>
      </w:r>
      <w:r w:rsidRPr="00360464">
        <w:rPr>
          <w:lang w:val="en-GB"/>
        </w:rPr>
        <w:t xml:space="preserve"> </w:t>
      </w:r>
      <w:proofErr w:type="spellStart"/>
      <w:r w:rsidRPr="00360464">
        <w:rPr>
          <w:lang w:val="en-GB"/>
        </w:rPr>
        <w:t>Remzi</w:t>
      </w:r>
      <w:proofErr w:type="spellEnd"/>
      <w:r w:rsidRPr="00360464">
        <w:rPr>
          <w:lang w:val="en-GB"/>
        </w:rPr>
        <w:t xml:space="preserve"> </w:t>
      </w:r>
      <w:proofErr w:type="spellStart"/>
      <w:r w:rsidRPr="00360464">
        <w:rPr>
          <w:lang w:val="en-GB"/>
        </w:rPr>
        <w:t>Seker</w:t>
      </w:r>
      <w:proofErr w:type="spellEnd"/>
      <w:r w:rsidRPr="00360464">
        <w:rPr>
          <w:lang w:val="en-GB"/>
        </w:rPr>
        <w:t xml:space="preserve"> (Embry-Riddle Aeronautical Univ.)</w:t>
      </w:r>
      <w:r w:rsidR="00B249B5">
        <w:rPr>
          <w:lang w:val="en-GB"/>
        </w:rPr>
        <w:t xml:space="preserve"> y</w:t>
      </w:r>
      <w:r w:rsidRPr="00360464">
        <w:rPr>
          <w:lang w:val="en-GB"/>
        </w:rPr>
        <w:t xml:space="preserve"> </w:t>
      </w:r>
      <w:r w:rsidRPr="0022245C">
        <w:t xml:space="preserve">Alfred Thompson (Microsoft, retired). </w:t>
      </w:r>
    </w:p>
    <w:p w:rsidR="00360464" w:rsidRDefault="00F1683C" w:rsidP="00360464">
      <w:pPr>
        <w:jc w:val="both"/>
        <w:rPr>
          <w:lang w:val="es-CO"/>
        </w:rPr>
      </w:pPr>
      <w:r>
        <w:rPr>
          <w:lang w:val="es-CO"/>
        </w:rPr>
        <w:t xml:space="preserve">Los miembros de ambos comités se guiaron bajo la siguiente directiva. </w:t>
      </w:r>
    </w:p>
    <w:p w:rsidR="00F1683C" w:rsidRDefault="00F1683C" w:rsidP="00F1683C">
      <w:pPr>
        <w:jc w:val="both"/>
        <w:rPr>
          <w:lang w:val="en-GB"/>
        </w:rPr>
      </w:pPr>
      <w:r>
        <w:rPr>
          <w:i/>
          <w:lang w:val="en-GB"/>
        </w:rPr>
        <w:t>“</w:t>
      </w:r>
      <w:r w:rsidRPr="00F1683C">
        <w:rPr>
          <w:i/>
          <w:lang w:val="en-GB"/>
        </w:rPr>
        <w:t xml:space="preserve">To review the Joint ACM and IEEE-CS Computer Science volume of Computing Curricula 2001 and the accompanying interim review CS 2008, and develop a revised and enhanced version for the year 2013 that will match the latest developments in the discipline and have lasting impact. The CS2013 task force will seek input from a diverse audience with the goal of broadening participation in computer science.  </w:t>
      </w:r>
      <w:r w:rsidRPr="00F1683C">
        <w:rPr>
          <w:i/>
          <w:lang w:val="en-GB"/>
        </w:rPr>
        <w:lastRenderedPageBreak/>
        <w:t>The report will seek to be international in scope and offer curricular and pedagogical guidance applicable to a wide range of institutions. The process of producing the final report will include multiple opportunities for public consultation and scrutiny</w:t>
      </w:r>
      <w:r>
        <w:rPr>
          <w:i/>
          <w:lang w:val="en-GB"/>
        </w:rPr>
        <w:t>”</w:t>
      </w:r>
      <w:r w:rsidR="007A2E3E">
        <w:rPr>
          <w:lang w:val="en-GB"/>
        </w:rPr>
        <w:t>, [2, p.11]</w:t>
      </w:r>
      <w:r w:rsidRPr="00F1683C">
        <w:rPr>
          <w:i/>
          <w:lang w:val="en-GB"/>
        </w:rPr>
        <w:t>.</w:t>
      </w:r>
    </w:p>
    <w:p w:rsidR="007A2E3E" w:rsidRDefault="007A2E3E" w:rsidP="00F1683C">
      <w:pPr>
        <w:jc w:val="both"/>
        <w:rPr>
          <w:lang w:val="es-CO"/>
        </w:rPr>
      </w:pPr>
      <w:r w:rsidRPr="007A2E3E">
        <w:rPr>
          <w:lang w:val="es-CO"/>
        </w:rPr>
        <w:t>Esta consigna</w:t>
      </w:r>
      <w:r>
        <w:rPr>
          <w:lang w:val="es-CO"/>
        </w:rPr>
        <w:t xml:space="preserve"> </w:t>
      </w:r>
      <w:r w:rsidR="0064251B">
        <w:rPr>
          <w:lang w:val="es-CO"/>
        </w:rPr>
        <w:t xml:space="preserve">evidencia </w:t>
      </w:r>
      <w:r w:rsidR="004E6467">
        <w:rPr>
          <w:lang w:val="es-CO"/>
        </w:rPr>
        <w:t>la colaboración entre</w:t>
      </w:r>
      <w:r w:rsidR="0064251B">
        <w:rPr>
          <w:lang w:val="es-CO"/>
        </w:rPr>
        <w:t xml:space="preserve"> la academia y la industria bajo el escrutinio del público y en un ámbito global</w:t>
      </w:r>
      <w:r w:rsidR="000026B2">
        <w:rPr>
          <w:lang w:val="es-CO"/>
        </w:rPr>
        <w:t xml:space="preserve"> con el fin de </w:t>
      </w:r>
      <w:r w:rsidR="004E6467">
        <w:rPr>
          <w:lang w:val="es-CO"/>
        </w:rPr>
        <w:t>desarrollar</w:t>
      </w:r>
      <w:r w:rsidR="000026B2">
        <w:rPr>
          <w:lang w:val="es-CO"/>
        </w:rPr>
        <w:t xml:space="preserve"> </w:t>
      </w:r>
      <w:r w:rsidR="00457C04">
        <w:rPr>
          <w:lang w:val="es-CO"/>
        </w:rPr>
        <w:t xml:space="preserve">en diversas instituciones </w:t>
      </w:r>
      <w:r w:rsidR="004E6467">
        <w:rPr>
          <w:lang w:val="es-CO"/>
        </w:rPr>
        <w:t>nuevos</w:t>
      </w:r>
      <w:r w:rsidR="000026B2">
        <w:rPr>
          <w:lang w:val="es-CO"/>
        </w:rPr>
        <w:t xml:space="preserve"> avances en el área. </w:t>
      </w:r>
      <w:r w:rsidR="008B0C15">
        <w:rPr>
          <w:lang w:val="es-CO"/>
        </w:rPr>
        <w:t xml:space="preserve">Para lograrlo, se encuestaron 1550 directores de departamento en los Estados Unidos y 2000 en otros </w:t>
      </w:r>
      <w:r w:rsidR="00A56AAD">
        <w:rPr>
          <w:lang w:val="es-CO"/>
        </w:rPr>
        <w:t>países [2, p.12]. L</w:t>
      </w:r>
      <w:r w:rsidR="008B0C15">
        <w:rPr>
          <w:lang w:val="es-CO"/>
        </w:rPr>
        <w:t xml:space="preserve">a diversidad en las orientaciones </w:t>
      </w:r>
      <w:r w:rsidR="00A56AAD">
        <w:rPr>
          <w:lang w:val="es-CO"/>
        </w:rPr>
        <w:t>de las instituciones se distribuyó de la siguiente manera</w:t>
      </w:r>
      <w:r w:rsidR="008B0C15">
        <w:rPr>
          <w:lang w:val="es-CO"/>
        </w:rPr>
        <w:t xml:space="preserve"> [2, p.12]:</w:t>
      </w:r>
    </w:p>
    <w:p w:rsidR="008B0C15" w:rsidRDefault="008B0C15" w:rsidP="008B0C15">
      <w:pPr>
        <w:pStyle w:val="Prrafodelista"/>
        <w:numPr>
          <w:ilvl w:val="0"/>
          <w:numId w:val="28"/>
        </w:numPr>
        <w:jc w:val="both"/>
        <w:rPr>
          <w:lang w:val="es-CO"/>
        </w:rPr>
      </w:pPr>
      <w:r>
        <w:rPr>
          <w:lang w:val="es-CO"/>
        </w:rPr>
        <w:t>Orientadas a investigación (55%)</w:t>
      </w:r>
    </w:p>
    <w:p w:rsidR="008B0C15" w:rsidRDefault="008B0C15" w:rsidP="008B0C15">
      <w:pPr>
        <w:pStyle w:val="Prrafodelista"/>
        <w:numPr>
          <w:ilvl w:val="0"/>
          <w:numId w:val="28"/>
        </w:numPr>
        <w:jc w:val="both"/>
        <w:rPr>
          <w:lang w:val="es-CO"/>
        </w:rPr>
      </w:pPr>
      <w:r>
        <w:rPr>
          <w:lang w:val="es-CO"/>
        </w:rPr>
        <w:t>Orientadas a la enseñanza (17.5%)</w:t>
      </w:r>
    </w:p>
    <w:p w:rsidR="008B0C15" w:rsidRDefault="00A56AAD" w:rsidP="008B0C15">
      <w:pPr>
        <w:pStyle w:val="Prrafodelista"/>
        <w:numPr>
          <w:ilvl w:val="0"/>
          <w:numId w:val="28"/>
        </w:numPr>
        <w:jc w:val="both"/>
        <w:rPr>
          <w:lang w:val="es-CO"/>
        </w:rPr>
      </w:pPr>
      <w:r>
        <w:rPr>
          <w:lang w:val="es-CO"/>
        </w:rPr>
        <w:t>Enfocadas en p</w:t>
      </w:r>
      <w:r w:rsidR="008B0C15">
        <w:rPr>
          <w:lang w:val="es-CO"/>
        </w:rPr>
        <w:t>regrado únicamente (22.5%)</w:t>
      </w:r>
    </w:p>
    <w:p w:rsidR="008B0C15" w:rsidRDefault="00A56AAD" w:rsidP="008B0C15">
      <w:pPr>
        <w:pStyle w:val="Prrafodelista"/>
        <w:numPr>
          <w:ilvl w:val="0"/>
          <w:numId w:val="28"/>
        </w:numPr>
        <w:jc w:val="both"/>
        <w:rPr>
          <w:lang w:val="es-CO"/>
        </w:rPr>
      </w:pPr>
      <w:r>
        <w:rPr>
          <w:lang w:val="es-CO"/>
        </w:rPr>
        <w:t>Categorizadas como c</w:t>
      </w:r>
      <w:r w:rsidR="008B0C15">
        <w:rPr>
          <w:lang w:val="es-CO"/>
        </w:rPr>
        <w:t>olegios comunitarios (5%)</w:t>
      </w:r>
    </w:p>
    <w:p w:rsidR="008B0C15" w:rsidRDefault="008B0C15" w:rsidP="008B0C15">
      <w:pPr>
        <w:jc w:val="both"/>
        <w:rPr>
          <w:lang w:val="es-CO"/>
        </w:rPr>
      </w:pPr>
      <w:r>
        <w:rPr>
          <w:lang w:val="es-CO"/>
        </w:rPr>
        <w:t>Además</w:t>
      </w:r>
      <w:r w:rsidR="00F600BF">
        <w:rPr>
          <w:lang w:val="es-CO"/>
        </w:rPr>
        <w:t xml:space="preserve">, </w:t>
      </w:r>
      <w:r w:rsidR="00EE3517">
        <w:rPr>
          <w:lang w:val="es-CO"/>
        </w:rPr>
        <w:t>el tamaño de las instituciones obedece a la siguiente distribución</w:t>
      </w:r>
      <w:r>
        <w:rPr>
          <w:lang w:val="es-CO"/>
        </w:rPr>
        <w:t>:</w:t>
      </w:r>
    </w:p>
    <w:p w:rsidR="008B0C15" w:rsidRDefault="008B0C15" w:rsidP="008B0C15">
      <w:pPr>
        <w:pStyle w:val="Prrafodelista"/>
        <w:numPr>
          <w:ilvl w:val="0"/>
          <w:numId w:val="29"/>
        </w:numPr>
        <w:jc w:val="both"/>
        <w:rPr>
          <w:lang w:val="es-CO"/>
        </w:rPr>
      </w:pPr>
      <w:r>
        <w:rPr>
          <w:lang w:val="es-CO"/>
        </w:rPr>
        <w:t>Menos de 1000 estudiantes (6.5%)</w:t>
      </w:r>
    </w:p>
    <w:p w:rsidR="008B0C15" w:rsidRDefault="008B0C15" w:rsidP="008B0C15">
      <w:pPr>
        <w:pStyle w:val="Prrafodelista"/>
        <w:numPr>
          <w:ilvl w:val="0"/>
          <w:numId w:val="29"/>
        </w:numPr>
        <w:jc w:val="both"/>
        <w:rPr>
          <w:lang w:val="es-CO"/>
        </w:rPr>
      </w:pPr>
      <w:r>
        <w:rPr>
          <w:lang w:val="es-CO"/>
        </w:rPr>
        <w:t>Entre 1000 y 5000 estudiantes (30%)</w:t>
      </w:r>
    </w:p>
    <w:p w:rsidR="008B0C15" w:rsidRDefault="008B0C15" w:rsidP="008B0C15">
      <w:pPr>
        <w:pStyle w:val="Prrafodelista"/>
        <w:numPr>
          <w:ilvl w:val="0"/>
          <w:numId w:val="29"/>
        </w:numPr>
        <w:jc w:val="both"/>
        <w:rPr>
          <w:lang w:val="es-CO"/>
        </w:rPr>
      </w:pPr>
      <w:r>
        <w:rPr>
          <w:lang w:val="es-CO"/>
        </w:rPr>
        <w:t>De 5000 a 1000</w:t>
      </w:r>
      <w:r w:rsidR="00CC3CB5">
        <w:rPr>
          <w:lang w:val="es-CO"/>
        </w:rPr>
        <w:t>0 estudiantes (19</w:t>
      </w:r>
      <w:r>
        <w:rPr>
          <w:lang w:val="es-CO"/>
        </w:rPr>
        <w:t>%)</w:t>
      </w:r>
    </w:p>
    <w:p w:rsidR="008B0C15" w:rsidRDefault="008B0C15" w:rsidP="008B0C15">
      <w:pPr>
        <w:pStyle w:val="Prrafodelista"/>
        <w:numPr>
          <w:ilvl w:val="0"/>
          <w:numId w:val="29"/>
        </w:numPr>
        <w:jc w:val="both"/>
        <w:rPr>
          <w:lang w:val="es-CO"/>
        </w:rPr>
      </w:pPr>
      <w:r>
        <w:rPr>
          <w:lang w:val="es-CO"/>
        </w:rPr>
        <w:t>Más de 10000 (44.5%)</w:t>
      </w:r>
    </w:p>
    <w:p w:rsidR="008B0C15" w:rsidRDefault="008B0C15" w:rsidP="008B0C15">
      <w:pPr>
        <w:jc w:val="both"/>
        <w:rPr>
          <w:lang w:val="es-CO"/>
        </w:rPr>
      </w:pPr>
      <w:r>
        <w:rPr>
          <w:lang w:val="es-CO"/>
        </w:rPr>
        <w:t>Los resultados del proceso se</w:t>
      </w:r>
      <w:r w:rsidR="004D59C9">
        <w:rPr>
          <w:lang w:val="es-CO"/>
        </w:rPr>
        <w:t xml:space="preserve"> presentan en el documento en mención</w:t>
      </w:r>
      <w:r>
        <w:rPr>
          <w:lang w:val="es-CO"/>
        </w:rPr>
        <w:t xml:space="preserve"> [2]</w:t>
      </w:r>
      <w:r w:rsidR="008224CE">
        <w:rPr>
          <w:lang w:val="es-CO"/>
        </w:rPr>
        <w:t>. E</w:t>
      </w:r>
      <w:r w:rsidR="00D02100">
        <w:rPr>
          <w:lang w:val="es-CO"/>
        </w:rPr>
        <w:t>n el capítulo 2 se definen las características que debe tener un plan de estudios en el área</w:t>
      </w:r>
      <w:r w:rsidR="00173BAF">
        <w:rPr>
          <w:lang w:val="es-CO"/>
        </w:rPr>
        <w:t xml:space="preserve"> [2, capítulo 2]</w:t>
      </w:r>
      <w:r w:rsidR="00D02100">
        <w:rPr>
          <w:lang w:val="es-CO"/>
        </w:rPr>
        <w:t>:</w:t>
      </w:r>
    </w:p>
    <w:p w:rsidR="008224CE" w:rsidRPr="008224CE" w:rsidRDefault="008224CE" w:rsidP="008224CE">
      <w:pPr>
        <w:pStyle w:val="Prrafodelista"/>
        <w:numPr>
          <w:ilvl w:val="0"/>
          <w:numId w:val="30"/>
        </w:numPr>
        <w:jc w:val="both"/>
        <w:rPr>
          <w:i/>
          <w:lang w:val="en-GB"/>
        </w:rPr>
      </w:pPr>
      <w:r>
        <w:rPr>
          <w:i/>
          <w:lang w:val="en-GB"/>
        </w:rPr>
        <w:t>“</w:t>
      </w:r>
      <w:r w:rsidRPr="008224CE">
        <w:rPr>
          <w:i/>
          <w:lang w:val="en-GB"/>
        </w:rPr>
        <w:t>Computer science curricula should be designed to provide students with the flexibility to work across many disciplines.</w:t>
      </w:r>
    </w:p>
    <w:p w:rsidR="008224CE" w:rsidRPr="008224CE" w:rsidRDefault="008224CE" w:rsidP="008224CE">
      <w:pPr>
        <w:pStyle w:val="Prrafodelista"/>
        <w:numPr>
          <w:ilvl w:val="0"/>
          <w:numId w:val="30"/>
        </w:numPr>
        <w:jc w:val="both"/>
        <w:rPr>
          <w:i/>
          <w:lang w:val="en-GB"/>
        </w:rPr>
      </w:pPr>
      <w:r w:rsidRPr="008224CE">
        <w:rPr>
          <w:i/>
          <w:lang w:val="en-GB"/>
        </w:rPr>
        <w:t>Computer science curricula should be designed to prepare graduates for a variety of professions, attracting the full range of talent to the field.</w:t>
      </w:r>
    </w:p>
    <w:p w:rsidR="008224CE" w:rsidRPr="008224CE" w:rsidRDefault="008224CE" w:rsidP="008224CE">
      <w:pPr>
        <w:pStyle w:val="Prrafodelista"/>
        <w:numPr>
          <w:ilvl w:val="0"/>
          <w:numId w:val="30"/>
        </w:numPr>
        <w:jc w:val="both"/>
        <w:rPr>
          <w:i/>
          <w:lang w:val="en-GB"/>
        </w:rPr>
      </w:pPr>
      <w:r w:rsidRPr="008224CE">
        <w:rPr>
          <w:i/>
          <w:lang w:val="en-GB"/>
        </w:rPr>
        <w:t>CS2013 should provide guidance for the expected level of mastery of topics by graduates.</w:t>
      </w:r>
    </w:p>
    <w:p w:rsidR="008224CE" w:rsidRPr="008224CE" w:rsidRDefault="008224CE" w:rsidP="008224CE">
      <w:pPr>
        <w:pStyle w:val="Prrafodelista"/>
        <w:numPr>
          <w:ilvl w:val="0"/>
          <w:numId w:val="30"/>
        </w:numPr>
        <w:jc w:val="both"/>
        <w:rPr>
          <w:i/>
          <w:lang w:val="en-GB"/>
        </w:rPr>
      </w:pPr>
      <w:r w:rsidRPr="008224CE">
        <w:rPr>
          <w:i/>
          <w:lang w:val="en-GB"/>
        </w:rPr>
        <w:t>CS2013 must provide realistic, adoptable recommendations that provide guidance and flexibility, allowing curricular designs that are innovative and track recent developments in the field.</w:t>
      </w:r>
    </w:p>
    <w:p w:rsidR="008224CE" w:rsidRPr="008224CE" w:rsidRDefault="008224CE" w:rsidP="008224CE">
      <w:pPr>
        <w:pStyle w:val="Prrafodelista"/>
        <w:numPr>
          <w:ilvl w:val="0"/>
          <w:numId w:val="30"/>
        </w:numPr>
        <w:jc w:val="both"/>
        <w:rPr>
          <w:i/>
          <w:lang w:val="en-GB"/>
        </w:rPr>
      </w:pPr>
      <w:r w:rsidRPr="008224CE">
        <w:rPr>
          <w:i/>
          <w:lang w:val="en-GB"/>
        </w:rPr>
        <w:t>The CS2013 guidelines must be relevant to a variety of institutions.</w:t>
      </w:r>
    </w:p>
    <w:p w:rsidR="008224CE" w:rsidRPr="008224CE" w:rsidRDefault="008224CE" w:rsidP="008224CE">
      <w:pPr>
        <w:pStyle w:val="Prrafodelista"/>
        <w:numPr>
          <w:ilvl w:val="0"/>
          <w:numId w:val="30"/>
        </w:numPr>
        <w:jc w:val="both"/>
        <w:rPr>
          <w:i/>
          <w:lang w:val="en-GB"/>
        </w:rPr>
      </w:pPr>
      <w:r w:rsidRPr="008224CE">
        <w:rPr>
          <w:i/>
          <w:lang w:val="en-GB"/>
        </w:rPr>
        <w:t>The CS2013 guidelines must be relevant to a variety of institutions.</w:t>
      </w:r>
    </w:p>
    <w:p w:rsidR="008224CE" w:rsidRPr="008224CE" w:rsidRDefault="008224CE" w:rsidP="008224CE">
      <w:pPr>
        <w:pStyle w:val="Prrafodelista"/>
        <w:numPr>
          <w:ilvl w:val="0"/>
          <w:numId w:val="30"/>
        </w:numPr>
        <w:jc w:val="both"/>
        <w:rPr>
          <w:i/>
          <w:lang w:val="en-GB"/>
        </w:rPr>
      </w:pPr>
      <w:r w:rsidRPr="008224CE">
        <w:rPr>
          <w:i/>
          <w:lang w:val="en-GB"/>
        </w:rPr>
        <w:t>Computer science curricula should be designed to prepare graduates to succeed in a rapidly changing field.</w:t>
      </w:r>
    </w:p>
    <w:p w:rsidR="008224CE" w:rsidRPr="008224CE" w:rsidRDefault="008224CE" w:rsidP="008224CE">
      <w:pPr>
        <w:pStyle w:val="Prrafodelista"/>
        <w:numPr>
          <w:ilvl w:val="0"/>
          <w:numId w:val="30"/>
        </w:numPr>
        <w:jc w:val="both"/>
        <w:rPr>
          <w:i/>
          <w:lang w:val="en-GB"/>
        </w:rPr>
      </w:pPr>
      <w:r w:rsidRPr="008224CE">
        <w:rPr>
          <w:i/>
          <w:lang w:val="en-GB"/>
        </w:rPr>
        <w:t>CS2013 should identify the fundamental skills and knowledge that all computer science graduates should possess while providing the greatest flexibility in selecting topics.</w:t>
      </w:r>
    </w:p>
    <w:p w:rsidR="008224CE" w:rsidRPr="008224CE" w:rsidRDefault="008224CE" w:rsidP="008224CE">
      <w:pPr>
        <w:pStyle w:val="Prrafodelista"/>
        <w:numPr>
          <w:ilvl w:val="0"/>
          <w:numId w:val="30"/>
        </w:numPr>
        <w:jc w:val="both"/>
        <w:rPr>
          <w:i/>
          <w:lang w:val="en-GB"/>
        </w:rPr>
      </w:pPr>
      <w:r w:rsidRPr="008224CE">
        <w:rPr>
          <w:i/>
          <w:lang w:val="en-GB"/>
        </w:rPr>
        <w:t>The development and review of CS2013 must be broadly based.</w:t>
      </w:r>
      <w:r>
        <w:rPr>
          <w:i/>
          <w:lang w:val="en-GB"/>
        </w:rPr>
        <w:t>”</w:t>
      </w:r>
    </w:p>
    <w:p w:rsidR="00D02100" w:rsidRPr="008224CE" w:rsidRDefault="00B91F2C" w:rsidP="008B0C15">
      <w:pPr>
        <w:jc w:val="both"/>
        <w:rPr>
          <w:lang w:val="es-CO"/>
        </w:rPr>
      </w:pPr>
      <w:r>
        <w:rPr>
          <w:lang w:val="es-CO"/>
        </w:rPr>
        <w:t>E</w:t>
      </w:r>
      <w:r w:rsidR="008224CE" w:rsidRPr="008224CE">
        <w:rPr>
          <w:lang w:val="es-CO"/>
        </w:rPr>
        <w:t>st</w:t>
      </w:r>
      <w:r w:rsidR="00946A54">
        <w:rPr>
          <w:lang w:val="es-CO"/>
        </w:rPr>
        <w:t>as características</w:t>
      </w:r>
      <w:r w:rsidR="008224CE">
        <w:rPr>
          <w:lang w:val="es-CO"/>
        </w:rPr>
        <w:t xml:space="preserve"> inspiran y hacen necesaria la implementación del Plan de Ingeniería de Sistemas y Computación 2017-1. </w:t>
      </w:r>
    </w:p>
    <w:p w:rsidR="00541103" w:rsidRPr="00541103" w:rsidRDefault="00541103" w:rsidP="00541103">
      <w:pPr>
        <w:pStyle w:val="Prrafodelista"/>
        <w:numPr>
          <w:ilvl w:val="2"/>
          <w:numId w:val="1"/>
        </w:numPr>
        <w:tabs>
          <w:tab w:val="left" w:pos="7116"/>
        </w:tabs>
        <w:rPr>
          <w:b/>
          <w:lang w:val="es-CO"/>
        </w:rPr>
      </w:pPr>
      <w:r w:rsidRPr="00541103">
        <w:rPr>
          <w:b/>
          <w:lang w:val="es-CO"/>
        </w:rPr>
        <w:t>Nacionales y regionales</w:t>
      </w:r>
    </w:p>
    <w:p w:rsidR="0045079B" w:rsidRPr="0045079B" w:rsidRDefault="0045079B" w:rsidP="0045079B">
      <w:pPr>
        <w:tabs>
          <w:tab w:val="left" w:pos="7116"/>
        </w:tabs>
        <w:jc w:val="both"/>
        <w:rPr>
          <w:lang w:val="es-CO"/>
        </w:rPr>
      </w:pPr>
      <w:r>
        <w:rPr>
          <w:lang w:val="es-CO"/>
        </w:rPr>
        <w:t xml:space="preserve">La siguiente información, </w:t>
      </w:r>
      <w:r w:rsidRPr="0045079B">
        <w:rPr>
          <w:lang w:val="es-CO"/>
        </w:rPr>
        <w:t>tomada de los estudios para la especialización y la maes</w:t>
      </w:r>
      <w:r>
        <w:rPr>
          <w:lang w:val="es-CO"/>
        </w:rPr>
        <w:t xml:space="preserve">tría en Ingeniería de Software [12, 13], </w:t>
      </w:r>
      <w:r w:rsidR="00E635F9">
        <w:rPr>
          <w:lang w:val="es-CO"/>
        </w:rPr>
        <w:t>ratifica</w:t>
      </w:r>
      <w:r w:rsidRPr="0045079B">
        <w:rPr>
          <w:lang w:val="es-CO"/>
        </w:rPr>
        <w:t xml:space="preserve"> la necesidad del programa de Ingeniería de Sistemas y Computación y de su actualización, pues este sirve como fundamento para los estudios avanzados en el área: </w:t>
      </w:r>
    </w:p>
    <w:p w:rsidR="0045079B" w:rsidRPr="0045079B" w:rsidRDefault="0045079B" w:rsidP="00E635F9">
      <w:pPr>
        <w:tabs>
          <w:tab w:val="left" w:pos="7116"/>
        </w:tabs>
        <w:jc w:val="both"/>
        <w:rPr>
          <w:lang w:val="es-CO"/>
        </w:rPr>
      </w:pPr>
      <w:r w:rsidRPr="0045079B">
        <w:rPr>
          <w:lang w:val="es-CO"/>
        </w:rPr>
        <w:lastRenderedPageBreak/>
        <w:t>“La Ingeniería de Sistemas tiene una tradición de más de 40 años en Colombia. En su gran mayoría, los programas nacionales asocian esta disciplina con la Informática. Al final de los años 60, y especialmente en la década de 1970 surgieron los primeros programas de Ingeniería de Sistemas, que empezaron a proliferar en los años 80. En esta época las necesidades apremiantes de informatización básica de las organizaciones inclinaron la formación hacia los sistemas de información. La gestión de la información en las empresas se adaptaba bien a las metodologías sistémicas y al uso de tecnología informática, de manera que las universidades optaban por proveer los profesionales que irían a cubrir las necesidades inmediatas de las organizaciones. Esto, desde luego, constituyó una labor muy importante. Unas pocas universidades colombianas, entre las que se encontraba la Universidad Javeriana Cali, apostaron a una visión de más largo plazo, no menos importante: sentar las bases para cimentar una industria de software de propósito general en el país. Estas universidades asociaron entonces la Ingeniería de Sistemas, no con la información, sino con la computación. La Universidad Javeriana de Cali viene formando Ingenieros de Sistemas y Computación por más de 30 años, la variedad de posiciones y labores desde las cuales ejercen su profesión exitosamente sus egresados, dan cuenta de la valía de dicho enfoque. La Universidad, desde el Departamento de Electrónica y Ciencias de la Computación, desea contribuir a la formación de capital humano en temas relacionados con las Tecnologías de la Información y la Comunicación, facilitando así el desarrollo de profesionales en una industria de acelerada evolución tecnológica,” [</w:t>
      </w:r>
      <w:r w:rsidR="00E635F9">
        <w:rPr>
          <w:lang w:val="es-CO"/>
        </w:rPr>
        <w:t xml:space="preserve">12, </w:t>
      </w:r>
      <w:r w:rsidRPr="0045079B">
        <w:rPr>
          <w:lang w:val="es-CO"/>
        </w:rPr>
        <w:t xml:space="preserve">p.8]. </w:t>
      </w:r>
    </w:p>
    <w:p w:rsidR="0045079B" w:rsidRPr="0045079B" w:rsidRDefault="0045079B" w:rsidP="00E635F9">
      <w:pPr>
        <w:tabs>
          <w:tab w:val="left" w:pos="7116"/>
        </w:tabs>
        <w:jc w:val="both"/>
        <w:rPr>
          <w:lang w:val="es-CO"/>
        </w:rPr>
      </w:pPr>
      <w:r w:rsidRPr="0045079B">
        <w:rPr>
          <w:lang w:val="es-CO"/>
        </w:rPr>
        <w:t>“Hoy por hoy, los tratados de libre comercio y la globalización de la economía implican una participación activa en los nuevos mercados basados en el conocimiento, la eficiencia, la competitividad, la productividad, el desarrollo del potencial exportador, la innovación y la generación de valor agregado. Esto abre las puertas para desarrollar nuevos proyectos para las industrias actuales, para la creación de nuevas organizaciones basadas en el conocimiento y para la aplicación de estándares internacionales en la ejecución de dichos proyectos.</w:t>
      </w:r>
    </w:p>
    <w:p w:rsidR="0045079B" w:rsidRPr="0045079B" w:rsidRDefault="0045079B" w:rsidP="00E635F9">
      <w:pPr>
        <w:tabs>
          <w:tab w:val="left" w:pos="7116"/>
        </w:tabs>
        <w:jc w:val="both"/>
        <w:rPr>
          <w:lang w:val="es-CO"/>
        </w:rPr>
      </w:pPr>
      <w:r w:rsidRPr="0045079B">
        <w:rPr>
          <w:lang w:val="es-CO"/>
        </w:rPr>
        <w:t>La Política Nacional de Ciencia, Tecnología e Innovación (Consejo Nacional de Política Económica y Social - Departamento Nacional de Planeación, 2009) plantea seis estrategias, entre las cuales hay dos de pertinencia manifiesta para incrementar la capacidad del país para generar y usar conocimiento científico y tecnológico:</w:t>
      </w:r>
    </w:p>
    <w:p w:rsidR="0045079B" w:rsidRPr="0045079B" w:rsidRDefault="0045079B" w:rsidP="0045079B">
      <w:pPr>
        <w:tabs>
          <w:tab w:val="left" w:pos="7116"/>
        </w:tabs>
        <w:rPr>
          <w:lang w:val="es-CO"/>
        </w:rPr>
      </w:pPr>
    </w:p>
    <w:p w:rsidR="0045079B" w:rsidRPr="00E635F9" w:rsidRDefault="0045079B" w:rsidP="00E635F9">
      <w:pPr>
        <w:pStyle w:val="Prrafodelista"/>
        <w:numPr>
          <w:ilvl w:val="0"/>
          <w:numId w:val="36"/>
        </w:numPr>
        <w:tabs>
          <w:tab w:val="left" w:pos="7116"/>
        </w:tabs>
        <w:rPr>
          <w:lang w:val="es-CO"/>
        </w:rPr>
      </w:pPr>
      <w:r w:rsidRPr="00E635F9">
        <w:rPr>
          <w:lang w:val="es-CO"/>
        </w:rPr>
        <w:t>Fortalecer el recurso humano para la investigación y la innovación.</w:t>
      </w:r>
    </w:p>
    <w:p w:rsidR="0045079B" w:rsidRPr="00E635F9" w:rsidRDefault="0045079B" w:rsidP="00E635F9">
      <w:pPr>
        <w:pStyle w:val="Prrafodelista"/>
        <w:numPr>
          <w:ilvl w:val="0"/>
          <w:numId w:val="36"/>
        </w:numPr>
        <w:tabs>
          <w:tab w:val="left" w:pos="7116"/>
        </w:tabs>
        <w:rPr>
          <w:lang w:val="es-CO"/>
        </w:rPr>
      </w:pPr>
      <w:r w:rsidRPr="00E635F9">
        <w:rPr>
          <w:lang w:val="es-CO"/>
        </w:rPr>
        <w:t>El desarrollo de sectores estratégicos en el largo plazo, que se caractericen por la producción de bienes y servicios de alto contenido científico y tecnológico, y por ende, de alto valor agregado; entre ellos, los de Tecnologías de información y comunicaciones</w:t>
      </w:r>
      <w:r w:rsidR="00E635F9">
        <w:rPr>
          <w:lang w:val="es-CO"/>
        </w:rPr>
        <w:t>,” [12, p.11]</w:t>
      </w:r>
    </w:p>
    <w:p w:rsidR="0045079B" w:rsidRPr="0045079B" w:rsidRDefault="00E635F9" w:rsidP="00E635F9">
      <w:pPr>
        <w:tabs>
          <w:tab w:val="left" w:pos="7116"/>
        </w:tabs>
        <w:jc w:val="both"/>
        <w:rPr>
          <w:lang w:val="es-CO"/>
        </w:rPr>
      </w:pPr>
      <w:r>
        <w:rPr>
          <w:lang w:val="es-CO"/>
        </w:rPr>
        <w:t>“</w:t>
      </w:r>
      <w:r w:rsidR="0045079B" w:rsidRPr="0045079B">
        <w:rPr>
          <w:lang w:val="es-CO"/>
        </w:rPr>
        <w:t xml:space="preserve">En los últimos cinco años, se ha venido consolidando el Clúster </w:t>
      </w:r>
      <w:proofErr w:type="spellStart"/>
      <w:r w:rsidR="0045079B" w:rsidRPr="0045079B">
        <w:rPr>
          <w:lang w:val="es-CO"/>
        </w:rPr>
        <w:t>PacifiTic</w:t>
      </w:r>
      <w:proofErr w:type="spellEnd"/>
      <w:r w:rsidR="0045079B" w:rsidRPr="0045079B">
        <w:rPr>
          <w:lang w:val="es-CO"/>
        </w:rPr>
        <w:t xml:space="preserve"> (</w:t>
      </w:r>
      <w:proofErr w:type="spellStart"/>
      <w:r w:rsidR="0045079B" w:rsidRPr="0045079B">
        <w:rPr>
          <w:lang w:val="es-CO"/>
        </w:rPr>
        <w:t>PacifiTIC</w:t>
      </w:r>
      <w:proofErr w:type="spellEnd"/>
      <w:r w:rsidR="0045079B" w:rsidRPr="0045079B">
        <w:rPr>
          <w:lang w:val="es-CO"/>
        </w:rPr>
        <w:t xml:space="preserve">, 2015), en el cual se han agrupado las principales empresas que trabajan con tecnologías de la información y el desarrollo de software, y las principales universidades del suroccidente del país. Este clúster ha permitido que el sector tecnológico identifique sus necesidades y gestione en bloque alternativas de solución. Esta iniciativa está apoyada por el Estado, y a través del Ministerio de las TIC y de otros estamentos nacionales y departamentales, interactúa de manera fluida con el clúster como representante del sector en la región. En el 2012 </w:t>
      </w:r>
      <w:proofErr w:type="spellStart"/>
      <w:r w:rsidR="0045079B" w:rsidRPr="0045079B">
        <w:rPr>
          <w:lang w:val="es-CO"/>
        </w:rPr>
        <w:t>PacifiTic</w:t>
      </w:r>
      <w:proofErr w:type="spellEnd"/>
      <w:r w:rsidR="0045079B" w:rsidRPr="0045079B">
        <w:rPr>
          <w:lang w:val="es-CO"/>
        </w:rPr>
        <w:t xml:space="preserve"> presentó los resultados de una encuesta sobre las necesidades de </w:t>
      </w:r>
      <w:r w:rsidR="0045079B" w:rsidRPr="0045079B">
        <w:rPr>
          <w:lang w:val="es-CO"/>
        </w:rPr>
        <w:lastRenderedPageBreak/>
        <w:t>formación en las empresas de software de la región (</w:t>
      </w:r>
      <w:proofErr w:type="spellStart"/>
      <w:r w:rsidR="0045079B" w:rsidRPr="0045079B">
        <w:rPr>
          <w:lang w:val="es-CO"/>
        </w:rPr>
        <w:t>PacifiTIC</w:t>
      </w:r>
      <w:proofErr w:type="spellEnd"/>
      <w:r w:rsidR="0045079B" w:rsidRPr="0045079B">
        <w:rPr>
          <w:lang w:val="es-CO"/>
        </w:rPr>
        <w:t>, 2012), en la cual participaron 17 empresas.</w:t>
      </w:r>
    </w:p>
    <w:p w:rsidR="0045079B" w:rsidRPr="0045079B" w:rsidRDefault="0045079B" w:rsidP="00E635F9">
      <w:pPr>
        <w:tabs>
          <w:tab w:val="left" w:pos="7116"/>
        </w:tabs>
        <w:jc w:val="both"/>
        <w:rPr>
          <w:lang w:val="es-CO"/>
        </w:rPr>
      </w:pPr>
      <w:r w:rsidRPr="0045079B">
        <w:rPr>
          <w:lang w:val="es-CO"/>
        </w:rPr>
        <w:t xml:space="preserve">En Colombia, el sector de las </w:t>
      </w:r>
      <w:proofErr w:type="spellStart"/>
      <w:r w:rsidRPr="0045079B">
        <w:rPr>
          <w:lang w:val="es-CO"/>
        </w:rPr>
        <w:t>TICs</w:t>
      </w:r>
      <w:proofErr w:type="spellEnd"/>
      <w:r w:rsidRPr="0045079B">
        <w:rPr>
          <w:lang w:val="es-CO"/>
        </w:rPr>
        <w:t xml:space="preserve"> está conformado por 1083 empresas, que brindan empleo formal a cerca de 38,000 personas (</w:t>
      </w:r>
      <w:proofErr w:type="spellStart"/>
      <w:r w:rsidRPr="0045079B">
        <w:rPr>
          <w:lang w:val="es-CO"/>
        </w:rPr>
        <w:t>MinTic</w:t>
      </w:r>
      <w:proofErr w:type="spellEnd"/>
      <w:r w:rsidRPr="0045079B">
        <w:rPr>
          <w:lang w:val="es-CO"/>
        </w:rPr>
        <w:t xml:space="preserve">, </w:t>
      </w:r>
      <w:proofErr w:type="spellStart"/>
      <w:r w:rsidRPr="0045079B">
        <w:rPr>
          <w:lang w:val="es-CO"/>
        </w:rPr>
        <w:t>ViveDigital</w:t>
      </w:r>
      <w:proofErr w:type="spellEnd"/>
      <w:r w:rsidRPr="0045079B">
        <w:rPr>
          <w:lang w:val="es-CO"/>
        </w:rPr>
        <w:t xml:space="preserve">, </w:t>
      </w:r>
      <w:proofErr w:type="spellStart"/>
      <w:r w:rsidRPr="0045079B">
        <w:rPr>
          <w:lang w:val="es-CO"/>
        </w:rPr>
        <w:t>Fedesoft</w:t>
      </w:r>
      <w:proofErr w:type="spellEnd"/>
      <w:r w:rsidRPr="0045079B">
        <w:rPr>
          <w:lang w:val="es-CO"/>
        </w:rPr>
        <w:t xml:space="preserve"> y Programa de transformación productiva, 2012).  Una meta del gobierno nacional es fortalecer las empresas de este sector para que estén en capacidad de competir a nivel global,” [</w:t>
      </w:r>
      <w:r w:rsidR="00B52C9A">
        <w:rPr>
          <w:lang w:val="es-CO"/>
        </w:rPr>
        <w:t xml:space="preserve">12, </w:t>
      </w:r>
      <w:r w:rsidRPr="0045079B">
        <w:rPr>
          <w:lang w:val="es-CO"/>
        </w:rPr>
        <w:t>p.12]</w:t>
      </w:r>
      <w:r w:rsidR="00E635F9">
        <w:rPr>
          <w:lang w:val="es-CO"/>
        </w:rPr>
        <w:t>.</w:t>
      </w:r>
      <w:r w:rsidRPr="0045079B">
        <w:rPr>
          <w:lang w:val="es-CO"/>
        </w:rPr>
        <w:t xml:space="preserve"> </w:t>
      </w:r>
    </w:p>
    <w:p w:rsidR="0045079B" w:rsidRDefault="0045079B" w:rsidP="00B52C9A">
      <w:pPr>
        <w:tabs>
          <w:tab w:val="left" w:pos="7116"/>
        </w:tabs>
        <w:jc w:val="both"/>
        <w:rPr>
          <w:lang w:val="es-CO"/>
        </w:rPr>
      </w:pPr>
      <w:r w:rsidRPr="0045079B">
        <w:rPr>
          <w:lang w:val="es-CO"/>
        </w:rPr>
        <w:t xml:space="preserve">“Si se observan las agendas de planeación y desarrollo del Departamento del Valle del Cauca y de la ciudad de Cali, se encuentra que se interceptan en el tema de Tecnologías para la información y la comunicación, estando la formación en este tema explícitamente como una de las prioridades de la región (eje social, aspecto de la parrilla resultante del cruce de agendas) (Gobernación del Valle del Cauca, 2015). Desde el punto de vista gubernamental, los programas que impactan positivamente el sector productivo y su competitividad son tan importantes como los que apuntan al desarrollo científico de la disciplina. De otra parte, la agencia </w:t>
      </w:r>
      <w:proofErr w:type="spellStart"/>
      <w:r w:rsidRPr="0045079B">
        <w:rPr>
          <w:lang w:val="es-CO"/>
        </w:rPr>
        <w:t>InvestPacific</w:t>
      </w:r>
      <w:proofErr w:type="spellEnd"/>
      <w:r w:rsidRPr="0045079B">
        <w:rPr>
          <w:lang w:val="es-CO"/>
        </w:rPr>
        <w:t xml:space="preserve"> ha identificado recientemente los sectores ITO (</w:t>
      </w:r>
      <w:proofErr w:type="spellStart"/>
      <w:r w:rsidRPr="0045079B">
        <w:rPr>
          <w:lang w:val="es-CO"/>
        </w:rPr>
        <w:t>Information</w:t>
      </w:r>
      <w:proofErr w:type="spellEnd"/>
      <w:r w:rsidRPr="0045079B">
        <w:rPr>
          <w:lang w:val="es-CO"/>
        </w:rPr>
        <w:t xml:space="preserve"> </w:t>
      </w:r>
      <w:proofErr w:type="spellStart"/>
      <w:r w:rsidRPr="0045079B">
        <w:rPr>
          <w:lang w:val="es-CO"/>
        </w:rPr>
        <w:t>Technology</w:t>
      </w:r>
      <w:proofErr w:type="spellEnd"/>
      <w:r w:rsidRPr="0045079B">
        <w:rPr>
          <w:lang w:val="es-CO"/>
        </w:rPr>
        <w:t xml:space="preserve"> </w:t>
      </w:r>
      <w:proofErr w:type="spellStart"/>
      <w:r w:rsidRPr="0045079B">
        <w:rPr>
          <w:lang w:val="es-CO"/>
        </w:rPr>
        <w:t>Outsourcing</w:t>
      </w:r>
      <w:proofErr w:type="spellEnd"/>
      <w:r w:rsidRPr="0045079B">
        <w:rPr>
          <w:lang w:val="es-CO"/>
        </w:rPr>
        <w:t xml:space="preserve">), BPO (Business </w:t>
      </w:r>
      <w:proofErr w:type="spellStart"/>
      <w:r w:rsidRPr="0045079B">
        <w:rPr>
          <w:lang w:val="es-CO"/>
        </w:rPr>
        <w:t>Process</w:t>
      </w:r>
      <w:proofErr w:type="spellEnd"/>
      <w:r w:rsidRPr="0045079B">
        <w:rPr>
          <w:lang w:val="es-CO"/>
        </w:rPr>
        <w:t xml:space="preserve"> </w:t>
      </w:r>
      <w:proofErr w:type="spellStart"/>
      <w:r w:rsidRPr="0045079B">
        <w:rPr>
          <w:lang w:val="es-CO"/>
        </w:rPr>
        <w:t>Outsourcing</w:t>
      </w:r>
      <w:proofErr w:type="spellEnd"/>
      <w:r w:rsidRPr="0045079B">
        <w:rPr>
          <w:lang w:val="es-CO"/>
        </w:rPr>
        <w:t>) y KPO (</w:t>
      </w:r>
      <w:proofErr w:type="spellStart"/>
      <w:r w:rsidRPr="0045079B">
        <w:rPr>
          <w:lang w:val="es-CO"/>
        </w:rPr>
        <w:t>Knowledge</w:t>
      </w:r>
      <w:proofErr w:type="spellEnd"/>
      <w:r w:rsidRPr="0045079B">
        <w:rPr>
          <w:lang w:val="es-CO"/>
        </w:rPr>
        <w:t xml:space="preserve"> </w:t>
      </w:r>
      <w:proofErr w:type="spellStart"/>
      <w:r w:rsidRPr="0045079B">
        <w:rPr>
          <w:lang w:val="es-CO"/>
        </w:rPr>
        <w:t>Process</w:t>
      </w:r>
      <w:proofErr w:type="spellEnd"/>
      <w:r w:rsidRPr="0045079B">
        <w:rPr>
          <w:lang w:val="es-CO"/>
        </w:rPr>
        <w:t xml:space="preserve"> </w:t>
      </w:r>
      <w:proofErr w:type="spellStart"/>
      <w:r w:rsidRPr="0045079B">
        <w:rPr>
          <w:lang w:val="es-CO"/>
        </w:rPr>
        <w:t>Outsourcing</w:t>
      </w:r>
      <w:proofErr w:type="spellEnd"/>
      <w:r w:rsidRPr="0045079B">
        <w:rPr>
          <w:lang w:val="es-CO"/>
        </w:rPr>
        <w:t xml:space="preserve">) como sectores en los que se busca focalizar la inversión externa para la región del pacífico, la mera inversión económica sin embargo no es suficiente si no se dispone de recurso humano calificado para impulsar estas industrias tan prometedoras. Otro tanto puede afirmarse con respecto a la inminente llegada a Cali de </w:t>
      </w:r>
      <w:proofErr w:type="spellStart"/>
      <w:r w:rsidRPr="0045079B">
        <w:rPr>
          <w:lang w:val="es-CO"/>
        </w:rPr>
        <w:t>Zonamérica</w:t>
      </w:r>
      <w:proofErr w:type="spellEnd"/>
      <w:r w:rsidRPr="0045079B">
        <w:rPr>
          <w:lang w:val="es-CO"/>
        </w:rPr>
        <w:t xml:space="preserve"> que aspira a convertirse en el mayor parque de tecnología y servicios de Colombia y a ofrecer servicios globales de exportación. Este proyecto apunta a captar empresas que se dedican a procesos de negocios, tecnología, desarrollo de software, soporte técnico y administrativo, para lo que estiman que necesitarán más de 17.000 empleos, en diferentes niveles educativos des</w:t>
      </w:r>
      <w:r w:rsidR="00B52C9A">
        <w:rPr>
          <w:lang w:val="es-CO"/>
        </w:rPr>
        <w:t>de técnicos hasta doctores, ” [13</w:t>
      </w:r>
      <w:r w:rsidRPr="0045079B">
        <w:rPr>
          <w:lang w:val="es-CO"/>
        </w:rPr>
        <w:t>. p12] Además, el programa es coherente con “la  propuesta  del  Consejo  Departamental  de  Ciencia,  Tecnología  e  Innovación  del  Valle  del  Cauca  donde se  ha  elaborado  un  Plan  Estratégico  Regional  de  Ciencia,  Tecnología  e  Innovación  del  Valle  del  Cauca  (PERCTI) (Consejo Departamental de Ciencia, Tecnología e Innovación del Valle del Cauca, 2011) en  el  cual  se  busca  una  transformación  productiva  y  social  junto  con  un  desarrollo  científico  y  tecnológico,” [</w:t>
      </w:r>
      <w:r w:rsidR="00B52C9A">
        <w:rPr>
          <w:lang w:val="es-CO"/>
        </w:rPr>
        <w:t>13</w:t>
      </w:r>
      <w:r w:rsidRPr="0045079B">
        <w:rPr>
          <w:lang w:val="es-CO"/>
        </w:rPr>
        <w:t>. p. 49].</w:t>
      </w:r>
    </w:p>
    <w:p w:rsidR="00332668" w:rsidRPr="0045079B" w:rsidRDefault="00332668" w:rsidP="00B52C9A">
      <w:pPr>
        <w:tabs>
          <w:tab w:val="left" w:pos="7116"/>
        </w:tabs>
        <w:jc w:val="both"/>
        <w:rPr>
          <w:lang w:val="es-CO"/>
        </w:rPr>
      </w:pPr>
      <w:r>
        <w:rPr>
          <w:lang w:val="es-CO"/>
        </w:rPr>
        <w:t xml:space="preserve">Los documentos que toman como base estos textos son: </w:t>
      </w:r>
    </w:p>
    <w:p w:rsidR="00332668" w:rsidRPr="00332668" w:rsidRDefault="00332668" w:rsidP="00332668">
      <w:pPr>
        <w:pStyle w:val="Prrafodelista"/>
        <w:numPr>
          <w:ilvl w:val="0"/>
          <w:numId w:val="37"/>
        </w:numPr>
        <w:tabs>
          <w:tab w:val="left" w:pos="7116"/>
        </w:tabs>
        <w:jc w:val="both"/>
        <w:rPr>
          <w:lang w:val="es-CO"/>
        </w:rPr>
      </w:pPr>
      <w:proofErr w:type="spellStart"/>
      <w:r w:rsidRPr="00332668">
        <w:rPr>
          <w:lang w:val="es-CO"/>
        </w:rPr>
        <w:t>PacifiTIC</w:t>
      </w:r>
      <w:proofErr w:type="spellEnd"/>
      <w:r w:rsidRPr="00332668">
        <w:rPr>
          <w:lang w:val="es-CO"/>
        </w:rPr>
        <w:t xml:space="preserve">. (2012). Encuesta sobre Necesidades de Capacitación en el Sector </w:t>
      </w:r>
      <w:proofErr w:type="spellStart"/>
      <w:r w:rsidRPr="00332668">
        <w:rPr>
          <w:lang w:val="es-CO"/>
        </w:rPr>
        <w:t>TICs</w:t>
      </w:r>
      <w:proofErr w:type="spellEnd"/>
      <w:r w:rsidRPr="00332668">
        <w:rPr>
          <w:lang w:val="es-CO"/>
        </w:rPr>
        <w:t xml:space="preserve"> en el Valle del Cauca. </w:t>
      </w:r>
    </w:p>
    <w:p w:rsidR="00332668" w:rsidRPr="00332668" w:rsidRDefault="00332668" w:rsidP="00332668">
      <w:pPr>
        <w:pStyle w:val="Prrafodelista"/>
        <w:numPr>
          <w:ilvl w:val="0"/>
          <w:numId w:val="37"/>
        </w:numPr>
        <w:tabs>
          <w:tab w:val="left" w:pos="7116"/>
        </w:tabs>
        <w:jc w:val="both"/>
        <w:rPr>
          <w:lang w:val="en-GB"/>
        </w:rPr>
      </w:pPr>
      <w:proofErr w:type="spellStart"/>
      <w:r w:rsidRPr="00332668">
        <w:rPr>
          <w:lang w:val="es-CO"/>
        </w:rPr>
        <w:t>MinTic</w:t>
      </w:r>
      <w:proofErr w:type="spellEnd"/>
      <w:r w:rsidRPr="00332668">
        <w:rPr>
          <w:lang w:val="es-CO"/>
        </w:rPr>
        <w:t xml:space="preserve">, </w:t>
      </w:r>
      <w:proofErr w:type="spellStart"/>
      <w:r w:rsidRPr="00332668">
        <w:rPr>
          <w:lang w:val="es-CO"/>
        </w:rPr>
        <w:t>ViveDigital</w:t>
      </w:r>
      <w:proofErr w:type="spellEnd"/>
      <w:r w:rsidRPr="00332668">
        <w:rPr>
          <w:lang w:val="es-CO"/>
        </w:rPr>
        <w:t xml:space="preserve">, </w:t>
      </w:r>
      <w:proofErr w:type="spellStart"/>
      <w:r w:rsidRPr="00332668">
        <w:rPr>
          <w:lang w:val="es-CO"/>
        </w:rPr>
        <w:t>Fedesoft</w:t>
      </w:r>
      <w:proofErr w:type="spellEnd"/>
      <w:r w:rsidRPr="00332668">
        <w:rPr>
          <w:lang w:val="es-CO"/>
        </w:rPr>
        <w:t xml:space="preserve"> y Programa de transformación productiva. (2012). Estudio de la caracterización de productos y servicios de la industria de software y servicios asociados. </w:t>
      </w:r>
      <w:r w:rsidRPr="00332668">
        <w:rPr>
          <w:lang w:val="en-GB"/>
        </w:rPr>
        <w:t>From www.fiti.gov.co/down.aspx?f=documentos/EstudiocifrassectorSW2012.pdf</w:t>
      </w:r>
    </w:p>
    <w:p w:rsidR="00332668" w:rsidRPr="00332668" w:rsidRDefault="00332668" w:rsidP="00332668">
      <w:pPr>
        <w:pStyle w:val="Prrafodelista"/>
        <w:numPr>
          <w:ilvl w:val="0"/>
          <w:numId w:val="37"/>
        </w:numPr>
        <w:tabs>
          <w:tab w:val="left" w:pos="7116"/>
        </w:tabs>
        <w:jc w:val="both"/>
        <w:rPr>
          <w:lang w:val="en-GB"/>
        </w:rPr>
      </w:pPr>
      <w:proofErr w:type="spellStart"/>
      <w:r w:rsidRPr="00332668">
        <w:rPr>
          <w:lang w:val="en-GB"/>
        </w:rPr>
        <w:t>PacifiTIC</w:t>
      </w:r>
      <w:proofErr w:type="spellEnd"/>
      <w:r w:rsidRPr="00332668">
        <w:rPr>
          <w:lang w:val="en-GB"/>
        </w:rPr>
        <w:t xml:space="preserve">. (2015). </w:t>
      </w:r>
      <w:proofErr w:type="spellStart"/>
      <w:r w:rsidRPr="00332668">
        <w:rPr>
          <w:lang w:val="en-GB"/>
        </w:rPr>
        <w:t>PacifiTIC</w:t>
      </w:r>
      <w:proofErr w:type="spellEnd"/>
      <w:r w:rsidRPr="00332668">
        <w:rPr>
          <w:lang w:val="en-GB"/>
        </w:rPr>
        <w:t>. Retrieved Julio de 2015 from http://www.pacifitic.org/</w:t>
      </w:r>
    </w:p>
    <w:p w:rsidR="00332668" w:rsidRPr="0040388C" w:rsidRDefault="00332668" w:rsidP="00332668">
      <w:pPr>
        <w:pStyle w:val="Prrafodelista"/>
        <w:numPr>
          <w:ilvl w:val="0"/>
          <w:numId w:val="37"/>
        </w:numPr>
        <w:tabs>
          <w:tab w:val="left" w:pos="7116"/>
        </w:tabs>
        <w:jc w:val="both"/>
        <w:rPr>
          <w:lang w:val="es-US"/>
        </w:rPr>
      </w:pPr>
      <w:r w:rsidRPr="00332668">
        <w:rPr>
          <w:lang w:val="es-CO"/>
        </w:rPr>
        <w:t xml:space="preserve">Gobernación del Valle del Cauca. (2015). Departamento Administrativo de Planeación. </w:t>
      </w:r>
      <w:proofErr w:type="spellStart"/>
      <w:r w:rsidRPr="0040388C">
        <w:rPr>
          <w:lang w:val="es-US"/>
        </w:rPr>
        <w:t>Retrieved</w:t>
      </w:r>
      <w:proofErr w:type="spellEnd"/>
      <w:r w:rsidRPr="0040388C">
        <w:rPr>
          <w:lang w:val="es-US"/>
        </w:rPr>
        <w:t xml:space="preserve"> 2015 </w:t>
      </w:r>
      <w:proofErr w:type="spellStart"/>
      <w:r w:rsidRPr="00332668">
        <w:rPr>
          <w:lang w:val="es-CO"/>
        </w:rPr>
        <w:t>йил</w:t>
      </w:r>
      <w:proofErr w:type="spellEnd"/>
      <w:r w:rsidRPr="0040388C">
        <w:rPr>
          <w:lang w:val="es-US"/>
        </w:rPr>
        <w:t xml:space="preserve"> Julio </w:t>
      </w:r>
      <w:proofErr w:type="spellStart"/>
      <w:r w:rsidRPr="0040388C">
        <w:rPr>
          <w:lang w:val="es-US"/>
        </w:rPr>
        <w:t>from</w:t>
      </w:r>
      <w:proofErr w:type="spellEnd"/>
      <w:r w:rsidRPr="0040388C">
        <w:rPr>
          <w:lang w:val="es-US"/>
        </w:rPr>
        <w:t xml:space="preserve"> http://www.valledelcauca.gov.co/planeacion/</w:t>
      </w:r>
    </w:p>
    <w:p w:rsidR="00332668" w:rsidRPr="00332668" w:rsidRDefault="00332668" w:rsidP="00332668">
      <w:pPr>
        <w:pStyle w:val="Prrafodelista"/>
        <w:numPr>
          <w:ilvl w:val="0"/>
          <w:numId w:val="37"/>
        </w:numPr>
        <w:tabs>
          <w:tab w:val="left" w:pos="7116"/>
        </w:tabs>
        <w:jc w:val="both"/>
        <w:rPr>
          <w:lang w:val="en-GB"/>
        </w:rPr>
      </w:pPr>
      <w:r w:rsidRPr="00332668">
        <w:rPr>
          <w:lang w:val="es-CO"/>
        </w:rPr>
        <w:t xml:space="preserve">Consejo Departamental de Ciencia, Tecnología e Innovación del Valle del Cauca. (Diciembre de 2011). Plan </w:t>
      </w:r>
      <w:proofErr w:type="spellStart"/>
      <w:r w:rsidRPr="00332668">
        <w:rPr>
          <w:lang w:val="es-CO"/>
        </w:rPr>
        <w:t>Estrategico</w:t>
      </w:r>
      <w:proofErr w:type="spellEnd"/>
      <w:r w:rsidRPr="00332668">
        <w:rPr>
          <w:lang w:val="es-CO"/>
        </w:rPr>
        <w:t xml:space="preserve"> Regional de Ciencia, Tecnología e Innovación del Valle del Cauca. </w:t>
      </w:r>
      <w:r w:rsidRPr="00332668">
        <w:rPr>
          <w:lang w:val="en-GB"/>
        </w:rPr>
        <w:t>From http://www.crcvalle.org.co/sites/default/files/documentos/percti_del_valle_del_cauca_vi-marzo_13-12.pdf</w:t>
      </w:r>
    </w:p>
    <w:p w:rsidR="00332668" w:rsidRPr="00332668" w:rsidRDefault="00332668" w:rsidP="00332668">
      <w:pPr>
        <w:pStyle w:val="Prrafodelista"/>
        <w:numPr>
          <w:ilvl w:val="0"/>
          <w:numId w:val="37"/>
        </w:numPr>
        <w:tabs>
          <w:tab w:val="left" w:pos="7116"/>
        </w:tabs>
        <w:jc w:val="both"/>
        <w:rPr>
          <w:lang w:val="es-CO"/>
        </w:rPr>
      </w:pPr>
      <w:r w:rsidRPr="00332668">
        <w:rPr>
          <w:lang w:val="es-CO"/>
        </w:rPr>
        <w:t xml:space="preserve">Consejo Nacional de Política Económica y Social - Departamento Nacional de Planeación. (2009). Política Nacional de Ciencia, Tecnología e Innovación - Documento </w:t>
      </w:r>
      <w:proofErr w:type="spellStart"/>
      <w:r w:rsidRPr="00332668">
        <w:rPr>
          <w:lang w:val="es-CO"/>
        </w:rPr>
        <w:t>Conpes</w:t>
      </w:r>
      <w:proofErr w:type="spellEnd"/>
      <w:r w:rsidRPr="00332668">
        <w:rPr>
          <w:lang w:val="es-CO"/>
        </w:rPr>
        <w:t xml:space="preserve"> 3582. </w:t>
      </w:r>
      <w:proofErr w:type="spellStart"/>
      <w:r w:rsidRPr="00332668">
        <w:rPr>
          <w:lang w:val="es-CO"/>
        </w:rPr>
        <w:t>Bogota</w:t>
      </w:r>
      <w:proofErr w:type="spellEnd"/>
      <w:r w:rsidRPr="00332668">
        <w:rPr>
          <w:lang w:val="es-CO"/>
        </w:rPr>
        <w:t xml:space="preserve"> D.C.</w:t>
      </w:r>
    </w:p>
    <w:p w:rsidR="00486A46" w:rsidRPr="00E53D60" w:rsidRDefault="00E53D60" w:rsidP="00E53D60">
      <w:pPr>
        <w:pStyle w:val="Prrafodelista"/>
        <w:numPr>
          <w:ilvl w:val="0"/>
          <w:numId w:val="1"/>
        </w:numPr>
        <w:rPr>
          <w:b/>
          <w:lang w:val="es-CO"/>
        </w:rPr>
      </w:pPr>
      <w:r>
        <w:rPr>
          <w:b/>
          <w:lang w:val="es-CO"/>
        </w:rPr>
        <w:lastRenderedPageBreak/>
        <w:t>Propuesta Plan de Estudios Ingeniería de Sistemas y Computación 2017-1</w:t>
      </w:r>
    </w:p>
    <w:p w:rsidR="00357E5A" w:rsidRPr="00486A46" w:rsidRDefault="00486A46" w:rsidP="00D85FF0">
      <w:pPr>
        <w:pStyle w:val="Prrafodelista"/>
        <w:numPr>
          <w:ilvl w:val="1"/>
          <w:numId w:val="1"/>
        </w:numPr>
        <w:tabs>
          <w:tab w:val="left" w:pos="7116"/>
        </w:tabs>
        <w:rPr>
          <w:b/>
          <w:lang w:val="es-US"/>
        </w:rPr>
      </w:pPr>
      <w:r w:rsidRPr="00486A46">
        <w:rPr>
          <w:b/>
          <w:lang w:val="es-US"/>
        </w:rPr>
        <w:t>Alineación del nuevo plan con el Plan Educativo Institucional.</w:t>
      </w:r>
    </w:p>
    <w:p w:rsidR="0087161F" w:rsidRPr="0087161F" w:rsidRDefault="0087161F" w:rsidP="00D85FF0">
      <w:pPr>
        <w:pStyle w:val="Prrafodelista"/>
        <w:numPr>
          <w:ilvl w:val="2"/>
          <w:numId w:val="1"/>
        </w:numPr>
        <w:rPr>
          <w:b/>
          <w:lang w:val="es-US"/>
        </w:rPr>
      </w:pPr>
      <w:r w:rsidRPr="0087161F">
        <w:rPr>
          <w:b/>
          <w:lang w:val="es-US"/>
        </w:rPr>
        <w:t>Misión</w:t>
      </w:r>
    </w:p>
    <w:p w:rsidR="0087161F" w:rsidRPr="0087161F" w:rsidRDefault="0087161F" w:rsidP="0087161F">
      <w:pPr>
        <w:rPr>
          <w:lang w:val="es-US"/>
        </w:rPr>
      </w:pPr>
      <w:r>
        <w:rPr>
          <w:lang w:val="es-US"/>
        </w:rPr>
        <w:t>Parte del texto fue tomado del PEP de la Carrera de Ingeniería de Sistemas y Computación</w:t>
      </w:r>
      <w:r w:rsidR="009E4F3D">
        <w:rPr>
          <w:lang w:val="es-US"/>
        </w:rPr>
        <w:t xml:space="preserve"> [3]</w:t>
      </w:r>
      <w:r>
        <w:rPr>
          <w:lang w:val="es-US"/>
        </w:rPr>
        <w:t>.</w:t>
      </w:r>
    </w:p>
    <w:p w:rsidR="0087161F" w:rsidRPr="00313C00" w:rsidRDefault="0087161F" w:rsidP="00313C00">
      <w:pPr>
        <w:pStyle w:val="Prrafodelista"/>
        <w:numPr>
          <w:ilvl w:val="2"/>
          <w:numId w:val="1"/>
        </w:numPr>
        <w:rPr>
          <w:b/>
          <w:lang w:val="es-US"/>
        </w:rPr>
      </w:pPr>
      <w:r w:rsidRPr="00313C00">
        <w:rPr>
          <w:b/>
          <w:lang w:val="es-US"/>
        </w:rPr>
        <w:t>Misión Institucional</w:t>
      </w:r>
    </w:p>
    <w:p w:rsidR="0087161F" w:rsidRDefault="0087161F" w:rsidP="0087161F">
      <w:pPr>
        <w:jc w:val="both"/>
        <w:rPr>
          <w:lang w:val="es-US"/>
        </w:rPr>
      </w:pPr>
      <w:r w:rsidRPr="0087161F">
        <w:rPr>
          <w:lang w:val="es-US"/>
        </w:rPr>
        <w:t xml:space="preserve">De acuerdo con los estatutos de la Universidad [4], la misión de la </w:t>
      </w:r>
      <w:proofErr w:type="spellStart"/>
      <w:r w:rsidRPr="0087161F">
        <w:rPr>
          <w:lang w:val="es-US"/>
        </w:rPr>
        <w:t>Pon</w:t>
      </w:r>
      <w:r>
        <w:rPr>
          <w:lang w:val="es-US"/>
        </w:rPr>
        <w:t>tiﬁcia</w:t>
      </w:r>
      <w:proofErr w:type="spellEnd"/>
      <w:r>
        <w:rPr>
          <w:lang w:val="es-US"/>
        </w:rPr>
        <w:t xml:space="preserve"> Universidad Javeriana es</w:t>
      </w:r>
      <w:r w:rsidRPr="0087161F">
        <w:rPr>
          <w:lang w:val="es-US"/>
        </w:rPr>
        <w:t xml:space="preserve">: </w:t>
      </w:r>
    </w:p>
    <w:p w:rsidR="0087161F" w:rsidRPr="0087161F" w:rsidRDefault="0087161F" w:rsidP="0087161F">
      <w:pPr>
        <w:jc w:val="both"/>
        <w:rPr>
          <w:lang w:val="es-US"/>
        </w:rPr>
      </w:pPr>
      <w:r w:rsidRPr="0087161F">
        <w:rPr>
          <w:lang w:val="es-US"/>
        </w:rPr>
        <w:t xml:space="preserve">La </w:t>
      </w:r>
      <w:proofErr w:type="spellStart"/>
      <w:r w:rsidRPr="0087161F">
        <w:rPr>
          <w:lang w:val="es-US"/>
        </w:rPr>
        <w:t>Pontiﬁcia</w:t>
      </w:r>
      <w:proofErr w:type="spellEnd"/>
      <w:r w:rsidRPr="0087161F">
        <w:rPr>
          <w:lang w:val="es-US"/>
        </w:rPr>
        <w:t xml:space="preserve"> Universidad Javeriana es una institución católica de educación superior, fun</w:t>
      </w:r>
      <w:r>
        <w:rPr>
          <w:lang w:val="es-US"/>
        </w:rPr>
        <w:t>dada y regentada por la Compañía</w:t>
      </w:r>
      <w:r w:rsidRPr="0087161F">
        <w:rPr>
          <w:lang w:val="es-US"/>
        </w:rPr>
        <w:t xml:space="preserve"> de Jesús, comprometida con los principios educativos y las orientaciones de la entidad fundadora. Ejerce la docencia, la investigación y el servicio con excelencia, como universidad integrada a un país de regiones, con perspectiva global e interdisciplinar, y se propone:</w:t>
      </w:r>
    </w:p>
    <w:p w:rsidR="0087161F" w:rsidRPr="002A6B87" w:rsidRDefault="0087161F" w:rsidP="002A6B87">
      <w:pPr>
        <w:pStyle w:val="Prrafodelista"/>
        <w:numPr>
          <w:ilvl w:val="0"/>
          <w:numId w:val="35"/>
        </w:numPr>
        <w:jc w:val="both"/>
        <w:rPr>
          <w:lang w:val="es-US"/>
        </w:rPr>
      </w:pPr>
      <w:r w:rsidRPr="002A6B87">
        <w:rPr>
          <w:lang w:val="es-US"/>
        </w:rPr>
        <w:t>La formación integral de personas que sobresalgan por su alta calidad humana, ética, académica, profesional y por su responsabilidad social; y,</w:t>
      </w:r>
    </w:p>
    <w:p w:rsidR="00946A54" w:rsidRPr="002A6B87" w:rsidRDefault="0087161F" w:rsidP="002A6B87">
      <w:pPr>
        <w:pStyle w:val="Prrafodelista"/>
        <w:numPr>
          <w:ilvl w:val="0"/>
          <w:numId w:val="35"/>
        </w:numPr>
        <w:jc w:val="both"/>
        <w:rPr>
          <w:lang w:val="es-US"/>
        </w:rPr>
      </w:pPr>
      <w:r w:rsidRPr="002A6B87">
        <w:rPr>
          <w:lang w:val="es-US"/>
        </w:rPr>
        <w:t>La creación y el desarrollo de conocimiento y de cultura en una perspectiva crítica</w:t>
      </w:r>
      <w:r w:rsidR="00946A54" w:rsidRPr="002A6B87">
        <w:rPr>
          <w:lang w:val="es-US"/>
        </w:rPr>
        <w:t xml:space="preserve"> e innovadora.</w:t>
      </w:r>
      <w:r w:rsidRPr="002A6B87">
        <w:rPr>
          <w:lang w:val="es-US"/>
        </w:rPr>
        <w:t xml:space="preserve"> </w:t>
      </w:r>
    </w:p>
    <w:p w:rsidR="0087161F" w:rsidRPr="0087161F" w:rsidRDefault="00946A54" w:rsidP="0087161F">
      <w:pPr>
        <w:jc w:val="both"/>
        <w:rPr>
          <w:lang w:val="es-US"/>
        </w:rPr>
      </w:pPr>
      <w:r>
        <w:rPr>
          <w:lang w:val="es-US"/>
        </w:rPr>
        <w:t>P</w:t>
      </w:r>
      <w:r w:rsidR="0087161F" w:rsidRPr="0087161F">
        <w:rPr>
          <w:lang w:val="es-US"/>
        </w:rPr>
        <w:t xml:space="preserve">ara el logro de una sociedad justa, sostenible, incluyente, </w:t>
      </w:r>
      <w:r w:rsidR="00985972" w:rsidRPr="0087161F">
        <w:rPr>
          <w:lang w:val="es-US"/>
        </w:rPr>
        <w:t>democrática</w:t>
      </w:r>
      <w:r w:rsidR="0087161F" w:rsidRPr="0087161F">
        <w:rPr>
          <w:lang w:val="es-US"/>
        </w:rPr>
        <w:t>, solidaria y respetuosa de la dignidad humana.</w:t>
      </w:r>
    </w:p>
    <w:p w:rsidR="0087161F" w:rsidRPr="0087161F" w:rsidRDefault="00985972" w:rsidP="0087161F">
      <w:pPr>
        <w:rPr>
          <w:b/>
          <w:lang w:val="es-US"/>
        </w:rPr>
      </w:pPr>
      <w:r>
        <w:rPr>
          <w:b/>
          <w:lang w:val="es-US"/>
        </w:rPr>
        <w:t>2</w:t>
      </w:r>
      <w:r w:rsidR="0087161F" w:rsidRPr="0087161F">
        <w:rPr>
          <w:b/>
          <w:lang w:val="es-US"/>
        </w:rPr>
        <w:t xml:space="preserve">.1.2. </w:t>
      </w:r>
      <w:r w:rsidRPr="0087161F">
        <w:rPr>
          <w:b/>
          <w:lang w:val="es-US"/>
        </w:rPr>
        <w:t>Misión</w:t>
      </w:r>
      <w:r w:rsidR="0087161F" w:rsidRPr="0087161F">
        <w:rPr>
          <w:b/>
          <w:lang w:val="es-US"/>
        </w:rPr>
        <w:t xml:space="preserve"> del programa de </w:t>
      </w:r>
      <w:r w:rsidRPr="0087161F">
        <w:rPr>
          <w:b/>
          <w:lang w:val="es-US"/>
        </w:rPr>
        <w:t>Ingeniería</w:t>
      </w:r>
      <w:r w:rsidR="0087161F" w:rsidRPr="0087161F">
        <w:rPr>
          <w:b/>
          <w:lang w:val="es-US"/>
        </w:rPr>
        <w:t xml:space="preserve"> de Sistemas y </w:t>
      </w:r>
      <w:r w:rsidRPr="0087161F">
        <w:rPr>
          <w:b/>
          <w:lang w:val="es-US"/>
        </w:rPr>
        <w:t>Computación</w:t>
      </w:r>
    </w:p>
    <w:p w:rsidR="0009161D" w:rsidRDefault="0087161F" w:rsidP="00985972">
      <w:pPr>
        <w:jc w:val="both"/>
        <w:rPr>
          <w:lang w:val="es-US"/>
        </w:rPr>
      </w:pPr>
      <w:r w:rsidRPr="00985972">
        <w:rPr>
          <w:lang w:val="es-US"/>
        </w:rPr>
        <w:t xml:space="preserve">El programa de </w:t>
      </w:r>
      <w:r w:rsidR="00985972" w:rsidRPr="00985972">
        <w:rPr>
          <w:lang w:val="es-US"/>
        </w:rPr>
        <w:t>Ingeniería</w:t>
      </w:r>
      <w:r w:rsidRPr="00985972">
        <w:rPr>
          <w:lang w:val="es-US"/>
        </w:rPr>
        <w:t xml:space="preserve"> de Sistemas y </w:t>
      </w:r>
      <w:r w:rsidR="00985972" w:rsidRPr="00985972">
        <w:rPr>
          <w:lang w:val="es-US"/>
        </w:rPr>
        <w:t>Computación</w:t>
      </w:r>
      <w:r w:rsidRPr="00985972">
        <w:rPr>
          <w:lang w:val="es-US"/>
        </w:rPr>
        <w:t xml:space="preserve"> busca formar profesionales con una </w:t>
      </w:r>
      <w:r w:rsidR="00985972" w:rsidRPr="00985972">
        <w:rPr>
          <w:lang w:val="es-US"/>
        </w:rPr>
        <w:t>sólida</w:t>
      </w:r>
      <w:r w:rsidR="0015218D">
        <w:rPr>
          <w:lang w:val="es-US"/>
        </w:rPr>
        <w:t xml:space="preserve"> </w:t>
      </w:r>
      <w:r w:rsidR="00985972" w:rsidRPr="00985972">
        <w:rPr>
          <w:lang w:val="es-US"/>
        </w:rPr>
        <w:t>fundamentación</w:t>
      </w:r>
      <w:r w:rsidRPr="00985972">
        <w:rPr>
          <w:lang w:val="es-US"/>
        </w:rPr>
        <w:t xml:space="preserve"> en la disciplina para que contribuyan a la sociedad mediante la </w:t>
      </w:r>
      <w:r w:rsidR="00985972" w:rsidRPr="00985972">
        <w:rPr>
          <w:lang w:val="es-US"/>
        </w:rPr>
        <w:t>aplicación</w:t>
      </w:r>
      <w:r w:rsidRPr="00985972">
        <w:rPr>
          <w:lang w:val="es-US"/>
        </w:rPr>
        <w:t xml:space="preserve"> de modelos computacionales y </w:t>
      </w:r>
      <w:r w:rsidR="00985972" w:rsidRPr="00985972">
        <w:rPr>
          <w:lang w:val="es-US"/>
        </w:rPr>
        <w:t>tecnologías</w:t>
      </w:r>
      <w:r w:rsidRPr="00985972">
        <w:rPr>
          <w:lang w:val="es-US"/>
        </w:rPr>
        <w:t xml:space="preserve"> de la </w:t>
      </w:r>
      <w:r w:rsidR="00985972" w:rsidRPr="00985972">
        <w:rPr>
          <w:lang w:val="es-US"/>
        </w:rPr>
        <w:t>información</w:t>
      </w:r>
      <w:r w:rsidRPr="00985972">
        <w:rPr>
          <w:lang w:val="es-US"/>
        </w:rPr>
        <w:t xml:space="preserve"> para el desarrollo de proyectos en ciencia, </w:t>
      </w:r>
      <w:r w:rsidR="00985972" w:rsidRPr="00985972">
        <w:rPr>
          <w:lang w:val="es-US"/>
        </w:rPr>
        <w:t>ingeniería</w:t>
      </w:r>
      <w:r w:rsidRPr="00985972">
        <w:rPr>
          <w:lang w:val="es-US"/>
        </w:rPr>
        <w:t xml:space="preserve"> y la industria. Para ello, propiciamos un entorno de excelencia </w:t>
      </w:r>
      <w:r w:rsidR="00985972" w:rsidRPr="00985972">
        <w:rPr>
          <w:lang w:val="es-US"/>
        </w:rPr>
        <w:t>académica</w:t>
      </w:r>
      <w:r w:rsidRPr="00985972">
        <w:rPr>
          <w:lang w:val="es-US"/>
        </w:rPr>
        <w:t xml:space="preserve"> que permita a los estudiantes conocer, valorar y utilizar de manera efectiva las </w:t>
      </w:r>
      <w:r w:rsidR="00985972" w:rsidRPr="00985972">
        <w:rPr>
          <w:lang w:val="es-US"/>
        </w:rPr>
        <w:t>técnicas</w:t>
      </w:r>
      <w:r w:rsidRPr="00985972">
        <w:rPr>
          <w:lang w:val="es-US"/>
        </w:rPr>
        <w:t xml:space="preserve">, formalismos y </w:t>
      </w:r>
      <w:r w:rsidR="00985972" w:rsidRPr="00985972">
        <w:rPr>
          <w:lang w:val="es-US"/>
        </w:rPr>
        <w:t>métodos</w:t>
      </w:r>
      <w:r w:rsidRPr="00985972">
        <w:rPr>
          <w:lang w:val="es-US"/>
        </w:rPr>
        <w:t xml:space="preserve"> propios de las ciencias de la </w:t>
      </w:r>
      <w:r w:rsidR="00985972" w:rsidRPr="00985972">
        <w:rPr>
          <w:lang w:val="es-US"/>
        </w:rPr>
        <w:t>computación</w:t>
      </w:r>
      <w:r w:rsidRPr="00985972">
        <w:rPr>
          <w:lang w:val="es-US"/>
        </w:rPr>
        <w:t>. Como resultado, educamos a nuestros estudiantes para que sean profesionales com</w:t>
      </w:r>
      <w:r w:rsidR="00985972">
        <w:rPr>
          <w:lang w:val="es-US"/>
        </w:rPr>
        <w:t xml:space="preserve">petentes, con un claro sentido </w:t>
      </w:r>
      <w:r w:rsidR="00985972" w:rsidRPr="00985972">
        <w:rPr>
          <w:lang w:val="es-US"/>
        </w:rPr>
        <w:t>ético</w:t>
      </w:r>
      <w:r w:rsidRPr="00985972">
        <w:rPr>
          <w:lang w:val="es-US"/>
        </w:rPr>
        <w:t xml:space="preserve">, y comprometidos con la </w:t>
      </w:r>
      <w:r w:rsidR="00985972" w:rsidRPr="00985972">
        <w:rPr>
          <w:lang w:val="es-US"/>
        </w:rPr>
        <w:t>búsqueda</w:t>
      </w:r>
      <w:r w:rsidRPr="00985972">
        <w:rPr>
          <w:lang w:val="es-US"/>
        </w:rPr>
        <w:t xml:space="preserve"> de conocimiento a lo largo de sus vidas y con el mejoramiento de la calidad de la industria de software en Colombia. </w:t>
      </w:r>
    </w:p>
    <w:p w:rsidR="00591E77" w:rsidRDefault="00591E77">
      <w:pPr>
        <w:rPr>
          <w:b/>
          <w:lang w:val="es-US"/>
        </w:rPr>
      </w:pPr>
    </w:p>
    <w:p w:rsidR="0009161D" w:rsidRPr="0015218D" w:rsidRDefault="0009161D" w:rsidP="0015218D">
      <w:pPr>
        <w:pStyle w:val="Prrafodelista"/>
        <w:numPr>
          <w:ilvl w:val="2"/>
          <w:numId w:val="1"/>
        </w:numPr>
        <w:jc w:val="both"/>
        <w:rPr>
          <w:b/>
          <w:lang w:val="es-US"/>
        </w:rPr>
      </w:pPr>
      <w:r w:rsidRPr="0015218D">
        <w:rPr>
          <w:b/>
          <w:lang w:val="es-US"/>
        </w:rPr>
        <w:t xml:space="preserve"> Objetivos Educacionales del Programa</w:t>
      </w:r>
    </w:p>
    <w:p w:rsidR="0009161D" w:rsidRPr="0009161D" w:rsidRDefault="0009161D" w:rsidP="0009161D">
      <w:pPr>
        <w:jc w:val="both"/>
        <w:rPr>
          <w:lang w:val="es-US"/>
        </w:rPr>
      </w:pPr>
      <w:r w:rsidRPr="0009161D">
        <w:rPr>
          <w:lang w:val="es-US"/>
        </w:rPr>
        <w:t>Los graduados de Ingeniería de Sistemas y Computación deberán:</w:t>
      </w:r>
    </w:p>
    <w:p w:rsidR="0009161D" w:rsidRPr="0009161D" w:rsidRDefault="0009161D" w:rsidP="0009161D">
      <w:pPr>
        <w:jc w:val="both"/>
        <w:rPr>
          <w:lang w:val="es-US"/>
        </w:rPr>
      </w:pPr>
      <w:r w:rsidRPr="0009161D">
        <w:rPr>
          <w:lang w:val="es-US"/>
        </w:rPr>
        <w:t>1. Ejercer la práctica profesional de Ingeniería de Sistemas y Computación.</w:t>
      </w:r>
    </w:p>
    <w:p w:rsidR="0009161D" w:rsidRPr="0009161D" w:rsidRDefault="0009161D" w:rsidP="0009161D">
      <w:pPr>
        <w:jc w:val="both"/>
        <w:rPr>
          <w:lang w:val="es-US"/>
        </w:rPr>
      </w:pPr>
      <w:r w:rsidRPr="0009161D">
        <w:rPr>
          <w:lang w:val="es-US"/>
        </w:rPr>
        <w:t>2. Diseñar y operar sistemas computacionales que contribuyan a la solución de problemas de la disciplina, de otros campos de la ciencia e ingeniería o de otras disciplinas.</w:t>
      </w:r>
    </w:p>
    <w:p w:rsidR="00811A5D" w:rsidRDefault="0009161D" w:rsidP="0009161D">
      <w:pPr>
        <w:jc w:val="both"/>
        <w:rPr>
          <w:lang w:val="es-US"/>
        </w:rPr>
      </w:pPr>
      <w:r w:rsidRPr="0009161D">
        <w:rPr>
          <w:lang w:val="es-US"/>
        </w:rPr>
        <w:t xml:space="preserve">3. Contribuir al bienestar de sus comunidades desde posiciones prometedoras en la industria, la academia o el servicio público, o como emprendedores. </w:t>
      </w:r>
    </w:p>
    <w:p w:rsidR="00811A5D" w:rsidRPr="00811A5D" w:rsidRDefault="00811A5D" w:rsidP="00811A5D">
      <w:pPr>
        <w:jc w:val="both"/>
        <w:rPr>
          <w:lang w:val="es-US"/>
        </w:rPr>
      </w:pPr>
      <w:r w:rsidRPr="00811A5D">
        <w:rPr>
          <w:lang w:val="es-US"/>
        </w:rPr>
        <w:t>4. Sobresalir por su sólida fundamentación en computación, sentido de ciudadanía responsable, profesionalismo y liderazgo.</w:t>
      </w:r>
    </w:p>
    <w:p w:rsidR="009B71D8" w:rsidRDefault="00811A5D" w:rsidP="00811A5D">
      <w:pPr>
        <w:jc w:val="both"/>
        <w:rPr>
          <w:lang w:val="es-US"/>
        </w:rPr>
      </w:pPr>
      <w:r w:rsidRPr="00811A5D">
        <w:rPr>
          <w:lang w:val="es-US"/>
        </w:rPr>
        <w:t xml:space="preserve">5. Continuar su desarrollo profesional o estudios de posgrado. </w:t>
      </w:r>
    </w:p>
    <w:p w:rsidR="009B71D8" w:rsidRDefault="009B71D8" w:rsidP="009219AE">
      <w:pPr>
        <w:pStyle w:val="Prrafodelista"/>
        <w:numPr>
          <w:ilvl w:val="2"/>
          <w:numId w:val="1"/>
        </w:numPr>
        <w:jc w:val="both"/>
        <w:rPr>
          <w:b/>
          <w:lang w:val="es-US"/>
        </w:rPr>
      </w:pPr>
      <w:r>
        <w:rPr>
          <w:b/>
          <w:lang w:val="es-US"/>
        </w:rPr>
        <w:lastRenderedPageBreak/>
        <w:t xml:space="preserve">Perfil </w:t>
      </w:r>
    </w:p>
    <w:p w:rsidR="0056754F" w:rsidRDefault="0056754F" w:rsidP="007C6086">
      <w:pPr>
        <w:spacing w:after="0" w:line="240" w:lineRule="auto"/>
        <w:jc w:val="both"/>
        <w:rPr>
          <w:lang w:val="es-US"/>
        </w:rPr>
      </w:pPr>
      <w:r>
        <w:rPr>
          <w:lang w:val="es-US"/>
        </w:rPr>
        <w:t>En el Comité de Carrera</w:t>
      </w:r>
      <w:r w:rsidR="0069000A">
        <w:rPr>
          <w:lang w:val="es-US"/>
        </w:rPr>
        <w:t xml:space="preserve"> </w:t>
      </w:r>
      <w:r w:rsidR="007C6086" w:rsidRPr="008C7EA1">
        <w:rPr>
          <w:sz w:val="20"/>
          <w:lang w:val="es-US"/>
        </w:rPr>
        <w:t>AN05022016</w:t>
      </w:r>
      <w:r w:rsidR="0069000A">
        <w:rPr>
          <w:sz w:val="20"/>
          <w:lang w:val="es-US"/>
        </w:rPr>
        <w:t xml:space="preserve"> </w:t>
      </w:r>
      <w:r>
        <w:rPr>
          <w:lang w:val="es-US"/>
        </w:rPr>
        <w:t>se estableció que el perfil de ingreso a la carrera debería ser actualizado. La tabla 3 muestra los perfiles de ingreso del programa 2011-1 y del plan 2017-1.</w:t>
      </w:r>
      <w:r w:rsidR="00887F52">
        <w:rPr>
          <w:lang w:val="es-US"/>
        </w:rPr>
        <w:t xml:space="preserve"> </w:t>
      </w:r>
      <w:r w:rsidR="00CB52B1">
        <w:rPr>
          <w:lang w:val="es-US"/>
        </w:rPr>
        <w:t xml:space="preserve"> </w:t>
      </w:r>
      <w:r w:rsidR="00722BF8">
        <w:rPr>
          <w:lang w:val="es-US"/>
        </w:rPr>
        <w:t>Adicional a eso, se muestran los perfiles de egreso</w:t>
      </w:r>
      <w:r w:rsidR="000247E9">
        <w:rPr>
          <w:lang w:val="es-US"/>
        </w:rPr>
        <w:t xml:space="preserve"> y ocupacional aprobados en el C</w:t>
      </w:r>
      <w:r w:rsidR="00722BF8">
        <w:rPr>
          <w:lang w:val="es-US"/>
        </w:rPr>
        <w:t xml:space="preserve">omité </w:t>
      </w:r>
      <w:r w:rsidR="000247E9">
        <w:rPr>
          <w:lang w:val="es-US"/>
        </w:rPr>
        <w:t xml:space="preserve">de Carrera </w:t>
      </w:r>
      <w:r w:rsidR="00722BF8">
        <w:rPr>
          <w:lang w:val="es-US"/>
        </w:rPr>
        <w:t>AN0802016.</w:t>
      </w:r>
    </w:p>
    <w:p w:rsidR="008E7EF6" w:rsidRDefault="008E7EF6" w:rsidP="007C6086">
      <w:pPr>
        <w:spacing w:after="0" w:line="240" w:lineRule="auto"/>
        <w:jc w:val="both"/>
        <w:rPr>
          <w:lang w:val="es-US"/>
        </w:rPr>
      </w:pPr>
    </w:p>
    <w:p w:rsidR="008E7EF6" w:rsidRPr="007C6086" w:rsidRDefault="00CB52B1" w:rsidP="008E7EF6">
      <w:pPr>
        <w:spacing w:after="0" w:line="240" w:lineRule="auto"/>
        <w:jc w:val="center"/>
        <w:rPr>
          <w:sz w:val="20"/>
          <w:lang w:val="es-US"/>
        </w:rPr>
      </w:pPr>
      <w:r>
        <w:rPr>
          <w:lang w:val="es-US"/>
        </w:rPr>
        <w:t>Tabla 3. Perfiles de la carrera</w:t>
      </w:r>
      <w:r w:rsidR="008E7EF6">
        <w:rPr>
          <w:lang w:val="es-US"/>
        </w:rPr>
        <w:t>.</w:t>
      </w:r>
    </w:p>
    <w:tbl>
      <w:tblPr>
        <w:tblStyle w:val="Tablaconcuadrcula"/>
        <w:tblW w:w="0" w:type="auto"/>
        <w:tblLook w:val="04A0" w:firstRow="1" w:lastRow="0" w:firstColumn="1" w:lastColumn="0" w:noHBand="0" w:noVBand="1"/>
      </w:tblPr>
      <w:tblGrid>
        <w:gridCol w:w="4675"/>
        <w:gridCol w:w="4675"/>
      </w:tblGrid>
      <w:tr w:rsidR="0056754F" w:rsidRPr="00FE3F8E" w:rsidTr="0056754F">
        <w:tc>
          <w:tcPr>
            <w:tcW w:w="4675" w:type="dxa"/>
          </w:tcPr>
          <w:p w:rsidR="0056754F" w:rsidRPr="00FE3F8E" w:rsidRDefault="00541B7F" w:rsidP="00811A5D">
            <w:pPr>
              <w:jc w:val="both"/>
              <w:rPr>
                <w:b/>
                <w:sz w:val="18"/>
                <w:lang w:val="es-US"/>
              </w:rPr>
            </w:pPr>
            <w:r w:rsidRPr="00FE3F8E">
              <w:rPr>
                <w:b/>
                <w:sz w:val="18"/>
                <w:lang w:val="es-US"/>
              </w:rPr>
              <w:t xml:space="preserve">Perfil </w:t>
            </w:r>
            <w:r w:rsidR="00CB52B1" w:rsidRPr="00FE3F8E">
              <w:rPr>
                <w:b/>
                <w:sz w:val="18"/>
                <w:lang w:val="es-US"/>
              </w:rPr>
              <w:t xml:space="preserve">de ingreso </w:t>
            </w:r>
            <w:r w:rsidRPr="00FE3F8E">
              <w:rPr>
                <w:b/>
                <w:sz w:val="18"/>
                <w:lang w:val="es-US"/>
              </w:rPr>
              <w:t>para el plan 2011-1</w:t>
            </w:r>
          </w:p>
        </w:tc>
        <w:tc>
          <w:tcPr>
            <w:tcW w:w="4675" w:type="dxa"/>
          </w:tcPr>
          <w:p w:rsidR="0056754F" w:rsidRPr="00FE3F8E" w:rsidRDefault="00541B7F" w:rsidP="00811A5D">
            <w:pPr>
              <w:jc w:val="both"/>
              <w:rPr>
                <w:b/>
                <w:sz w:val="18"/>
                <w:lang w:val="es-US"/>
              </w:rPr>
            </w:pPr>
            <w:r w:rsidRPr="00FE3F8E">
              <w:rPr>
                <w:b/>
                <w:sz w:val="18"/>
                <w:lang w:val="es-US"/>
              </w:rPr>
              <w:t>Perfil para el plan 2017-1</w:t>
            </w:r>
          </w:p>
        </w:tc>
      </w:tr>
      <w:tr w:rsidR="0056754F" w:rsidRPr="0040388C" w:rsidTr="0056754F">
        <w:tc>
          <w:tcPr>
            <w:tcW w:w="4675" w:type="dxa"/>
          </w:tcPr>
          <w:p w:rsidR="0056754F" w:rsidRPr="00FE3F8E" w:rsidRDefault="0056754F" w:rsidP="0056754F">
            <w:pPr>
              <w:jc w:val="both"/>
              <w:rPr>
                <w:sz w:val="18"/>
                <w:lang w:val="es-US"/>
              </w:rPr>
            </w:pPr>
            <w:r w:rsidRPr="00FE3F8E">
              <w:rPr>
                <w:sz w:val="18"/>
                <w:lang w:val="es-US"/>
              </w:rPr>
              <w:t>El programa espera de sus aspirantes que cuenten con:</w:t>
            </w:r>
          </w:p>
          <w:p w:rsidR="0056754F" w:rsidRPr="00FE3F8E" w:rsidRDefault="00541B7F" w:rsidP="00DD2D5C">
            <w:pPr>
              <w:pStyle w:val="Prrafodelista"/>
              <w:numPr>
                <w:ilvl w:val="0"/>
                <w:numId w:val="8"/>
              </w:numPr>
              <w:jc w:val="both"/>
              <w:rPr>
                <w:sz w:val="18"/>
                <w:lang w:val="es-US"/>
              </w:rPr>
            </w:pPr>
            <w:r w:rsidRPr="00FE3F8E">
              <w:rPr>
                <w:sz w:val="18"/>
                <w:lang w:val="es-US"/>
              </w:rPr>
              <w:t>Interés</w:t>
            </w:r>
            <w:r w:rsidR="0056754F" w:rsidRPr="00FE3F8E">
              <w:rPr>
                <w:sz w:val="18"/>
                <w:lang w:val="es-US"/>
              </w:rPr>
              <w:t xml:space="preserve"> por e</w:t>
            </w:r>
            <w:r w:rsidRPr="00FE3F8E">
              <w:rPr>
                <w:sz w:val="18"/>
                <w:lang w:val="es-US"/>
              </w:rPr>
              <w:t>l estudio de las áreas de la</w:t>
            </w:r>
            <w:r w:rsidR="0056754F" w:rsidRPr="00FE3F8E">
              <w:rPr>
                <w:sz w:val="18"/>
                <w:lang w:val="es-US"/>
              </w:rPr>
              <w:t xml:space="preserve">s </w:t>
            </w:r>
            <w:r w:rsidR="00AF381D" w:rsidRPr="00FE3F8E">
              <w:rPr>
                <w:sz w:val="18"/>
                <w:lang w:val="es-US"/>
              </w:rPr>
              <w:t>C</w:t>
            </w:r>
            <w:r w:rsidR="0056754F" w:rsidRPr="00FE3F8E">
              <w:rPr>
                <w:sz w:val="18"/>
                <w:lang w:val="es-US"/>
              </w:rPr>
              <w:t>iencia</w:t>
            </w:r>
            <w:r w:rsidRPr="00FE3F8E">
              <w:rPr>
                <w:sz w:val="18"/>
                <w:lang w:val="es-US"/>
              </w:rPr>
              <w:t>s</w:t>
            </w:r>
            <w:r w:rsidR="0056754F" w:rsidRPr="00FE3F8E">
              <w:rPr>
                <w:sz w:val="18"/>
                <w:lang w:val="es-US"/>
              </w:rPr>
              <w:t xml:space="preserve"> de </w:t>
            </w:r>
            <w:r w:rsidR="00AF381D" w:rsidRPr="00FE3F8E">
              <w:rPr>
                <w:sz w:val="18"/>
                <w:lang w:val="es-US"/>
              </w:rPr>
              <w:t>C</w:t>
            </w:r>
            <w:r w:rsidRPr="00FE3F8E">
              <w:rPr>
                <w:sz w:val="18"/>
                <w:lang w:val="es-US"/>
              </w:rPr>
              <w:t>omputación.</w:t>
            </w:r>
          </w:p>
          <w:p w:rsidR="0056754F" w:rsidRPr="00FE3F8E" w:rsidRDefault="00541B7F" w:rsidP="00DD2D5C">
            <w:pPr>
              <w:pStyle w:val="Prrafodelista"/>
              <w:numPr>
                <w:ilvl w:val="0"/>
                <w:numId w:val="8"/>
              </w:numPr>
              <w:jc w:val="both"/>
              <w:rPr>
                <w:sz w:val="18"/>
                <w:lang w:val="es-US"/>
              </w:rPr>
            </w:pPr>
            <w:r w:rsidRPr="00FE3F8E">
              <w:rPr>
                <w:sz w:val="18"/>
                <w:lang w:val="es-US"/>
              </w:rPr>
              <w:t>Interés por investigar temas afines</w:t>
            </w:r>
            <w:r w:rsidR="0056754F" w:rsidRPr="00FE3F8E">
              <w:rPr>
                <w:sz w:val="18"/>
                <w:lang w:val="es-US"/>
              </w:rPr>
              <w:t xml:space="preserve"> al desarrollo </w:t>
            </w:r>
            <w:r w:rsidRPr="00FE3F8E">
              <w:rPr>
                <w:sz w:val="18"/>
                <w:lang w:val="es-US"/>
              </w:rPr>
              <w:t>tecnológico.</w:t>
            </w:r>
          </w:p>
          <w:p w:rsidR="0056754F" w:rsidRPr="00FE3F8E" w:rsidRDefault="00541B7F" w:rsidP="00DD2D5C">
            <w:pPr>
              <w:pStyle w:val="Prrafodelista"/>
              <w:numPr>
                <w:ilvl w:val="0"/>
                <w:numId w:val="8"/>
              </w:numPr>
              <w:jc w:val="both"/>
              <w:rPr>
                <w:sz w:val="18"/>
                <w:lang w:val="es-US"/>
              </w:rPr>
            </w:pPr>
            <w:r w:rsidRPr="00FE3F8E">
              <w:rPr>
                <w:sz w:val="18"/>
                <w:lang w:val="es-US"/>
              </w:rPr>
              <w:t>Disposición</w:t>
            </w:r>
            <w:r w:rsidR="0056754F" w:rsidRPr="00FE3F8E">
              <w:rPr>
                <w:sz w:val="18"/>
                <w:lang w:val="es-US"/>
              </w:rPr>
              <w:t xml:space="preserve"> para trabajar en grupos y equipos multidisciplinarios</w:t>
            </w:r>
            <w:r w:rsidRPr="00FE3F8E">
              <w:rPr>
                <w:sz w:val="18"/>
                <w:lang w:val="es-US"/>
              </w:rPr>
              <w:t>.</w:t>
            </w:r>
          </w:p>
        </w:tc>
        <w:tc>
          <w:tcPr>
            <w:tcW w:w="4675" w:type="dxa"/>
          </w:tcPr>
          <w:p w:rsidR="00AF381D" w:rsidRPr="00FE3F8E" w:rsidRDefault="00AF381D" w:rsidP="00811A5D">
            <w:pPr>
              <w:jc w:val="both"/>
              <w:rPr>
                <w:sz w:val="18"/>
                <w:lang w:val="es-US"/>
              </w:rPr>
            </w:pPr>
            <w:r w:rsidRPr="00FE3F8E">
              <w:rPr>
                <w:sz w:val="18"/>
                <w:lang w:val="es-US"/>
              </w:rPr>
              <w:t xml:space="preserve">El programa espera que sus aspirantes cuenten con: </w:t>
            </w:r>
          </w:p>
          <w:p w:rsidR="00AF381D" w:rsidRPr="00FE3F8E" w:rsidRDefault="00AF381D" w:rsidP="00DD2D5C">
            <w:pPr>
              <w:pStyle w:val="Prrafodelista"/>
              <w:numPr>
                <w:ilvl w:val="0"/>
                <w:numId w:val="7"/>
              </w:numPr>
              <w:jc w:val="both"/>
              <w:rPr>
                <w:sz w:val="18"/>
                <w:lang w:val="es-US"/>
              </w:rPr>
            </w:pPr>
            <w:r w:rsidRPr="00FE3F8E">
              <w:rPr>
                <w:sz w:val="18"/>
                <w:lang w:val="es-US"/>
              </w:rPr>
              <w:t>Buenos fundam</w:t>
            </w:r>
            <w:r w:rsidR="00276D4C" w:rsidRPr="00FE3F8E">
              <w:rPr>
                <w:sz w:val="18"/>
                <w:lang w:val="es-US"/>
              </w:rPr>
              <w:t>entos en matemáticas</w:t>
            </w:r>
            <w:r w:rsidR="00F104B6" w:rsidRPr="00FE3F8E">
              <w:rPr>
                <w:sz w:val="18"/>
                <w:vertAlign w:val="superscript"/>
                <w:lang w:val="es-US"/>
              </w:rPr>
              <w:t>2</w:t>
            </w:r>
            <w:r w:rsidRPr="00FE3F8E">
              <w:rPr>
                <w:sz w:val="18"/>
                <w:lang w:val="es-US"/>
              </w:rPr>
              <w:t>.</w:t>
            </w:r>
          </w:p>
          <w:p w:rsidR="00AF381D" w:rsidRPr="00FE3F8E" w:rsidRDefault="00AF381D" w:rsidP="00DD2D5C">
            <w:pPr>
              <w:pStyle w:val="Prrafodelista"/>
              <w:numPr>
                <w:ilvl w:val="0"/>
                <w:numId w:val="7"/>
              </w:numPr>
              <w:jc w:val="both"/>
              <w:rPr>
                <w:sz w:val="18"/>
                <w:lang w:val="es-US"/>
              </w:rPr>
            </w:pPr>
            <w:r w:rsidRPr="00FE3F8E">
              <w:rPr>
                <w:sz w:val="18"/>
                <w:lang w:val="es-US"/>
              </w:rPr>
              <w:t>Buena capacidad de análisis crítico y razonamiento lógico</w:t>
            </w:r>
            <w:r w:rsidR="00F104B6" w:rsidRPr="00FE3F8E">
              <w:rPr>
                <w:sz w:val="18"/>
                <w:vertAlign w:val="superscript"/>
                <w:lang w:val="es-US"/>
              </w:rPr>
              <w:t>2</w:t>
            </w:r>
            <w:r w:rsidRPr="00FE3F8E">
              <w:rPr>
                <w:sz w:val="18"/>
                <w:lang w:val="es-US"/>
              </w:rPr>
              <w:t>.</w:t>
            </w:r>
          </w:p>
          <w:p w:rsidR="00AF381D" w:rsidRPr="00FE3F8E" w:rsidRDefault="00AF381D" w:rsidP="00DD2D5C">
            <w:pPr>
              <w:pStyle w:val="Prrafodelista"/>
              <w:numPr>
                <w:ilvl w:val="0"/>
                <w:numId w:val="7"/>
              </w:numPr>
              <w:jc w:val="both"/>
              <w:rPr>
                <w:sz w:val="18"/>
                <w:lang w:val="es-US"/>
              </w:rPr>
            </w:pPr>
            <w:r w:rsidRPr="00FE3F8E">
              <w:rPr>
                <w:sz w:val="18"/>
                <w:lang w:val="es-US"/>
              </w:rPr>
              <w:t>Buenas capacidades de lectura crítica</w:t>
            </w:r>
            <w:r w:rsidR="007F0B15" w:rsidRPr="00FE3F8E">
              <w:rPr>
                <w:rStyle w:val="Refdenotaalpie"/>
                <w:sz w:val="18"/>
                <w:lang w:val="es-US"/>
              </w:rPr>
              <w:footnoteReference w:id="2"/>
            </w:r>
            <w:r w:rsidRPr="00FE3F8E">
              <w:rPr>
                <w:sz w:val="18"/>
                <w:lang w:val="es-US"/>
              </w:rPr>
              <w:t xml:space="preserve">. </w:t>
            </w:r>
          </w:p>
          <w:p w:rsidR="00AF381D" w:rsidRPr="00FE3F8E" w:rsidRDefault="00AF381D" w:rsidP="00DD2D5C">
            <w:pPr>
              <w:pStyle w:val="Prrafodelista"/>
              <w:numPr>
                <w:ilvl w:val="0"/>
                <w:numId w:val="7"/>
              </w:numPr>
              <w:jc w:val="both"/>
              <w:rPr>
                <w:sz w:val="18"/>
                <w:lang w:val="es-US"/>
              </w:rPr>
            </w:pPr>
            <w:r w:rsidRPr="00FE3F8E">
              <w:rPr>
                <w:sz w:val="18"/>
                <w:lang w:val="es-US"/>
              </w:rPr>
              <w:t>Interés por el estudio de las áreas de las Ciencias de Computación.</w:t>
            </w:r>
          </w:p>
          <w:p w:rsidR="007F0B15" w:rsidRPr="00FE3F8E" w:rsidRDefault="00AF381D" w:rsidP="00DD2D5C">
            <w:pPr>
              <w:pStyle w:val="Prrafodelista"/>
              <w:numPr>
                <w:ilvl w:val="0"/>
                <w:numId w:val="7"/>
              </w:numPr>
              <w:jc w:val="both"/>
              <w:rPr>
                <w:sz w:val="18"/>
                <w:lang w:val="es-US"/>
              </w:rPr>
            </w:pPr>
            <w:r w:rsidRPr="00FE3F8E">
              <w:rPr>
                <w:sz w:val="18"/>
                <w:lang w:val="es-US"/>
              </w:rPr>
              <w:t>Interés por investigar temas afines al desarrollo tecnológico.</w:t>
            </w:r>
          </w:p>
          <w:p w:rsidR="0056754F" w:rsidRPr="00FE3F8E" w:rsidRDefault="007F0B15" w:rsidP="00404721">
            <w:pPr>
              <w:pStyle w:val="Prrafodelista"/>
              <w:numPr>
                <w:ilvl w:val="0"/>
                <w:numId w:val="7"/>
              </w:numPr>
              <w:jc w:val="both"/>
              <w:rPr>
                <w:sz w:val="18"/>
                <w:lang w:val="es-US"/>
              </w:rPr>
            </w:pPr>
            <w:r w:rsidRPr="00FE3F8E">
              <w:rPr>
                <w:sz w:val="18"/>
                <w:lang w:val="es-US"/>
              </w:rPr>
              <w:t>Interés en encontrar soluciones creativas a problemas trab</w:t>
            </w:r>
            <w:r w:rsidR="00404721" w:rsidRPr="00FE3F8E">
              <w:rPr>
                <w:sz w:val="18"/>
                <w:lang w:val="es-US"/>
              </w:rPr>
              <w:t xml:space="preserve">ajando en equipos </w:t>
            </w:r>
            <w:r w:rsidRPr="00FE3F8E">
              <w:rPr>
                <w:sz w:val="18"/>
                <w:lang w:val="es-US"/>
              </w:rPr>
              <w:t>interdisciplinarios.</w:t>
            </w:r>
          </w:p>
        </w:tc>
      </w:tr>
      <w:tr w:rsidR="00304E0E" w:rsidRPr="00FE3F8E" w:rsidTr="0056754F">
        <w:tc>
          <w:tcPr>
            <w:tcW w:w="4675" w:type="dxa"/>
          </w:tcPr>
          <w:p w:rsidR="00304E0E" w:rsidRPr="00FE3F8E" w:rsidRDefault="00304E0E" w:rsidP="00304E0E">
            <w:pPr>
              <w:jc w:val="both"/>
              <w:rPr>
                <w:b/>
                <w:sz w:val="18"/>
                <w:lang w:val="es-US"/>
              </w:rPr>
            </w:pPr>
            <w:r w:rsidRPr="00FE3F8E">
              <w:rPr>
                <w:b/>
                <w:sz w:val="18"/>
                <w:lang w:val="es-US"/>
              </w:rPr>
              <w:t>Perfil de egreso para el plan 2011-1</w:t>
            </w:r>
          </w:p>
        </w:tc>
        <w:tc>
          <w:tcPr>
            <w:tcW w:w="4675" w:type="dxa"/>
          </w:tcPr>
          <w:p w:rsidR="00304E0E" w:rsidRPr="00FE3F8E" w:rsidRDefault="00304E0E" w:rsidP="00304E0E">
            <w:pPr>
              <w:jc w:val="both"/>
              <w:rPr>
                <w:b/>
                <w:sz w:val="18"/>
                <w:lang w:val="es-US"/>
              </w:rPr>
            </w:pPr>
            <w:r w:rsidRPr="00FE3F8E">
              <w:rPr>
                <w:b/>
                <w:sz w:val="18"/>
                <w:lang w:val="es-US"/>
              </w:rPr>
              <w:t>Perfil para el plan 2017-1</w:t>
            </w:r>
          </w:p>
        </w:tc>
      </w:tr>
      <w:tr w:rsidR="00304E0E" w:rsidRPr="0040388C" w:rsidTr="0056754F">
        <w:tc>
          <w:tcPr>
            <w:tcW w:w="4675" w:type="dxa"/>
          </w:tcPr>
          <w:p w:rsidR="009924FF" w:rsidRPr="00FE3F8E" w:rsidRDefault="009924FF" w:rsidP="009924FF">
            <w:pPr>
              <w:pStyle w:val="xmsonormal"/>
              <w:spacing w:before="0" w:beforeAutospacing="0" w:after="0" w:afterAutospacing="0"/>
              <w:jc w:val="both"/>
              <w:rPr>
                <w:rFonts w:asciiTheme="minorHAnsi" w:hAnsiTheme="minorHAnsi" w:cstheme="minorHAnsi"/>
                <w:sz w:val="18"/>
                <w:szCs w:val="23"/>
                <w:lang w:val="es-US"/>
              </w:rPr>
            </w:pPr>
            <w:r w:rsidRPr="00FE3F8E">
              <w:rPr>
                <w:rFonts w:asciiTheme="minorHAnsi" w:hAnsiTheme="minorHAnsi" w:cstheme="minorHAnsi"/>
                <w:sz w:val="18"/>
                <w:szCs w:val="23"/>
                <w:lang w:val="es-US"/>
              </w:rPr>
              <w:t>El ingeniero de sistemas y computación Javeriano está en capacidad de:</w:t>
            </w:r>
          </w:p>
          <w:p w:rsidR="009924FF" w:rsidRPr="00FE3F8E" w:rsidRDefault="009924FF" w:rsidP="009924FF">
            <w:pPr>
              <w:pStyle w:val="xmsonormal"/>
              <w:numPr>
                <w:ilvl w:val="0"/>
                <w:numId w:val="32"/>
              </w:numPr>
              <w:spacing w:before="0" w:beforeAutospacing="0" w:after="0" w:afterAutospacing="0"/>
              <w:jc w:val="both"/>
              <w:rPr>
                <w:rFonts w:asciiTheme="minorHAnsi" w:hAnsiTheme="minorHAnsi" w:cstheme="minorHAnsi"/>
                <w:sz w:val="18"/>
                <w:szCs w:val="23"/>
                <w:lang w:val="es-US"/>
              </w:rPr>
            </w:pPr>
            <w:r w:rsidRPr="00FE3F8E">
              <w:rPr>
                <w:rFonts w:asciiTheme="minorHAnsi" w:hAnsiTheme="minorHAnsi" w:cstheme="minorHAnsi"/>
                <w:sz w:val="18"/>
                <w:szCs w:val="23"/>
                <w:lang w:val="es-US"/>
              </w:rPr>
              <w:t>Proponer, diseñar, construir, evaluar y mantener soluciones informáticas con responsabilidad ética, legal y profesional.</w:t>
            </w:r>
          </w:p>
          <w:p w:rsidR="009924FF" w:rsidRPr="00FE3F8E" w:rsidRDefault="009924FF" w:rsidP="009924FF">
            <w:pPr>
              <w:pStyle w:val="xmsonormal"/>
              <w:numPr>
                <w:ilvl w:val="0"/>
                <w:numId w:val="32"/>
              </w:numPr>
              <w:spacing w:before="0" w:beforeAutospacing="0" w:after="0" w:afterAutospacing="0"/>
              <w:jc w:val="both"/>
              <w:rPr>
                <w:rFonts w:asciiTheme="minorHAnsi" w:hAnsiTheme="minorHAnsi" w:cstheme="minorHAnsi"/>
                <w:sz w:val="18"/>
                <w:szCs w:val="23"/>
                <w:lang w:val="es-CO"/>
              </w:rPr>
            </w:pPr>
            <w:r w:rsidRPr="00FE3F8E">
              <w:rPr>
                <w:rFonts w:asciiTheme="minorHAnsi" w:hAnsiTheme="minorHAnsi" w:cstheme="minorHAnsi"/>
                <w:sz w:val="18"/>
                <w:szCs w:val="23"/>
                <w:lang w:val="es-US"/>
              </w:rPr>
              <w:t>Aportar, desde los ámbitos de la informática y la computación al trabajo de equipos interdisciplinarios para resolver problemas de orden técnico, social y económico entre otros.</w:t>
            </w:r>
          </w:p>
          <w:p w:rsidR="009924FF" w:rsidRPr="00FE3F8E" w:rsidRDefault="009924FF" w:rsidP="009924FF">
            <w:pPr>
              <w:pStyle w:val="xmsolistparagraph"/>
              <w:numPr>
                <w:ilvl w:val="0"/>
                <w:numId w:val="32"/>
              </w:numPr>
              <w:spacing w:before="0" w:beforeAutospacing="0" w:after="0" w:afterAutospacing="0"/>
              <w:jc w:val="both"/>
              <w:rPr>
                <w:rFonts w:asciiTheme="minorHAnsi" w:hAnsiTheme="minorHAnsi" w:cstheme="minorHAnsi"/>
                <w:sz w:val="18"/>
                <w:szCs w:val="23"/>
                <w:lang w:val="es-CO"/>
              </w:rPr>
            </w:pPr>
            <w:r w:rsidRPr="00FE3F8E">
              <w:rPr>
                <w:rFonts w:asciiTheme="minorHAnsi" w:hAnsiTheme="minorHAnsi" w:cstheme="minorHAnsi"/>
                <w:sz w:val="18"/>
                <w:szCs w:val="23"/>
                <w:lang w:val="es-US"/>
              </w:rPr>
              <w:t>Tomar decisiones sobre soluciones informáticas en referencia con su impacto en los usuarios.</w:t>
            </w:r>
          </w:p>
          <w:p w:rsidR="009924FF" w:rsidRPr="00FE3F8E" w:rsidRDefault="009924FF" w:rsidP="009924FF">
            <w:pPr>
              <w:pStyle w:val="xmsolistparagraph"/>
              <w:numPr>
                <w:ilvl w:val="0"/>
                <w:numId w:val="32"/>
              </w:numPr>
              <w:spacing w:before="0" w:beforeAutospacing="0" w:after="0" w:afterAutospacing="0"/>
              <w:jc w:val="both"/>
              <w:rPr>
                <w:rFonts w:asciiTheme="minorHAnsi" w:hAnsiTheme="minorHAnsi" w:cstheme="minorHAnsi"/>
                <w:sz w:val="18"/>
                <w:szCs w:val="23"/>
                <w:lang w:val="es-CO"/>
              </w:rPr>
            </w:pPr>
            <w:r w:rsidRPr="00FE3F8E">
              <w:rPr>
                <w:rFonts w:asciiTheme="minorHAnsi" w:hAnsiTheme="minorHAnsi" w:cstheme="minorHAnsi"/>
                <w:sz w:val="18"/>
                <w:szCs w:val="23"/>
                <w:lang w:val="es-US"/>
              </w:rPr>
              <w:t>Equilibrar adecuadamente las soluciones informáticas entre proveedores, equipos y software de modo que aquellas sean óptimas económica y técnicamente.</w:t>
            </w:r>
          </w:p>
          <w:p w:rsidR="00304E0E" w:rsidRPr="00FE3F8E" w:rsidRDefault="009924FF" w:rsidP="00055ED8">
            <w:pPr>
              <w:pStyle w:val="xmsolistparagraph"/>
              <w:numPr>
                <w:ilvl w:val="0"/>
                <w:numId w:val="32"/>
              </w:numPr>
              <w:spacing w:before="0" w:beforeAutospacing="0" w:after="0" w:afterAutospacing="0"/>
              <w:jc w:val="both"/>
              <w:rPr>
                <w:rFonts w:asciiTheme="minorHAnsi" w:hAnsiTheme="minorHAnsi" w:cstheme="minorHAnsi"/>
                <w:sz w:val="18"/>
                <w:szCs w:val="23"/>
                <w:lang w:val="es-CO"/>
              </w:rPr>
            </w:pPr>
            <w:r w:rsidRPr="00FE3F8E">
              <w:rPr>
                <w:rFonts w:asciiTheme="minorHAnsi" w:hAnsiTheme="minorHAnsi" w:cstheme="minorHAnsi"/>
                <w:sz w:val="18"/>
                <w:szCs w:val="23"/>
                <w:lang w:val="es-US"/>
              </w:rPr>
              <w:t xml:space="preserve">Desarrollar nuevos enfoques a los problemas planteados dentro de las diversas disciplinas de las </w:t>
            </w:r>
            <w:r w:rsidR="00055ED8">
              <w:rPr>
                <w:rFonts w:asciiTheme="minorHAnsi" w:hAnsiTheme="minorHAnsi" w:cstheme="minorHAnsi"/>
                <w:sz w:val="18"/>
                <w:szCs w:val="23"/>
                <w:lang w:val="es-US"/>
              </w:rPr>
              <w:t>Ciencias de la C</w:t>
            </w:r>
            <w:r w:rsidRPr="00FE3F8E">
              <w:rPr>
                <w:rFonts w:asciiTheme="minorHAnsi" w:hAnsiTheme="minorHAnsi" w:cstheme="minorHAnsi"/>
                <w:sz w:val="18"/>
                <w:szCs w:val="23"/>
                <w:lang w:val="es-US"/>
              </w:rPr>
              <w:t>omputación.</w:t>
            </w:r>
          </w:p>
        </w:tc>
        <w:tc>
          <w:tcPr>
            <w:tcW w:w="4675" w:type="dxa"/>
          </w:tcPr>
          <w:p w:rsidR="00833664" w:rsidRPr="00FE3F8E" w:rsidRDefault="00833664" w:rsidP="00D15575">
            <w:pPr>
              <w:jc w:val="both"/>
              <w:rPr>
                <w:rFonts w:cstheme="minorHAnsi"/>
                <w:color w:val="000000" w:themeColor="text1"/>
                <w:sz w:val="18"/>
                <w:szCs w:val="18"/>
                <w:lang w:val="es-US"/>
              </w:rPr>
            </w:pPr>
            <w:r w:rsidRPr="00FE3F8E">
              <w:rPr>
                <w:rFonts w:cstheme="minorHAnsi"/>
                <w:color w:val="000000" w:themeColor="text1"/>
                <w:sz w:val="18"/>
                <w:szCs w:val="18"/>
                <w:lang w:val="es-US"/>
              </w:rPr>
              <w:t>E</w:t>
            </w:r>
            <w:r w:rsidR="007B0313">
              <w:rPr>
                <w:rFonts w:cstheme="minorHAnsi"/>
                <w:color w:val="000000" w:themeColor="text1"/>
                <w:sz w:val="18"/>
                <w:szCs w:val="18"/>
                <w:lang w:val="es-US"/>
              </w:rPr>
              <w:t>l </w:t>
            </w:r>
            <w:r w:rsidRPr="00FE3F8E">
              <w:rPr>
                <w:rFonts w:cstheme="minorHAnsi"/>
                <w:color w:val="000000" w:themeColor="text1"/>
                <w:sz w:val="18"/>
                <w:szCs w:val="18"/>
                <w:lang w:val="es-US"/>
              </w:rPr>
              <w:t>Ingeniero de Sistemas y Computación de la Pontificia Universidad Javeriana de Cali es un profesional integro, dotado de un alto nivel reflexivo, crítico y propositivo que estará en capacidad de:</w:t>
            </w:r>
          </w:p>
          <w:p w:rsidR="00833664" w:rsidRPr="00FE3F8E" w:rsidRDefault="00833664" w:rsidP="00A424A2">
            <w:pPr>
              <w:pStyle w:val="Prrafodelista"/>
              <w:numPr>
                <w:ilvl w:val="0"/>
                <w:numId w:val="33"/>
              </w:numPr>
              <w:jc w:val="both"/>
              <w:rPr>
                <w:rFonts w:eastAsia="Times New Roman" w:cstheme="minorHAnsi"/>
                <w:color w:val="000000" w:themeColor="text1"/>
                <w:sz w:val="18"/>
                <w:szCs w:val="18"/>
                <w:lang w:val="es-US"/>
              </w:rPr>
            </w:pPr>
            <w:r w:rsidRPr="00FE3F8E">
              <w:rPr>
                <w:rFonts w:eastAsia="Times New Roman" w:cstheme="minorHAnsi"/>
                <w:color w:val="000000" w:themeColor="text1"/>
                <w:sz w:val="18"/>
                <w:szCs w:val="18"/>
                <w:lang w:val="es-US"/>
              </w:rPr>
              <w:t>Proponer, diseñar, construir, evaluar y mantener soluciones informáticas con responsabilidad ética, legal y profesional en entornos dinámicos y cambiantes.</w:t>
            </w:r>
          </w:p>
          <w:p w:rsidR="00833664" w:rsidRPr="00FE3F8E" w:rsidRDefault="00833664" w:rsidP="00A424A2">
            <w:pPr>
              <w:pStyle w:val="Prrafodelista"/>
              <w:numPr>
                <w:ilvl w:val="0"/>
                <w:numId w:val="33"/>
              </w:numPr>
              <w:jc w:val="both"/>
              <w:rPr>
                <w:rFonts w:eastAsia="Times New Roman" w:cstheme="minorHAnsi"/>
                <w:color w:val="000000" w:themeColor="text1"/>
                <w:sz w:val="18"/>
                <w:szCs w:val="18"/>
                <w:lang w:val="es-US"/>
              </w:rPr>
            </w:pPr>
            <w:r w:rsidRPr="00FE3F8E">
              <w:rPr>
                <w:rFonts w:eastAsia="Times New Roman" w:cstheme="minorHAnsi"/>
                <w:color w:val="000000" w:themeColor="text1"/>
                <w:sz w:val="18"/>
                <w:szCs w:val="18"/>
                <w:lang w:val="es-US"/>
              </w:rPr>
              <w:t>Aportar, desde los ámbitos de la informática y la computación al trabajo de equipos interdisciplinarios para resolver problemas de orden técnico, social y económico con pe</w:t>
            </w:r>
            <w:r w:rsidR="00AD5C1F" w:rsidRPr="00FE3F8E">
              <w:rPr>
                <w:rFonts w:eastAsia="Times New Roman" w:cstheme="minorHAnsi"/>
                <w:color w:val="000000" w:themeColor="text1"/>
                <w:sz w:val="18"/>
                <w:szCs w:val="18"/>
                <w:lang w:val="es-US"/>
              </w:rPr>
              <w:t>rspectiva global</w:t>
            </w:r>
            <w:r w:rsidRPr="00FE3F8E">
              <w:rPr>
                <w:rFonts w:eastAsia="Times New Roman" w:cstheme="minorHAnsi"/>
                <w:color w:val="000000" w:themeColor="text1"/>
                <w:sz w:val="18"/>
                <w:szCs w:val="18"/>
                <w:lang w:val="es-US"/>
              </w:rPr>
              <w:t>.</w:t>
            </w:r>
          </w:p>
          <w:p w:rsidR="00833664" w:rsidRPr="00FE3F8E" w:rsidRDefault="00833664" w:rsidP="00A424A2">
            <w:pPr>
              <w:pStyle w:val="Prrafodelista"/>
              <w:numPr>
                <w:ilvl w:val="0"/>
                <w:numId w:val="33"/>
              </w:numPr>
              <w:jc w:val="both"/>
              <w:rPr>
                <w:rFonts w:eastAsia="Times New Roman" w:cstheme="minorHAnsi"/>
                <w:color w:val="000000" w:themeColor="text1"/>
                <w:sz w:val="18"/>
                <w:szCs w:val="18"/>
                <w:lang w:val="es-US"/>
              </w:rPr>
            </w:pPr>
            <w:r w:rsidRPr="00FE3F8E">
              <w:rPr>
                <w:rFonts w:eastAsia="Times New Roman" w:cstheme="minorHAnsi"/>
                <w:color w:val="000000" w:themeColor="text1"/>
                <w:sz w:val="18"/>
                <w:szCs w:val="18"/>
                <w:lang w:val="es-US"/>
              </w:rPr>
              <w:t>Tomar decisiones sobre soluciones informáticas en referencia con su impacto en los usuarios.</w:t>
            </w:r>
          </w:p>
          <w:p w:rsidR="00833664" w:rsidRPr="00FE3F8E" w:rsidRDefault="00833664" w:rsidP="00A424A2">
            <w:pPr>
              <w:pStyle w:val="Prrafodelista"/>
              <w:numPr>
                <w:ilvl w:val="0"/>
                <w:numId w:val="33"/>
              </w:numPr>
              <w:jc w:val="both"/>
              <w:rPr>
                <w:rFonts w:eastAsia="Times New Roman" w:cstheme="minorHAnsi"/>
                <w:color w:val="000000" w:themeColor="text1"/>
                <w:sz w:val="18"/>
                <w:szCs w:val="18"/>
                <w:lang w:val="es-US"/>
              </w:rPr>
            </w:pPr>
            <w:r w:rsidRPr="00FE3F8E">
              <w:rPr>
                <w:rFonts w:eastAsia="Times New Roman" w:cstheme="minorHAnsi"/>
                <w:color w:val="000000" w:themeColor="text1"/>
                <w:sz w:val="18"/>
                <w:szCs w:val="18"/>
                <w:lang w:val="es-US"/>
              </w:rPr>
              <w:t>Equilibrar adecuadamente las soluciones informáticas entre proveedores, equipos y software de modo que aquellas sean óptimas económica y técnicamente.</w:t>
            </w:r>
          </w:p>
          <w:p w:rsidR="00D15575" w:rsidRPr="00FE3F8E" w:rsidRDefault="00833664" w:rsidP="00A424A2">
            <w:pPr>
              <w:pStyle w:val="Prrafodelista"/>
              <w:numPr>
                <w:ilvl w:val="0"/>
                <w:numId w:val="33"/>
              </w:numPr>
              <w:tabs>
                <w:tab w:val="left" w:pos="1387"/>
              </w:tabs>
              <w:jc w:val="both"/>
              <w:rPr>
                <w:rFonts w:eastAsia="Times New Roman" w:cstheme="minorHAnsi"/>
                <w:color w:val="000000" w:themeColor="text1"/>
                <w:sz w:val="18"/>
                <w:szCs w:val="18"/>
                <w:lang w:val="es-US"/>
              </w:rPr>
            </w:pPr>
            <w:r w:rsidRPr="00FE3F8E">
              <w:rPr>
                <w:rFonts w:eastAsia="Times New Roman" w:cstheme="minorHAnsi"/>
                <w:color w:val="000000" w:themeColor="text1"/>
                <w:sz w:val="18"/>
                <w:szCs w:val="18"/>
                <w:lang w:val="es-US"/>
              </w:rPr>
              <w:t>Desarrollar nuevos enfoques a los problemas planteados dentro de las diversas disciplinas de las ciencias de la computación.</w:t>
            </w:r>
          </w:p>
          <w:p w:rsidR="00833664" w:rsidRPr="00FE3F8E" w:rsidRDefault="00D15575" w:rsidP="00AD5C1F">
            <w:pPr>
              <w:tabs>
                <w:tab w:val="left" w:pos="1387"/>
              </w:tabs>
              <w:jc w:val="both"/>
              <w:rPr>
                <w:rFonts w:cstheme="minorHAnsi"/>
                <w:sz w:val="18"/>
                <w:szCs w:val="18"/>
                <w:lang w:val="es-US"/>
              </w:rPr>
            </w:pPr>
            <w:r w:rsidRPr="00FE3F8E">
              <w:rPr>
                <w:rFonts w:cstheme="minorHAnsi"/>
                <w:color w:val="000000" w:themeColor="text1"/>
                <w:sz w:val="18"/>
                <w:szCs w:val="18"/>
                <w:lang w:val="es-US"/>
              </w:rPr>
              <w:t>Ejerciendo su actividad soportado en su autonomía, su vocación por el servicio y  compromiso con la transformación para una sociedad justa, sostenible e incluyente.</w:t>
            </w:r>
          </w:p>
        </w:tc>
      </w:tr>
      <w:tr w:rsidR="00CF4C30" w:rsidRPr="0040388C" w:rsidTr="00F600BF">
        <w:tc>
          <w:tcPr>
            <w:tcW w:w="9350" w:type="dxa"/>
            <w:gridSpan w:val="2"/>
          </w:tcPr>
          <w:p w:rsidR="00CF4C30" w:rsidRPr="00FE3F8E" w:rsidRDefault="00CF4C30" w:rsidP="00D15575">
            <w:pPr>
              <w:jc w:val="both"/>
              <w:rPr>
                <w:rFonts w:cstheme="minorHAnsi"/>
                <w:b/>
                <w:sz w:val="18"/>
                <w:szCs w:val="18"/>
                <w:lang w:val="es-US"/>
              </w:rPr>
            </w:pPr>
            <w:r w:rsidRPr="00FE3F8E">
              <w:rPr>
                <w:rFonts w:cstheme="minorHAnsi"/>
                <w:b/>
                <w:sz w:val="18"/>
                <w:szCs w:val="18"/>
                <w:lang w:val="es-US"/>
              </w:rPr>
              <w:t>Perfil ocupacional</w:t>
            </w:r>
            <w:r w:rsidR="00BB1C8B" w:rsidRPr="00FE3F8E">
              <w:rPr>
                <w:rFonts w:cstheme="minorHAnsi"/>
                <w:b/>
                <w:sz w:val="18"/>
                <w:szCs w:val="18"/>
                <w:lang w:val="es-US"/>
              </w:rPr>
              <w:t xml:space="preserve"> para ambos perfiles</w:t>
            </w:r>
          </w:p>
        </w:tc>
      </w:tr>
      <w:tr w:rsidR="00CF4C30" w:rsidRPr="0040388C" w:rsidTr="00F600BF">
        <w:tc>
          <w:tcPr>
            <w:tcW w:w="9350" w:type="dxa"/>
            <w:gridSpan w:val="2"/>
          </w:tcPr>
          <w:p w:rsidR="00CF4C30" w:rsidRPr="00FE3F8E" w:rsidRDefault="00CF4C30" w:rsidP="00051F81">
            <w:pPr>
              <w:jc w:val="both"/>
              <w:rPr>
                <w:rFonts w:cstheme="minorHAnsi"/>
                <w:b/>
                <w:sz w:val="18"/>
                <w:szCs w:val="18"/>
                <w:lang w:val="es-US"/>
              </w:rPr>
            </w:pPr>
            <w:r w:rsidRPr="00FE3F8E">
              <w:rPr>
                <w:rFonts w:cstheme="minorHAnsi"/>
                <w:color w:val="000000"/>
                <w:sz w:val="18"/>
                <w:shd w:val="clear" w:color="auto" w:fill="FFFFFF"/>
                <w:lang w:val="es-ES"/>
              </w:rPr>
              <w:t xml:space="preserve">La carrera orienta su formación hacia las </w:t>
            </w:r>
            <w:r w:rsidR="006C53F8">
              <w:rPr>
                <w:rFonts w:cstheme="minorHAnsi"/>
                <w:color w:val="000000"/>
                <w:sz w:val="18"/>
                <w:shd w:val="clear" w:color="auto" w:fill="FFFFFF"/>
                <w:lang w:val="es-ES"/>
              </w:rPr>
              <w:t>C</w:t>
            </w:r>
            <w:r w:rsidRPr="00FE3F8E">
              <w:rPr>
                <w:rFonts w:cstheme="minorHAnsi"/>
                <w:color w:val="000000"/>
                <w:sz w:val="18"/>
                <w:shd w:val="clear" w:color="auto" w:fill="FFFFFF"/>
                <w:lang w:val="es-ES"/>
              </w:rPr>
              <w:t xml:space="preserve">iencias de la </w:t>
            </w:r>
            <w:r w:rsidR="006C53F8">
              <w:rPr>
                <w:rFonts w:cstheme="minorHAnsi"/>
                <w:color w:val="000000"/>
                <w:sz w:val="18"/>
                <w:shd w:val="clear" w:color="auto" w:fill="FFFFFF"/>
                <w:lang w:val="es-ES"/>
              </w:rPr>
              <w:t>C</w:t>
            </w:r>
            <w:r w:rsidRPr="00FE3F8E">
              <w:rPr>
                <w:rFonts w:cstheme="minorHAnsi"/>
                <w:color w:val="000000"/>
                <w:sz w:val="18"/>
                <w:shd w:val="clear" w:color="auto" w:fill="FFFFFF"/>
                <w:lang w:val="es-ES"/>
              </w:rPr>
              <w:t>omputación. Es decir, hacia el estudio de los fundamentos de las tecnologías que hacen posibles las grandes transformaciones que la informática ha impulsado, tales como: nuevos espacios de comunicación a través de Internet; los efectos de sonido, animación y video que han creado mundos virtuales y video juegos; la inteligencia artificial, que empieza a hacer posible que los objetos de la vida cotidiana se adapten a nuestras necesidades; o la bioinformática, que contribuye a la comprensi</w:t>
            </w:r>
            <w:r w:rsidR="00051F81">
              <w:rPr>
                <w:rFonts w:cstheme="minorHAnsi"/>
                <w:color w:val="000000"/>
                <w:sz w:val="18"/>
                <w:shd w:val="clear" w:color="auto" w:fill="FFFFFF"/>
                <w:lang w:val="es-ES"/>
              </w:rPr>
              <w:t>ón de los organismos vivos. El Ingeniero de S</w:t>
            </w:r>
            <w:r w:rsidRPr="00FE3F8E">
              <w:rPr>
                <w:rFonts w:cstheme="minorHAnsi"/>
                <w:color w:val="000000"/>
                <w:sz w:val="18"/>
                <w:shd w:val="clear" w:color="auto" w:fill="FFFFFF"/>
                <w:lang w:val="es-ES"/>
              </w:rPr>
              <w:t xml:space="preserve">istemas y </w:t>
            </w:r>
            <w:r w:rsidR="00051F81">
              <w:rPr>
                <w:rFonts w:cstheme="minorHAnsi"/>
                <w:color w:val="000000"/>
                <w:sz w:val="18"/>
                <w:shd w:val="clear" w:color="auto" w:fill="FFFFFF"/>
                <w:lang w:val="es-ES"/>
              </w:rPr>
              <w:t>C</w:t>
            </w:r>
            <w:r w:rsidRPr="00FE3F8E">
              <w:rPr>
                <w:rFonts w:cstheme="minorHAnsi"/>
                <w:color w:val="000000"/>
                <w:sz w:val="18"/>
                <w:shd w:val="clear" w:color="auto" w:fill="FFFFFF"/>
                <w:lang w:val="es-ES"/>
              </w:rPr>
              <w:t>omputación puede participar y dirigir equipos de trabajo en las industrias de desarrollo de software, en los departamentos de tecnología de información, con compañías de consultoría tecnológica y en la investigación aplicada, aplicando las competencias adquiridas durante su formación profesional.</w:t>
            </w:r>
          </w:p>
        </w:tc>
      </w:tr>
    </w:tbl>
    <w:p w:rsidR="0056754F" w:rsidRPr="0056754F" w:rsidRDefault="0056754F" w:rsidP="00811A5D">
      <w:pPr>
        <w:jc w:val="both"/>
        <w:rPr>
          <w:lang w:val="es-US"/>
        </w:rPr>
      </w:pPr>
    </w:p>
    <w:p w:rsidR="005179F8" w:rsidRPr="006F4DB7" w:rsidRDefault="005179F8" w:rsidP="006F4DB7">
      <w:pPr>
        <w:pStyle w:val="Prrafodelista"/>
        <w:numPr>
          <w:ilvl w:val="2"/>
          <w:numId w:val="1"/>
        </w:numPr>
        <w:jc w:val="both"/>
        <w:rPr>
          <w:b/>
          <w:lang w:val="es-US"/>
        </w:rPr>
      </w:pPr>
      <w:r w:rsidRPr="006F4DB7">
        <w:rPr>
          <w:b/>
          <w:lang w:val="es-US"/>
        </w:rPr>
        <w:lastRenderedPageBreak/>
        <w:t>Consistencia de los objetivos educacionales del programa con la misión de la institución.</w:t>
      </w:r>
    </w:p>
    <w:p w:rsidR="005179F8" w:rsidRDefault="005179F8" w:rsidP="005179F8">
      <w:pPr>
        <w:jc w:val="both"/>
        <w:rPr>
          <w:lang w:val="es-US"/>
        </w:rPr>
      </w:pPr>
      <w:r>
        <w:rPr>
          <w:lang w:val="es-US"/>
        </w:rPr>
        <w:t xml:space="preserve">Dado que los objetivos educacionales </w:t>
      </w:r>
      <w:r w:rsidR="00A762BE">
        <w:rPr>
          <w:lang w:val="es-US"/>
        </w:rPr>
        <w:t xml:space="preserve">y la misión del programa </w:t>
      </w:r>
      <w:r>
        <w:rPr>
          <w:lang w:val="es-US"/>
        </w:rPr>
        <w:t>no cambian, se retoma la alineación de los mismos con la misión institucional de acuerdo al documento para la autoevaluación ABET [5]</w:t>
      </w:r>
      <w:r w:rsidR="00283988">
        <w:rPr>
          <w:lang w:val="es-US"/>
        </w:rPr>
        <w:t xml:space="preserve"> (tablas 4 y 5)</w:t>
      </w:r>
      <w:r>
        <w:rPr>
          <w:lang w:val="es-US"/>
        </w:rPr>
        <w:t>.</w:t>
      </w:r>
    </w:p>
    <w:p w:rsidR="00CD1128" w:rsidRDefault="00CD1128" w:rsidP="00CD1128">
      <w:pPr>
        <w:jc w:val="center"/>
        <w:rPr>
          <w:lang w:val="es-US"/>
        </w:rPr>
      </w:pPr>
      <w:r>
        <w:rPr>
          <w:lang w:val="es-US"/>
        </w:rPr>
        <w:t>Tabla 4. Misión de la Universidad, la Facultad y el Programa.</w:t>
      </w:r>
    </w:p>
    <w:tbl>
      <w:tblPr>
        <w:tblStyle w:val="Tablaconcuadrcula"/>
        <w:tblW w:w="0" w:type="auto"/>
        <w:tblLook w:val="04A0" w:firstRow="1" w:lastRow="0" w:firstColumn="1" w:lastColumn="0" w:noHBand="0" w:noVBand="1"/>
      </w:tblPr>
      <w:tblGrid>
        <w:gridCol w:w="3116"/>
        <w:gridCol w:w="3117"/>
        <w:gridCol w:w="3117"/>
      </w:tblGrid>
      <w:tr w:rsidR="00A762BE" w:rsidRPr="0031500F" w:rsidTr="00A762BE">
        <w:tc>
          <w:tcPr>
            <w:tcW w:w="3116" w:type="dxa"/>
          </w:tcPr>
          <w:p w:rsidR="00A762BE" w:rsidRPr="0031500F" w:rsidRDefault="00A762BE" w:rsidP="00CD1128">
            <w:pPr>
              <w:jc w:val="both"/>
              <w:rPr>
                <w:b/>
                <w:sz w:val="20"/>
                <w:lang w:val="es-US"/>
              </w:rPr>
            </w:pPr>
            <w:r w:rsidRPr="0031500F">
              <w:rPr>
                <w:b/>
                <w:sz w:val="20"/>
                <w:lang w:val="es-US"/>
              </w:rPr>
              <w:t xml:space="preserve">Misión de la </w:t>
            </w:r>
            <w:r w:rsidR="00CD1128">
              <w:rPr>
                <w:b/>
                <w:sz w:val="20"/>
                <w:lang w:val="es-US"/>
              </w:rPr>
              <w:t>Universidad</w:t>
            </w:r>
          </w:p>
        </w:tc>
        <w:tc>
          <w:tcPr>
            <w:tcW w:w="3117" w:type="dxa"/>
          </w:tcPr>
          <w:p w:rsidR="00A762BE" w:rsidRPr="0031500F" w:rsidRDefault="00A762BE" w:rsidP="005179F8">
            <w:pPr>
              <w:jc w:val="both"/>
              <w:rPr>
                <w:b/>
                <w:sz w:val="20"/>
                <w:lang w:val="es-US"/>
              </w:rPr>
            </w:pPr>
            <w:r w:rsidRPr="0031500F">
              <w:rPr>
                <w:b/>
                <w:sz w:val="20"/>
                <w:lang w:val="es-US"/>
              </w:rPr>
              <w:t>Misión de la Facultad</w:t>
            </w:r>
          </w:p>
        </w:tc>
        <w:tc>
          <w:tcPr>
            <w:tcW w:w="3117" w:type="dxa"/>
          </w:tcPr>
          <w:p w:rsidR="00A762BE" w:rsidRPr="0031500F" w:rsidRDefault="00CD1128" w:rsidP="005179F8">
            <w:pPr>
              <w:jc w:val="both"/>
              <w:rPr>
                <w:b/>
                <w:sz w:val="20"/>
                <w:lang w:val="es-US"/>
              </w:rPr>
            </w:pPr>
            <w:r>
              <w:rPr>
                <w:b/>
                <w:sz w:val="20"/>
                <w:lang w:val="es-US"/>
              </w:rPr>
              <w:t>Misión del P</w:t>
            </w:r>
            <w:r w:rsidR="00A762BE" w:rsidRPr="0031500F">
              <w:rPr>
                <w:b/>
                <w:sz w:val="20"/>
                <w:lang w:val="es-US"/>
              </w:rPr>
              <w:t>rograma</w:t>
            </w:r>
          </w:p>
        </w:tc>
      </w:tr>
      <w:tr w:rsidR="00A762BE" w:rsidRPr="0040388C" w:rsidTr="00A762BE">
        <w:tc>
          <w:tcPr>
            <w:tcW w:w="3116" w:type="dxa"/>
          </w:tcPr>
          <w:p w:rsidR="00A762BE" w:rsidRPr="0031500F" w:rsidRDefault="005A03FB" w:rsidP="005179F8">
            <w:pPr>
              <w:jc w:val="both"/>
              <w:rPr>
                <w:sz w:val="20"/>
                <w:lang w:val="es-US"/>
              </w:rPr>
            </w:pPr>
            <w:r w:rsidRPr="0031500F">
              <w:rPr>
                <w:sz w:val="20"/>
                <w:lang w:val="es-US"/>
              </w:rPr>
              <w:t xml:space="preserve">1. </w:t>
            </w:r>
            <w:r w:rsidR="007A7D1F" w:rsidRPr="0031500F">
              <w:rPr>
                <w:sz w:val="20"/>
                <w:lang w:val="es-US"/>
              </w:rPr>
              <w:t xml:space="preserve">La </w:t>
            </w:r>
            <w:proofErr w:type="spellStart"/>
            <w:r w:rsidR="007A7D1F" w:rsidRPr="0031500F">
              <w:rPr>
                <w:sz w:val="20"/>
                <w:lang w:val="es-US"/>
              </w:rPr>
              <w:t>Pontiﬁcia</w:t>
            </w:r>
            <w:proofErr w:type="spellEnd"/>
            <w:r w:rsidR="007A7D1F" w:rsidRPr="0031500F">
              <w:rPr>
                <w:sz w:val="20"/>
                <w:lang w:val="es-US"/>
              </w:rPr>
              <w:t xml:space="preserve"> Universidad Javeriana es una institución católica de educación superior, fundada […]</w:t>
            </w:r>
          </w:p>
          <w:p w:rsidR="007A7D1F" w:rsidRPr="0031500F" w:rsidRDefault="005A03FB" w:rsidP="005179F8">
            <w:pPr>
              <w:jc w:val="both"/>
              <w:rPr>
                <w:sz w:val="20"/>
                <w:lang w:val="es-US"/>
              </w:rPr>
            </w:pPr>
            <w:r w:rsidRPr="0031500F">
              <w:rPr>
                <w:sz w:val="20"/>
                <w:lang w:val="es-US"/>
              </w:rPr>
              <w:t xml:space="preserve">2. </w:t>
            </w:r>
            <w:r w:rsidR="007A7D1F" w:rsidRPr="0031500F">
              <w:rPr>
                <w:sz w:val="20"/>
                <w:lang w:val="es-US"/>
              </w:rPr>
              <w:t>Ejerce la docencia, la investigación y el servicio con excelencia […]</w:t>
            </w:r>
          </w:p>
          <w:p w:rsidR="007A7D1F" w:rsidRPr="0031500F" w:rsidRDefault="005A03FB" w:rsidP="005179F8">
            <w:pPr>
              <w:jc w:val="both"/>
              <w:rPr>
                <w:sz w:val="20"/>
                <w:lang w:val="es-US"/>
              </w:rPr>
            </w:pPr>
            <w:r w:rsidRPr="0031500F">
              <w:rPr>
                <w:sz w:val="20"/>
                <w:lang w:val="es-US"/>
              </w:rPr>
              <w:t xml:space="preserve">3. </w:t>
            </w:r>
            <w:r w:rsidR="00733745">
              <w:rPr>
                <w:sz w:val="20"/>
                <w:lang w:val="es-US"/>
              </w:rPr>
              <w:t xml:space="preserve">[…] </w:t>
            </w:r>
            <w:r w:rsidR="007A7D1F" w:rsidRPr="0031500F">
              <w:rPr>
                <w:sz w:val="20"/>
                <w:lang w:val="es-US"/>
              </w:rPr>
              <w:t>con perspectiva global e interdisciplinar […]</w:t>
            </w:r>
          </w:p>
          <w:p w:rsidR="007A7D1F" w:rsidRPr="0031500F" w:rsidRDefault="005A03FB" w:rsidP="005179F8">
            <w:pPr>
              <w:jc w:val="both"/>
              <w:rPr>
                <w:sz w:val="20"/>
                <w:lang w:val="es-US"/>
              </w:rPr>
            </w:pPr>
            <w:r w:rsidRPr="0031500F">
              <w:rPr>
                <w:sz w:val="20"/>
                <w:lang w:val="es-US"/>
              </w:rPr>
              <w:t xml:space="preserve">4. </w:t>
            </w:r>
            <w:r w:rsidR="007A7D1F" w:rsidRPr="0031500F">
              <w:rPr>
                <w:sz w:val="20"/>
                <w:lang w:val="es-US"/>
              </w:rPr>
              <w:t>La formación integral de personas que sobresalgan […]</w:t>
            </w:r>
          </w:p>
          <w:p w:rsidR="007A7D1F" w:rsidRPr="0031500F" w:rsidRDefault="005A03FB" w:rsidP="007A7D1F">
            <w:pPr>
              <w:jc w:val="both"/>
              <w:rPr>
                <w:sz w:val="20"/>
                <w:lang w:val="es-US"/>
              </w:rPr>
            </w:pPr>
            <w:r w:rsidRPr="0031500F">
              <w:rPr>
                <w:sz w:val="20"/>
                <w:lang w:val="es-US"/>
              </w:rPr>
              <w:t xml:space="preserve">5. </w:t>
            </w:r>
            <w:r w:rsidR="007A7D1F" w:rsidRPr="0031500F">
              <w:rPr>
                <w:sz w:val="20"/>
                <w:lang w:val="es-US"/>
              </w:rPr>
              <w:t>La creación y el desarrollo de conocimiento y de cultura […]</w:t>
            </w:r>
          </w:p>
          <w:p w:rsidR="007A7D1F" w:rsidRPr="0031500F" w:rsidRDefault="005A03FB" w:rsidP="007A7D1F">
            <w:pPr>
              <w:jc w:val="both"/>
              <w:rPr>
                <w:sz w:val="20"/>
                <w:lang w:val="es-US"/>
              </w:rPr>
            </w:pPr>
            <w:r w:rsidRPr="0031500F">
              <w:rPr>
                <w:sz w:val="20"/>
                <w:lang w:val="es-US"/>
              </w:rPr>
              <w:t xml:space="preserve">6. </w:t>
            </w:r>
            <w:r w:rsidR="00733745">
              <w:rPr>
                <w:sz w:val="20"/>
                <w:lang w:val="es-US"/>
              </w:rPr>
              <w:t xml:space="preserve">[…] </w:t>
            </w:r>
            <w:r w:rsidR="007A7D1F" w:rsidRPr="0031500F">
              <w:rPr>
                <w:sz w:val="20"/>
                <w:lang w:val="es-US"/>
              </w:rPr>
              <w:t>para el logro de una sociedad justa, sostenible […]</w:t>
            </w:r>
          </w:p>
        </w:tc>
        <w:tc>
          <w:tcPr>
            <w:tcW w:w="3117" w:type="dxa"/>
          </w:tcPr>
          <w:p w:rsidR="00A762BE" w:rsidRDefault="00733745" w:rsidP="005179F8">
            <w:pPr>
              <w:jc w:val="both"/>
              <w:rPr>
                <w:sz w:val="20"/>
                <w:lang w:val="es-US"/>
              </w:rPr>
            </w:pPr>
            <w:r>
              <w:rPr>
                <w:sz w:val="20"/>
                <w:lang w:val="es-US"/>
              </w:rPr>
              <w:t>1. Nuestra misión como parte de la Javeriana-Cali […]</w:t>
            </w:r>
          </w:p>
          <w:p w:rsidR="00733745" w:rsidRDefault="00733745" w:rsidP="005179F8">
            <w:pPr>
              <w:jc w:val="both"/>
              <w:rPr>
                <w:sz w:val="20"/>
                <w:lang w:val="es-US"/>
              </w:rPr>
            </w:pPr>
            <w:r>
              <w:rPr>
                <w:sz w:val="20"/>
                <w:lang w:val="es-US"/>
              </w:rPr>
              <w:t>2. […] para el mejoramiento de la sociedad […]</w:t>
            </w:r>
          </w:p>
          <w:p w:rsidR="00733745" w:rsidRDefault="00733745" w:rsidP="005179F8">
            <w:pPr>
              <w:jc w:val="both"/>
              <w:rPr>
                <w:sz w:val="20"/>
                <w:lang w:val="es-US"/>
              </w:rPr>
            </w:pPr>
            <w:r>
              <w:rPr>
                <w:sz w:val="20"/>
                <w:lang w:val="es-US"/>
              </w:rPr>
              <w:t>3a. […] propiciamos un ambiente de búsqueda intelectual e investigación […]</w:t>
            </w:r>
          </w:p>
          <w:p w:rsidR="00733745" w:rsidRDefault="00733745" w:rsidP="005179F8">
            <w:pPr>
              <w:jc w:val="both"/>
              <w:rPr>
                <w:sz w:val="20"/>
                <w:lang w:val="es-US"/>
              </w:rPr>
            </w:pPr>
            <w:r>
              <w:rPr>
                <w:sz w:val="20"/>
                <w:lang w:val="es-US"/>
              </w:rPr>
              <w:t>3b. de excelencia académica […]</w:t>
            </w:r>
          </w:p>
          <w:p w:rsidR="00733745" w:rsidRDefault="00733745" w:rsidP="005179F8">
            <w:pPr>
              <w:jc w:val="both"/>
              <w:rPr>
                <w:sz w:val="20"/>
                <w:lang w:val="es-US"/>
              </w:rPr>
            </w:pPr>
            <w:r>
              <w:rPr>
                <w:sz w:val="20"/>
                <w:lang w:val="es-US"/>
              </w:rPr>
              <w:t>3c. de responsabilidad social […]</w:t>
            </w:r>
          </w:p>
          <w:p w:rsidR="00733745" w:rsidRDefault="00733745" w:rsidP="005179F8">
            <w:pPr>
              <w:jc w:val="both"/>
              <w:rPr>
                <w:sz w:val="20"/>
                <w:lang w:val="es-US"/>
              </w:rPr>
            </w:pPr>
            <w:r>
              <w:rPr>
                <w:sz w:val="20"/>
                <w:lang w:val="es-US"/>
              </w:rPr>
              <w:t>4 […] un ambiente […] en el cual nuestros estudiantes, miembros de facultad y personal desarrollan su potencial al máximo.</w:t>
            </w:r>
          </w:p>
          <w:p w:rsidR="00733745" w:rsidRDefault="00733745" w:rsidP="005179F8">
            <w:pPr>
              <w:jc w:val="both"/>
              <w:rPr>
                <w:sz w:val="20"/>
                <w:lang w:val="es-US"/>
              </w:rPr>
            </w:pPr>
            <w:r>
              <w:rPr>
                <w:sz w:val="20"/>
                <w:lang w:val="es-US"/>
              </w:rPr>
              <w:t>5a. […] educamos nuestros estudiantes para servir a la sociedad […]</w:t>
            </w:r>
          </w:p>
          <w:p w:rsidR="00733745" w:rsidRDefault="00733745" w:rsidP="005179F8">
            <w:pPr>
              <w:jc w:val="both"/>
              <w:rPr>
                <w:sz w:val="20"/>
                <w:lang w:val="es-US"/>
              </w:rPr>
            </w:pPr>
            <w:r>
              <w:rPr>
                <w:sz w:val="20"/>
                <w:lang w:val="es-US"/>
              </w:rPr>
              <w:t>5b. para destacarse como líderes […]</w:t>
            </w:r>
          </w:p>
          <w:p w:rsidR="00733745" w:rsidRDefault="00733745" w:rsidP="005179F8">
            <w:pPr>
              <w:jc w:val="both"/>
              <w:rPr>
                <w:sz w:val="20"/>
                <w:lang w:val="es-US"/>
              </w:rPr>
            </w:pPr>
            <w:r>
              <w:rPr>
                <w:sz w:val="20"/>
                <w:lang w:val="es-US"/>
              </w:rPr>
              <w:t>5c. para destacarse como profesionales competentes […]</w:t>
            </w:r>
          </w:p>
          <w:p w:rsidR="00733745" w:rsidRDefault="00733745" w:rsidP="005179F8">
            <w:pPr>
              <w:jc w:val="both"/>
              <w:rPr>
                <w:sz w:val="20"/>
                <w:lang w:val="es-US"/>
              </w:rPr>
            </w:pPr>
            <w:r>
              <w:rPr>
                <w:sz w:val="20"/>
                <w:lang w:val="es-US"/>
              </w:rPr>
              <w:t>5d. para destacarse como ciudadanos responsables […]</w:t>
            </w:r>
          </w:p>
          <w:p w:rsidR="00733745" w:rsidRPr="0031500F" w:rsidRDefault="00733745" w:rsidP="005179F8">
            <w:pPr>
              <w:jc w:val="both"/>
              <w:rPr>
                <w:sz w:val="20"/>
                <w:lang w:val="es-US"/>
              </w:rPr>
            </w:pPr>
            <w:r>
              <w:rPr>
                <w:sz w:val="20"/>
                <w:lang w:val="es-US"/>
              </w:rPr>
              <w:t xml:space="preserve">6. […] investigamos y prestamos servicios de alta calidad e importancia. </w:t>
            </w:r>
          </w:p>
        </w:tc>
        <w:tc>
          <w:tcPr>
            <w:tcW w:w="3117" w:type="dxa"/>
          </w:tcPr>
          <w:p w:rsidR="00A762BE" w:rsidRPr="0031500F" w:rsidRDefault="005A03FB" w:rsidP="005179F8">
            <w:pPr>
              <w:jc w:val="both"/>
              <w:rPr>
                <w:sz w:val="20"/>
                <w:lang w:val="es-US"/>
              </w:rPr>
            </w:pPr>
            <w:r w:rsidRPr="0031500F">
              <w:rPr>
                <w:sz w:val="20"/>
                <w:lang w:val="es-US"/>
              </w:rPr>
              <w:t>1. El programa de Ingeniería de Sistemas y Computación busca formar profesionales […]</w:t>
            </w:r>
          </w:p>
          <w:p w:rsidR="005A03FB" w:rsidRPr="0031500F" w:rsidRDefault="005A03FB" w:rsidP="005A03FB">
            <w:pPr>
              <w:jc w:val="both"/>
              <w:rPr>
                <w:sz w:val="20"/>
                <w:lang w:val="es-US"/>
              </w:rPr>
            </w:pPr>
            <w:r w:rsidRPr="0031500F">
              <w:rPr>
                <w:sz w:val="20"/>
                <w:lang w:val="es-US"/>
              </w:rPr>
              <w:t>2. para que contribuyan a la sociedad […]</w:t>
            </w:r>
          </w:p>
          <w:p w:rsidR="005A03FB" w:rsidRPr="0031500F" w:rsidRDefault="005A03FB" w:rsidP="005A03FB">
            <w:pPr>
              <w:jc w:val="both"/>
              <w:rPr>
                <w:sz w:val="20"/>
                <w:lang w:val="es-US"/>
              </w:rPr>
            </w:pPr>
            <w:r w:rsidRPr="0031500F">
              <w:rPr>
                <w:sz w:val="20"/>
                <w:lang w:val="es-US"/>
              </w:rPr>
              <w:t>3. para el desarrollo de proyectos en ciencia, ingeniería y la industria.</w:t>
            </w:r>
          </w:p>
          <w:p w:rsidR="005A03FB" w:rsidRPr="0031500F" w:rsidRDefault="005A03FB" w:rsidP="005A03FB">
            <w:pPr>
              <w:jc w:val="both"/>
              <w:rPr>
                <w:sz w:val="20"/>
                <w:lang w:val="es-US"/>
              </w:rPr>
            </w:pPr>
            <w:r w:rsidRPr="0031500F">
              <w:rPr>
                <w:sz w:val="20"/>
                <w:lang w:val="es-US"/>
              </w:rPr>
              <w:t>4. Para ello, propiciamos un entorno de excelencia académica […]</w:t>
            </w:r>
          </w:p>
          <w:p w:rsidR="005A03FB" w:rsidRPr="0031500F" w:rsidRDefault="005A03FB" w:rsidP="005A03FB">
            <w:pPr>
              <w:jc w:val="both"/>
              <w:rPr>
                <w:sz w:val="20"/>
                <w:lang w:val="es-US"/>
              </w:rPr>
            </w:pPr>
            <w:r w:rsidRPr="0031500F">
              <w:rPr>
                <w:sz w:val="20"/>
                <w:lang w:val="es-US"/>
              </w:rPr>
              <w:t>5a. Como resultado, educamos a nuestros estudiantes para que sean profesionales competentes […]</w:t>
            </w:r>
          </w:p>
          <w:p w:rsidR="005A03FB" w:rsidRPr="0031500F" w:rsidRDefault="005A03FB" w:rsidP="005A03FB">
            <w:pPr>
              <w:jc w:val="both"/>
              <w:rPr>
                <w:sz w:val="20"/>
                <w:lang w:val="es-US"/>
              </w:rPr>
            </w:pPr>
            <w:r w:rsidRPr="0031500F">
              <w:rPr>
                <w:sz w:val="20"/>
                <w:lang w:val="es-US"/>
              </w:rPr>
              <w:t>5b. con un claro sentido ético […]</w:t>
            </w:r>
          </w:p>
          <w:p w:rsidR="005A03FB" w:rsidRPr="0031500F" w:rsidRDefault="005A03FB" w:rsidP="005A03FB">
            <w:pPr>
              <w:jc w:val="both"/>
              <w:rPr>
                <w:sz w:val="20"/>
                <w:lang w:val="es-US"/>
              </w:rPr>
            </w:pPr>
            <w:r w:rsidRPr="0031500F">
              <w:rPr>
                <w:sz w:val="20"/>
                <w:lang w:val="es-US"/>
              </w:rPr>
              <w:t>5c. comprometidos con la búsqueda de conocimiento a lo largo de sus vidas […]</w:t>
            </w:r>
          </w:p>
          <w:p w:rsidR="005A03FB" w:rsidRPr="0031500F" w:rsidRDefault="005A03FB" w:rsidP="005A03FB">
            <w:pPr>
              <w:jc w:val="both"/>
              <w:rPr>
                <w:sz w:val="20"/>
                <w:lang w:val="es-US"/>
              </w:rPr>
            </w:pPr>
            <w:r w:rsidRPr="0031500F">
              <w:rPr>
                <w:sz w:val="20"/>
                <w:lang w:val="es-US"/>
              </w:rPr>
              <w:t>5d. comprometidos con la búsqueda de conocimiento a lo largo de sus vidas y con el mejoramiento de la calidad de la industria de software en Colombia.</w:t>
            </w:r>
          </w:p>
        </w:tc>
      </w:tr>
    </w:tbl>
    <w:p w:rsidR="005B1550" w:rsidRDefault="005B1550" w:rsidP="005179F8">
      <w:pPr>
        <w:jc w:val="both"/>
        <w:rPr>
          <w:lang w:val="es-US"/>
        </w:rPr>
      </w:pPr>
    </w:p>
    <w:p w:rsidR="005B1550" w:rsidRDefault="005B1550" w:rsidP="005B1550">
      <w:pPr>
        <w:jc w:val="center"/>
        <w:rPr>
          <w:lang w:val="es-US"/>
        </w:rPr>
      </w:pPr>
      <w:r>
        <w:rPr>
          <w:lang w:val="es-US"/>
        </w:rPr>
        <w:t xml:space="preserve">Tabla 5. Consistencia del programa con la misión de la institución. </w:t>
      </w:r>
    </w:p>
    <w:tbl>
      <w:tblPr>
        <w:tblStyle w:val="Tablaconcuadrcula"/>
        <w:tblW w:w="0" w:type="auto"/>
        <w:tblLook w:val="04A0" w:firstRow="1" w:lastRow="0" w:firstColumn="1" w:lastColumn="0" w:noHBand="0" w:noVBand="1"/>
      </w:tblPr>
      <w:tblGrid>
        <w:gridCol w:w="2549"/>
        <w:gridCol w:w="2267"/>
        <w:gridCol w:w="2267"/>
        <w:gridCol w:w="2267"/>
      </w:tblGrid>
      <w:tr w:rsidR="006D48E2" w:rsidRPr="006D48E2" w:rsidTr="006D48E2">
        <w:tc>
          <w:tcPr>
            <w:tcW w:w="2549" w:type="dxa"/>
          </w:tcPr>
          <w:p w:rsidR="006D48E2" w:rsidRPr="006D48E2" w:rsidRDefault="006D48E2" w:rsidP="005B1550">
            <w:pPr>
              <w:jc w:val="center"/>
              <w:rPr>
                <w:sz w:val="20"/>
                <w:lang w:val="es-US"/>
              </w:rPr>
            </w:pPr>
            <w:r w:rsidRPr="006D48E2">
              <w:rPr>
                <w:sz w:val="20"/>
                <w:lang w:val="es-US"/>
              </w:rPr>
              <w:t>Objetivo educacional (Sección 2.2)</w:t>
            </w:r>
          </w:p>
        </w:tc>
        <w:tc>
          <w:tcPr>
            <w:tcW w:w="2267" w:type="dxa"/>
          </w:tcPr>
          <w:p w:rsidR="006D48E2" w:rsidRPr="006D48E2" w:rsidRDefault="006D48E2" w:rsidP="005B1550">
            <w:pPr>
              <w:jc w:val="center"/>
              <w:rPr>
                <w:sz w:val="20"/>
                <w:lang w:val="es-US"/>
              </w:rPr>
            </w:pPr>
            <w:r>
              <w:rPr>
                <w:sz w:val="20"/>
                <w:lang w:val="es-US"/>
              </w:rPr>
              <w:t>Misión de la Universidad</w:t>
            </w:r>
            <w:r w:rsidR="005C2726">
              <w:rPr>
                <w:sz w:val="20"/>
                <w:lang w:val="es-US"/>
              </w:rPr>
              <w:t xml:space="preserve"> (Tabla 4)</w:t>
            </w:r>
          </w:p>
        </w:tc>
        <w:tc>
          <w:tcPr>
            <w:tcW w:w="2267" w:type="dxa"/>
          </w:tcPr>
          <w:p w:rsidR="006D48E2" w:rsidRDefault="006D48E2" w:rsidP="005B1550">
            <w:pPr>
              <w:jc w:val="center"/>
              <w:rPr>
                <w:sz w:val="20"/>
                <w:lang w:val="es-US"/>
              </w:rPr>
            </w:pPr>
            <w:r>
              <w:rPr>
                <w:sz w:val="20"/>
                <w:lang w:val="es-US"/>
              </w:rPr>
              <w:t>Misión de la Facultad</w:t>
            </w:r>
          </w:p>
          <w:p w:rsidR="005C2726" w:rsidRPr="006D48E2" w:rsidRDefault="005C2726" w:rsidP="005B1550">
            <w:pPr>
              <w:jc w:val="center"/>
              <w:rPr>
                <w:sz w:val="20"/>
                <w:lang w:val="es-US"/>
              </w:rPr>
            </w:pPr>
            <w:r>
              <w:rPr>
                <w:sz w:val="20"/>
                <w:lang w:val="es-US"/>
              </w:rPr>
              <w:t>(Tabla 4)</w:t>
            </w:r>
          </w:p>
        </w:tc>
        <w:tc>
          <w:tcPr>
            <w:tcW w:w="2267" w:type="dxa"/>
          </w:tcPr>
          <w:p w:rsidR="006D48E2" w:rsidRDefault="006D48E2" w:rsidP="005B1550">
            <w:pPr>
              <w:jc w:val="center"/>
              <w:rPr>
                <w:sz w:val="20"/>
                <w:lang w:val="es-US"/>
              </w:rPr>
            </w:pPr>
            <w:r>
              <w:rPr>
                <w:sz w:val="20"/>
                <w:lang w:val="es-US"/>
              </w:rPr>
              <w:t>Misión del Programa</w:t>
            </w:r>
          </w:p>
          <w:p w:rsidR="005C2726" w:rsidRPr="006D48E2" w:rsidRDefault="005C2726" w:rsidP="005B1550">
            <w:pPr>
              <w:jc w:val="center"/>
              <w:rPr>
                <w:sz w:val="20"/>
                <w:lang w:val="es-US"/>
              </w:rPr>
            </w:pPr>
            <w:r>
              <w:rPr>
                <w:sz w:val="20"/>
                <w:lang w:val="es-US"/>
              </w:rPr>
              <w:t>(Tabla 4)</w:t>
            </w:r>
          </w:p>
        </w:tc>
      </w:tr>
      <w:tr w:rsidR="006D48E2" w:rsidRPr="006D48E2" w:rsidTr="006D48E2">
        <w:tc>
          <w:tcPr>
            <w:tcW w:w="2549" w:type="dxa"/>
          </w:tcPr>
          <w:p w:rsidR="006D48E2" w:rsidRPr="006D48E2" w:rsidRDefault="006D48E2" w:rsidP="005B1550">
            <w:pPr>
              <w:jc w:val="center"/>
              <w:rPr>
                <w:sz w:val="20"/>
                <w:lang w:val="es-US"/>
              </w:rPr>
            </w:pPr>
            <w:r>
              <w:rPr>
                <w:sz w:val="20"/>
                <w:lang w:val="es-US"/>
              </w:rPr>
              <w:t>1</w:t>
            </w:r>
          </w:p>
        </w:tc>
        <w:tc>
          <w:tcPr>
            <w:tcW w:w="2267" w:type="dxa"/>
          </w:tcPr>
          <w:p w:rsidR="006D48E2" w:rsidRPr="006D48E2" w:rsidRDefault="005C2726" w:rsidP="005B1550">
            <w:pPr>
              <w:jc w:val="center"/>
              <w:rPr>
                <w:sz w:val="20"/>
                <w:lang w:val="es-US"/>
              </w:rPr>
            </w:pPr>
            <w:r>
              <w:rPr>
                <w:sz w:val="20"/>
                <w:lang w:val="es-US"/>
              </w:rPr>
              <w:t>2, 4, 5</w:t>
            </w:r>
          </w:p>
        </w:tc>
        <w:tc>
          <w:tcPr>
            <w:tcW w:w="2267" w:type="dxa"/>
          </w:tcPr>
          <w:p w:rsidR="006D48E2" w:rsidRPr="006D48E2" w:rsidRDefault="005C2726" w:rsidP="005B1550">
            <w:pPr>
              <w:jc w:val="center"/>
              <w:rPr>
                <w:sz w:val="20"/>
                <w:lang w:val="es-US"/>
              </w:rPr>
            </w:pPr>
            <w:r w:rsidRPr="005C2726">
              <w:rPr>
                <w:sz w:val="20"/>
                <w:lang w:val="es-US"/>
              </w:rPr>
              <w:t>1, 2, 5a, 5c, 6</w:t>
            </w:r>
          </w:p>
        </w:tc>
        <w:tc>
          <w:tcPr>
            <w:tcW w:w="2267" w:type="dxa"/>
          </w:tcPr>
          <w:p w:rsidR="006D48E2" w:rsidRPr="006D48E2" w:rsidRDefault="005C2726" w:rsidP="005B1550">
            <w:pPr>
              <w:jc w:val="center"/>
              <w:rPr>
                <w:sz w:val="20"/>
                <w:lang w:val="es-US"/>
              </w:rPr>
            </w:pPr>
            <w:r w:rsidRPr="005C2726">
              <w:rPr>
                <w:sz w:val="20"/>
                <w:lang w:val="es-US"/>
              </w:rPr>
              <w:t>1,2,3,4</w:t>
            </w:r>
          </w:p>
        </w:tc>
      </w:tr>
      <w:tr w:rsidR="006D48E2" w:rsidRPr="006D48E2" w:rsidTr="006D48E2">
        <w:tc>
          <w:tcPr>
            <w:tcW w:w="2549" w:type="dxa"/>
          </w:tcPr>
          <w:p w:rsidR="006D48E2" w:rsidRPr="006D48E2" w:rsidRDefault="006D48E2" w:rsidP="005B1550">
            <w:pPr>
              <w:jc w:val="center"/>
              <w:rPr>
                <w:sz w:val="20"/>
                <w:lang w:val="es-US"/>
              </w:rPr>
            </w:pPr>
            <w:r>
              <w:rPr>
                <w:sz w:val="20"/>
                <w:lang w:val="es-US"/>
              </w:rPr>
              <w:t>2</w:t>
            </w:r>
          </w:p>
        </w:tc>
        <w:tc>
          <w:tcPr>
            <w:tcW w:w="2267" w:type="dxa"/>
          </w:tcPr>
          <w:p w:rsidR="006D48E2" w:rsidRPr="006D48E2" w:rsidRDefault="005C2726" w:rsidP="005B1550">
            <w:pPr>
              <w:jc w:val="center"/>
              <w:rPr>
                <w:sz w:val="20"/>
                <w:lang w:val="es-US"/>
              </w:rPr>
            </w:pPr>
            <w:r>
              <w:rPr>
                <w:sz w:val="20"/>
                <w:lang w:val="es-US"/>
              </w:rPr>
              <w:t>2, 3, 4, 5</w:t>
            </w:r>
          </w:p>
        </w:tc>
        <w:tc>
          <w:tcPr>
            <w:tcW w:w="2267" w:type="dxa"/>
          </w:tcPr>
          <w:p w:rsidR="006D48E2" w:rsidRPr="006D48E2" w:rsidRDefault="005C2726" w:rsidP="005B1550">
            <w:pPr>
              <w:jc w:val="center"/>
              <w:rPr>
                <w:sz w:val="20"/>
                <w:lang w:val="es-US"/>
              </w:rPr>
            </w:pPr>
            <w:r w:rsidRPr="005C2726">
              <w:rPr>
                <w:sz w:val="20"/>
                <w:lang w:val="es-US"/>
              </w:rPr>
              <w:t>1, 2, 3a, 3b, 4, 5a, 5c</w:t>
            </w:r>
          </w:p>
        </w:tc>
        <w:tc>
          <w:tcPr>
            <w:tcW w:w="2267" w:type="dxa"/>
          </w:tcPr>
          <w:p w:rsidR="006D48E2" w:rsidRPr="006D48E2" w:rsidRDefault="005C2726" w:rsidP="005B1550">
            <w:pPr>
              <w:jc w:val="center"/>
              <w:rPr>
                <w:sz w:val="20"/>
                <w:lang w:val="es-US"/>
              </w:rPr>
            </w:pPr>
            <w:r w:rsidRPr="005C2726">
              <w:rPr>
                <w:sz w:val="20"/>
                <w:lang w:val="es-US"/>
              </w:rPr>
              <w:t>1,2,3,4</w:t>
            </w:r>
          </w:p>
        </w:tc>
      </w:tr>
      <w:tr w:rsidR="006D48E2" w:rsidRPr="006D48E2" w:rsidTr="006D48E2">
        <w:tc>
          <w:tcPr>
            <w:tcW w:w="2549" w:type="dxa"/>
          </w:tcPr>
          <w:p w:rsidR="006D48E2" w:rsidRPr="006D48E2" w:rsidRDefault="006D48E2" w:rsidP="005B1550">
            <w:pPr>
              <w:jc w:val="center"/>
              <w:rPr>
                <w:sz w:val="20"/>
                <w:lang w:val="es-US"/>
              </w:rPr>
            </w:pPr>
            <w:r>
              <w:rPr>
                <w:sz w:val="20"/>
                <w:lang w:val="es-US"/>
              </w:rPr>
              <w:t>3</w:t>
            </w:r>
          </w:p>
        </w:tc>
        <w:tc>
          <w:tcPr>
            <w:tcW w:w="2267" w:type="dxa"/>
          </w:tcPr>
          <w:p w:rsidR="006D48E2" w:rsidRPr="006D48E2" w:rsidRDefault="005C2726" w:rsidP="005B1550">
            <w:pPr>
              <w:jc w:val="center"/>
              <w:rPr>
                <w:sz w:val="20"/>
                <w:lang w:val="es-US"/>
              </w:rPr>
            </w:pPr>
            <w:r w:rsidRPr="005C2726">
              <w:rPr>
                <w:sz w:val="20"/>
                <w:lang w:val="es-US"/>
              </w:rPr>
              <w:t>1,2,3,4,5,6</w:t>
            </w:r>
          </w:p>
        </w:tc>
        <w:tc>
          <w:tcPr>
            <w:tcW w:w="2267" w:type="dxa"/>
          </w:tcPr>
          <w:p w:rsidR="006D48E2" w:rsidRPr="006D48E2" w:rsidRDefault="005C2726" w:rsidP="005B1550">
            <w:pPr>
              <w:jc w:val="center"/>
              <w:rPr>
                <w:sz w:val="20"/>
                <w:lang w:val="es-US"/>
              </w:rPr>
            </w:pPr>
            <w:r w:rsidRPr="005C2726">
              <w:rPr>
                <w:sz w:val="20"/>
                <w:lang w:val="es-US"/>
              </w:rPr>
              <w:t>2, 3b, 4, 5a, 5b, 5c</w:t>
            </w:r>
          </w:p>
        </w:tc>
        <w:tc>
          <w:tcPr>
            <w:tcW w:w="2267" w:type="dxa"/>
          </w:tcPr>
          <w:p w:rsidR="006D48E2" w:rsidRPr="006D48E2" w:rsidRDefault="005C2726" w:rsidP="005B1550">
            <w:pPr>
              <w:jc w:val="center"/>
              <w:rPr>
                <w:sz w:val="20"/>
                <w:lang w:val="es-US"/>
              </w:rPr>
            </w:pPr>
            <w:r w:rsidRPr="005C2726">
              <w:rPr>
                <w:sz w:val="20"/>
                <w:lang w:val="es-US"/>
              </w:rPr>
              <w:t>2,3,4,5a,5d</w:t>
            </w:r>
          </w:p>
        </w:tc>
      </w:tr>
      <w:tr w:rsidR="006D48E2" w:rsidRPr="006D48E2" w:rsidTr="006D48E2">
        <w:tc>
          <w:tcPr>
            <w:tcW w:w="2549" w:type="dxa"/>
          </w:tcPr>
          <w:p w:rsidR="006D48E2" w:rsidRPr="006D48E2" w:rsidRDefault="006D48E2" w:rsidP="005B1550">
            <w:pPr>
              <w:jc w:val="center"/>
              <w:rPr>
                <w:sz w:val="20"/>
                <w:lang w:val="es-US"/>
              </w:rPr>
            </w:pPr>
            <w:r>
              <w:rPr>
                <w:sz w:val="20"/>
                <w:lang w:val="es-US"/>
              </w:rPr>
              <w:t>4</w:t>
            </w:r>
          </w:p>
        </w:tc>
        <w:tc>
          <w:tcPr>
            <w:tcW w:w="2267" w:type="dxa"/>
          </w:tcPr>
          <w:p w:rsidR="006D48E2" w:rsidRPr="006D48E2" w:rsidRDefault="005C2726" w:rsidP="005B1550">
            <w:pPr>
              <w:jc w:val="center"/>
              <w:rPr>
                <w:sz w:val="20"/>
                <w:lang w:val="es-US"/>
              </w:rPr>
            </w:pPr>
            <w:r w:rsidRPr="005C2726">
              <w:rPr>
                <w:sz w:val="20"/>
                <w:lang w:val="es-US"/>
              </w:rPr>
              <w:t>1,2,3,4,5,6</w:t>
            </w:r>
          </w:p>
        </w:tc>
        <w:tc>
          <w:tcPr>
            <w:tcW w:w="2267" w:type="dxa"/>
          </w:tcPr>
          <w:p w:rsidR="006D48E2" w:rsidRPr="006D48E2" w:rsidRDefault="005C2726" w:rsidP="005B1550">
            <w:pPr>
              <w:jc w:val="center"/>
              <w:rPr>
                <w:sz w:val="20"/>
                <w:lang w:val="es-US"/>
              </w:rPr>
            </w:pPr>
            <w:r w:rsidRPr="005C2726">
              <w:rPr>
                <w:sz w:val="20"/>
                <w:lang w:val="es-US"/>
              </w:rPr>
              <w:t>2, 3b, 3c, 5c, 5d</w:t>
            </w:r>
          </w:p>
        </w:tc>
        <w:tc>
          <w:tcPr>
            <w:tcW w:w="2267" w:type="dxa"/>
          </w:tcPr>
          <w:p w:rsidR="006D48E2" w:rsidRPr="006D48E2" w:rsidRDefault="005C2726" w:rsidP="005B1550">
            <w:pPr>
              <w:jc w:val="center"/>
              <w:rPr>
                <w:sz w:val="20"/>
                <w:lang w:val="es-US"/>
              </w:rPr>
            </w:pPr>
            <w:r w:rsidRPr="005C2726">
              <w:rPr>
                <w:sz w:val="20"/>
                <w:lang w:val="es-US"/>
              </w:rPr>
              <w:t>1,3,4,5a,5b</w:t>
            </w:r>
          </w:p>
        </w:tc>
      </w:tr>
      <w:tr w:rsidR="006D48E2" w:rsidRPr="006D48E2" w:rsidTr="006D48E2">
        <w:tc>
          <w:tcPr>
            <w:tcW w:w="2549" w:type="dxa"/>
          </w:tcPr>
          <w:p w:rsidR="006D48E2" w:rsidRPr="006D48E2" w:rsidRDefault="006D48E2" w:rsidP="005B1550">
            <w:pPr>
              <w:jc w:val="center"/>
              <w:rPr>
                <w:sz w:val="20"/>
                <w:lang w:val="es-US"/>
              </w:rPr>
            </w:pPr>
            <w:r>
              <w:rPr>
                <w:sz w:val="20"/>
                <w:lang w:val="es-US"/>
              </w:rPr>
              <w:t>5</w:t>
            </w:r>
          </w:p>
        </w:tc>
        <w:tc>
          <w:tcPr>
            <w:tcW w:w="2267" w:type="dxa"/>
          </w:tcPr>
          <w:p w:rsidR="006D48E2" w:rsidRPr="006D48E2" w:rsidRDefault="005C2726" w:rsidP="005B1550">
            <w:pPr>
              <w:jc w:val="center"/>
              <w:rPr>
                <w:sz w:val="20"/>
                <w:lang w:val="es-US"/>
              </w:rPr>
            </w:pPr>
            <w:r>
              <w:rPr>
                <w:sz w:val="20"/>
                <w:lang w:val="es-US"/>
              </w:rPr>
              <w:t>1, 2, 6</w:t>
            </w:r>
          </w:p>
        </w:tc>
        <w:tc>
          <w:tcPr>
            <w:tcW w:w="2267" w:type="dxa"/>
          </w:tcPr>
          <w:p w:rsidR="006D48E2" w:rsidRPr="006D48E2" w:rsidRDefault="005C2726" w:rsidP="005B1550">
            <w:pPr>
              <w:jc w:val="center"/>
              <w:rPr>
                <w:sz w:val="20"/>
                <w:lang w:val="es-US"/>
              </w:rPr>
            </w:pPr>
            <w:r w:rsidRPr="005C2726">
              <w:rPr>
                <w:sz w:val="20"/>
                <w:lang w:val="es-US"/>
              </w:rPr>
              <w:t>2, 3a, 4, 6</w:t>
            </w:r>
          </w:p>
        </w:tc>
        <w:tc>
          <w:tcPr>
            <w:tcW w:w="2267" w:type="dxa"/>
          </w:tcPr>
          <w:p w:rsidR="006D48E2" w:rsidRPr="006D48E2" w:rsidRDefault="007E55C8" w:rsidP="005B1550">
            <w:pPr>
              <w:jc w:val="center"/>
              <w:rPr>
                <w:sz w:val="20"/>
                <w:lang w:val="es-US"/>
              </w:rPr>
            </w:pPr>
            <w:r w:rsidRPr="007E55C8">
              <w:rPr>
                <w:sz w:val="20"/>
                <w:lang w:val="es-US"/>
              </w:rPr>
              <w:t>1,4,5c</w:t>
            </w:r>
          </w:p>
        </w:tc>
      </w:tr>
    </w:tbl>
    <w:p w:rsidR="005B1550" w:rsidRDefault="005B1550" w:rsidP="005B1550">
      <w:pPr>
        <w:jc w:val="center"/>
        <w:rPr>
          <w:lang w:val="es-US"/>
        </w:rPr>
      </w:pPr>
    </w:p>
    <w:p w:rsidR="005B1550" w:rsidRPr="001367C4" w:rsidRDefault="00AE2E42" w:rsidP="001367C4">
      <w:pPr>
        <w:rPr>
          <w:lang w:val="es-US"/>
        </w:rPr>
      </w:pPr>
      <w:r>
        <w:rPr>
          <w:lang w:val="es-US"/>
        </w:rPr>
        <w:br w:type="page"/>
      </w:r>
    </w:p>
    <w:p w:rsidR="002E5B28" w:rsidRPr="00947A15" w:rsidRDefault="001367C4" w:rsidP="00947A15">
      <w:pPr>
        <w:pStyle w:val="Prrafodelista"/>
        <w:numPr>
          <w:ilvl w:val="1"/>
          <w:numId w:val="1"/>
        </w:numPr>
        <w:rPr>
          <w:b/>
          <w:lang w:val="es-US"/>
        </w:rPr>
      </w:pPr>
      <w:r w:rsidRPr="00947A15">
        <w:rPr>
          <w:b/>
          <w:lang w:val="es-US"/>
        </w:rPr>
        <w:lastRenderedPageBreak/>
        <w:t>Distribución de los créditos</w:t>
      </w:r>
    </w:p>
    <w:p w:rsidR="00AD3F51" w:rsidRDefault="00C10E05" w:rsidP="00AD3F51">
      <w:pPr>
        <w:jc w:val="both"/>
        <w:rPr>
          <w:lang w:val="es-US"/>
        </w:rPr>
      </w:pPr>
      <w:r>
        <w:rPr>
          <w:lang w:val="es-US"/>
        </w:rPr>
        <w:t xml:space="preserve">La tabla 6 presenta el resumen y </w:t>
      </w:r>
      <w:r w:rsidR="00AD3F51">
        <w:rPr>
          <w:lang w:val="es-US"/>
        </w:rPr>
        <w:t xml:space="preserve">la distribución de créditos del plan 2011-1 y el plan 2017-1. </w:t>
      </w:r>
      <w:r w:rsidR="004B7F8F">
        <w:rPr>
          <w:lang w:val="es-US"/>
        </w:rPr>
        <w:t>S</w:t>
      </w:r>
      <w:r w:rsidR="00AD3F51">
        <w:rPr>
          <w:lang w:val="es-US"/>
        </w:rPr>
        <w:t xml:space="preserve">e muestra cómo se acerca la distribución de porcentaje de créditos del plan a los lineamientos de la Pontificia Universidad Javeriana de Cali. Cabe anotar que la re-organización de los créditos del núcleo de formación fundamental requirió mucho esfuerzo para cumplir con los temas propuestos en el </w:t>
      </w:r>
      <w:proofErr w:type="spellStart"/>
      <w:r w:rsidR="00AD3F51" w:rsidRPr="00AD3F51">
        <w:rPr>
          <w:b/>
          <w:i/>
          <w:lang w:val="es-US"/>
        </w:rPr>
        <w:t>Tier</w:t>
      </w:r>
      <w:proofErr w:type="spellEnd"/>
      <w:r w:rsidR="00AD3F51" w:rsidRPr="00AD3F51">
        <w:rPr>
          <w:b/>
          <w:i/>
          <w:lang w:val="es-US"/>
        </w:rPr>
        <w:t xml:space="preserve"> 1</w:t>
      </w:r>
      <w:r w:rsidR="00AD3F51">
        <w:rPr>
          <w:lang w:val="es-US"/>
        </w:rPr>
        <w:t xml:space="preserve"> y </w:t>
      </w:r>
      <w:proofErr w:type="spellStart"/>
      <w:r w:rsidR="00AD3F51" w:rsidRPr="00AD3F51">
        <w:rPr>
          <w:b/>
          <w:i/>
          <w:lang w:val="es-US"/>
        </w:rPr>
        <w:t>Tier</w:t>
      </w:r>
      <w:proofErr w:type="spellEnd"/>
      <w:r w:rsidR="00AD3F51" w:rsidRPr="00AD3F51">
        <w:rPr>
          <w:b/>
          <w:i/>
          <w:lang w:val="es-US"/>
        </w:rPr>
        <w:t xml:space="preserve"> 2</w:t>
      </w:r>
      <w:r w:rsidR="00947A15">
        <w:rPr>
          <w:b/>
          <w:i/>
          <w:lang w:val="es-US"/>
        </w:rPr>
        <w:t xml:space="preserve"> </w:t>
      </w:r>
      <w:r w:rsidR="00AD3F51">
        <w:rPr>
          <w:lang w:val="es-US"/>
        </w:rPr>
        <w:t xml:space="preserve">del documento de la ACM/IEEE [2], tal como se enunció en la sección 1. </w:t>
      </w:r>
      <w:r w:rsidR="008A4350">
        <w:rPr>
          <w:lang w:val="es-US"/>
        </w:rPr>
        <w:t>Además</w:t>
      </w:r>
      <w:r>
        <w:rPr>
          <w:lang w:val="es-US"/>
        </w:rPr>
        <w:t xml:space="preserve">, </w:t>
      </w:r>
      <w:r w:rsidR="00AD3F51">
        <w:rPr>
          <w:lang w:val="es-US"/>
        </w:rPr>
        <w:t>se lo</w:t>
      </w:r>
      <w:r>
        <w:rPr>
          <w:lang w:val="es-US"/>
        </w:rPr>
        <w:t>gró</w:t>
      </w:r>
      <w:r w:rsidR="00AD3F51">
        <w:rPr>
          <w:lang w:val="es-US"/>
        </w:rPr>
        <w:t xml:space="preserve"> una mejora en cuanto al número de créditos dedicados a electivas.</w:t>
      </w:r>
    </w:p>
    <w:p w:rsidR="00BF06A2" w:rsidRPr="000A0FFE" w:rsidRDefault="00BF06A2" w:rsidP="000A0FFE">
      <w:pPr>
        <w:pStyle w:val="Prrafodelista"/>
        <w:numPr>
          <w:ilvl w:val="2"/>
          <w:numId w:val="1"/>
        </w:numPr>
        <w:jc w:val="both"/>
        <w:rPr>
          <w:b/>
          <w:lang w:val="es-US"/>
        </w:rPr>
      </w:pPr>
      <w:r w:rsidRPr="000A0FFE">
        <w:rPr>
          <w:b/>
          <w:lang w:val="es-US"/>
        </w:rPr>
        <w:t xml:space="preserve">Uso de los créditos de inglés y garantía en su </w:t>
      </w:r>
      <w:r w:rsidR="00A334B4" w:rsidRPr="000A0FFE">
        <w:rPr>
          <w:b/>
          <w:lang w:val="es-US"/>
        </w:rPr>
        <w:t>suficiencia</w:t>
      </w:r>
    </w:p>
    <w:p w:rsidR="008C2BAE" w:rsidRPr="00796D1B" w:rsidRDefault="00BF06A2" w:rsidP="00AD3F51">
      <w:pPr>
        <w:jc w:val="both"/>
        <w:rPr>
          <w:lang w:val="es-US"/>
        </w:rPr>
      </w:pPr>
      <w:r>
        <w:rPr>
          <w:lang w:val="es-US"/>
        </w:rPr>
        <w:t xml:space="preserve">De acuerdo a lo establecido (ver tabla 1) en las reuniones del Comité de Carrera </w:t>
      </w:r>
      <w:r w:rsidRPr="00796D1B">
        <w:rPr>
          <w:lang w:val="es-US"/>
        </w:rPr>
        <w:t xml:space="preserve">20141205, 20150302, </w:t>
      </w:r>
      <w:r w:rsidR="00133B2E" w:rsidRPr="00796D1B">
        <w:rPr>
          <w:lang w:val="es-US"/>
        </w:rPr>
        <w:t>20160208 y al estudio del syllabus en todos los comités, se d</w:t>
      </w:r>
      <w:r w:rsidR="008C2BAE" w:rsidRPr="00796D1B">
        <w:rPr>
          <w:lang w:val="es-US"/>
        </w:rPr>
        <w:t>ecidió utilizar los créditos de inglés de la siguiente manera:</w:t>
      </w:r>
    </w:p>
    <w:p w:rsidR="008C2BAE" w:rsidRPr="00796D1B" w:rsidRDefault="00E7762B" w:rsidP="00796D1B">
      <w:pPr>
        <w:pStyle w:val="Prrafodelista"/>
        <w:numPr>
          <w:ilvl w:val="0"/>
          <w:numId w:val="14"/>
        </w:numPr>
        <w:jc w:val="both"/>
        <w:rPr>
          <w:lang w:val="es-US"/>
        </w:rPr>
      </w:pPr>
      <w:r w:rsidRPr="00796D1B">
        <w:rPr>
          <w:lang w:val="es-US"/>
        </w:rPr>
        <w:t>Se creó</w:t>
      </w:r>
      <w:r w:rsidR="008C2BAE" w:rsidRPr="00796D1B">
        <w:rPr>
          <w:lang w:val="es-US"/>
        </w:rPr>
        <w:t xml:space="preserve"> una materia de </w:t>
      </w:r>
      <w:r w:rsidR="00E86D29">
        <w:rPr>
          <w:lang w:val="es-US"/>
        </w:rPr>
        <w:t>Proyecto Soci</w:t>
      </w:r>
      <w:r w:rsidR="008C2BAE" w:rsidRPr="00796D1B">
        <w:rPr>
          <w:lang w:val="es-US"/>
        </w:rPr>
        <w:t>al de 2 créditos que formará parte del Núcleo de Formación Fundamental.</w:t>
      </w:r>
    </w:p>
    <w:p w:rsidR="008C2BAE" w:rsidRPr="00796D1B" w:rsidRDefault="00E7762B" w:rsidP="00796D1B">
      <w:pPr>
        <w:pStyle w:val="Prrafodelista"/>
        <w:numPr>
          <w:ilvl w:val="0"/>
          <w:numId w:val="14"/>
        </w:numPr>
        <w:jc w:val="both"/>
        <w:rPr>
          <w:lang w:val="es-US"/>
        </w:rPr>
      </w:pPr>
      <w:r w:rsidRPr="00796D1B">
        <w:rPr>
          <w:lang w:val="es-US"/>
        </w:rPr>
        <w:t>Se adicionaron</w:t>
      </w:r>
      <w:r w:rsidR="008C2BAE" w:rsidRPr="00796D1B">
        <w:rPr>
          <w:lang w:val="es-US"/>
        </w:rPr>
        <w:t xml:space="preserve"> 2 créditos de </w:t>
      </w:r>
      <w:r w:rsidR="00B10DD2" w:rsidRPr="00796D1B">
        <w:rPr>
          <w:lang w:val="es-US"/>
        </w:rPr>
        <w:t>materias electivas</w:t>
      </w:r>
      <w:r w:rsidR="008C2BAE" w:rsidRPr="00796D1B">
        <w:rPr>
          <w:lang w:val="es-US"/>
        </w:rPr>
        <w:t xml:space="preserve"> para acercarse aún más al porcentaje de créditos sugeridos en los lineamientos de la universidad.</w:t>
      </w:r>
    </w:p>
    <w:p w:rsidR="00EA4200" w:rsidRPr="00796D1B" w:rsidRDefault="00EA4200" w:rsidP="00796D1B">
      <w:pPr>
        <w:pStyle w:val="Prrafodelista"/>
        <w:numPr>
          <w:ilvl w:val="0"/>
          <w:numId w:val="14"/>
        </w:numPr>
        <w:jc w:val="both"/>
        <w:rPr>
          <w:lang w:val="es-US"/>
        </w:rPr>
      </w:pPr>
      <w:r w:rsidRPr="00796D1B">
        <w:rPr>
          <w:lang w:val="es-US"/>
        </w:rPr>
        <w:t>Se utilizaron los otros 2 créditos para acomodarse a los lineamientos de la ACM/IEEE</w:t>
      </w:r>
      <w:r w:rsidR="00B44491">
        <w:rPr>
          <w:lang w:val="es-US"/>
        </w:rPr>
        <w:t xml:space="preserve"> </w:t>
      </w:r>
      <w:r w:rsidRPr="00796D1B">
        <w:rPr>
          <w:lang w:val="es-US"/>
        </w:rPr>
        <w:t xml:space="preserve">[2], institución que indica los requisitos mínimos para que una carrera sea considerada como Ingeniería de Sistemas y Computación. </w:t>
      </w:r>
    </w:p>
    <w:p w:rsidR="00313D31" w:rsidRDefault="00213087" w:rsidP="00AD3F51">
      <w:pPr>
        <w:jc w:val="both"/>
        <w:rPr>
          <w:lang w:val="es-US"/>
        </w:rPr>
      </w:pPr>
      <w:r>
        <w:rPr>
          <w:lang w:val="es-US"/>
        </w:rPr>
        <w:t>De acuerdo a</w:t>
      </w:r>
      <w:r w:rsidR="00313D31">
        <w:rPr>
          <w:lang w:val="es-US"/>
        </w:rPr>
        <w:t xml:space="preserve"> lo establecido en   el Comité </w:t>
      </w:r>
      <w:r w:rsidR="00A47D11">
        <w:rPr>
          <w:lang w:val="es-US"/>
        </w:rPr>
        <w:t xml:space="preserve">de  Carrera </w:t>
      </w:r>
      <w:r w:rsidR="00A47D11" w:rsidRPr="00A47D11">
        <w:rPr>
          <w:lang w:val="es-US"/>
        </w:rPr>
        <w:t>AN05022016</w:t>
      </w:r>
      <w:r w:rsidR="007212E2">
        <w:rPr>
          <w:rStyle w:val="Refdenotaalpie"/>
          <w:lang w:val="es-US"/>
        </w:rPr>
        <w:footnoteReference w:id="3"/>
      </w:r>
      <w:r w:rsidR="00313D31">
        <w:rPr>
          <w:lang w:val="es-US"/>
        </w:rPr>
        <w:t>:</w:t>
      </w:r>
    </w:p>
    <w:p w:rsidR="00FB3F75" w:rsidRDefault="00FB3F75" w:rsidP="003441C3">
      <w:pPr>
        <w:pStyle w:val="Prrafodelista"/>
        <w:numPr>
          <w:ilvl w:val="0"/>
          <w:numId w:val="15"/>
        </w:numPr>
        <w:jc w:val="both"/>
        <w:rPr>
          <w:lang w:val="es-US"/>
        </w:rPr>
      </w:pPr>
      <w:r>
        <w:rPr>
          <w:lang w:val="es-US"/>
        </w:rPr>
        <w:t xml:space="preserve">Los estudiantes deberán haber cursado </w:t>
      </w:r>
      <w:r>
        <w:rPr>
          <w:b/>
          <w:i/>
          <w:lang w:val="es-US"/>
        </w:rPr>
        <w:t xml:space="preserve">English 1 </w:t>
      </w:r>
      <w:r>
        <w:rPr>
          <w:lang w:val="es-US"/>
        </w:rPr>
        <w:t xml:space="preserve">o haber presentado una certificación equivalente del idioma al nivel A2 antes de cursar </w:t>
      </w:r>
      <w:r w:rsidR="000C604B">
        <w:rPr>
          <w:lang w:val="es-US"/>
        </w:rPr>
        <w:t>Diseño de Interface Humano - Computadora</w:t>
      </w:r>
      <w:r>
        <w:rPr>
          <w:lang w:val="es-US"/>
        </w:rPr>
        <w:t xml:space="preserve">. </w:t>
      </w:r>
      <w:r w:rsidR="00410D76">
        <w:rPr>
          <w:lang w:val="es-US"/>
        </w:rPr>
        <w:t xml:space="preserve">Esto es cuarto semestre aproximadamente. </w:t>
      </w:r>
    </w:p>
    <w:p w:rsidR="003441C3" w:rsidRDefault="003441C3" w:rsidP="003441C3">
      <w:pPr>
        <w:pStyle w:val="Prrafodelista"/>
        <w:numPr>
          <w:ilvl w:val="0"/>
          <w:numId w:val="15"/>
        </w:numPr>
        <w:jc w:val="both"/>
        <w:rPr>
          <w:lang w:val="es-US"/>
        </w:rPr>
      </w:pPr>
      <w:r>
        <w:rPr>
          <w:lang w:val="es-US"/>
        </w:rPr>
        <w:t xml:space="preserve">Los estudiantes deberán haber cursado </w:t>
      </w:r>
      <w:r>
        <w:rPr>
          <w:b/>
          <w:i/>
          <w:lang w:val="es-US"/>
        </w:rPr>
        <w:t xml:space="preserve">English </w:t>
      </w:r>
      <w:r w:rsidR="00617ECF">
        <w:rPr>
          <w:b/>
          <w:i/>
          <w:lang w:val="es-US"/>
        </w:rPr>
        <w:t>3</w:t>
      </w:r>
      <w:r>
        <w:rPr>
          <w:b/>
          <w:i/>
          <w:lang w:val="es-US"/>
        </w:rPr>
        <w:t xml:space="preserve"> </w:t>
      </w:r>
      <w:r>
        <w:rPr>
          <w:lang w:val="es-US"/>
        </w:rPr>
        <w:t>o haber presentado una certificación equivalente del idioma al nivel B1 antes</w:t>
      </w:r>
      <w:r w:rsidR="000C604B">
        <w:rPr>
          <w:lang w:val="es-US"/>
        </w:rPr>
        <w:t xml:space="preserve"> de cursar Gestión de Proyectos de Tecnología</w:t>
      </w:r>
      <w:r>
        <w:rPr>
          <w:lang w:val="es-US"/>
        </w:rPr>
        <w:t xml:space="preserve">. Esto es </w:t>
      </w:r>
      <w:r w:rsidR="000C604B">
        <w:rPr>
          <w:lang w:val="es-US"/>
        </w:rPr>
        <w:t>sexto</w:t>
      </w:r>
      <w:r>
        <w:rPr>
          <w:lang w:val="es-US"/>
        </w:rPr>
        <w:t xml:space="preserve"> semestre aproximadamente.</w:t>
      </w:r>
    </w:p>
    <w:p w:rsidR="00313D31" w:rsidRDefault="00313D31" w:rsidP="00313D31">
      <w:pPr>
        <w:pStyle w:val="Prrafodelista"/>
        <w:numPr>
          <w:ilvl w:val="0"/>
          <w:numId w:val="15"/>
        </w:numPr>
        <w:jc w:val="both"/>
        <w:rPr>
          <w:lang w:val="es-US"/>
        </w:rPr>
      </w:pPr>
      <w:r>
        <w:rPr>
          <w:lang w:val="es-US"/>
        </w:rPr>
        <w:t xml:space="preserve">Los estudiantes deberán haber cursado </w:t>
      </w:r>
      <w:r>
        <w:rPr>
          <w:b/>
          <w:i/>
          <w:lang w:val="es-US"/>
        </w:rPr>
        <w:t>English 4</w:t>
      </w:r>
      <w:r>
        <w:rPr>
          <w:lang w:val="es-US"/>
        </w:rPr>
        <w:t xml:space="preserve"> o haber presentado una certificación equivalente del idioma al nivel B2 al momento de iniciar su énfasis</w:t>
      </w:r>
      <w:r w:rsidR="00D643E1">
        <w:rPr>
          <w:lang w:val="es-US"/>
        </w:rPr>
        <w:t xml:space="preserve">, es decir, </w:t>
      </w:r>
      <w:r w:rsidR="00D60A96">
        <w:rPr>
          <w:lang w:val="es-US"/>
        </w:rPr>
        <w:t>para poder</w:t>
      </w:r>
      <w:r w:rsidR="00D643E1">
        <w:rPr>
          <w:lang w:val="es-US"/>
        </w:rPr>
        <w:t xml:space="preserve"> matricular Seminario de Investigación</w:t>
      </w:r>
      <w:r w:rsidR="000C604B">
        <w:rPr>
          <w:lang w:val="es-US"/>
        </w:rPr>
        <w:t>. Esto es en séptimo</w:t>
      </w:r>
      <w:r>
        <w:rPr>
          <w:lang w:val="es-US"/>
        </w:rPr>
        <w:t xml:space="preserve"> semestre</w:t>
      </w:r>
      <w:r w:rsidR="00D643E1">
        <w:rPr>
          <w:lang w:val="es-US"/>
        </w:rPr>
        <w:t xml:space="preserve"> aproximadamente.</w:t>
      </w:r>
    </w:p>
    <w:p w:rsidR="00F114A7" w:rsidRDefault="00F114A7" w:rsidP="00F114A7">
      <w:pPr>
        <w:jc w:val="both"/>
        <w:rPr>
          <w:lang w:val="es-US"/>
        </w:rPr>
      </w:pPr>
    </w:p>
    <w:p w:rsidR="00F114A7" w:rsidRPr="00F114A7" w:rsidRDefault="00F114A7" w:rsidP="00F114A7">
      <w:pPr>
        <w:jc w:val="both"/>
        <w:rPr>
          <w:b/>
          <w:lang w:val="es-US"/>
        </w:rPr>
        <w:sectPr w:rsidR="00F114A7" w:rsidRPr="00F114A7">
          <w:headerReference w:type="default" r:id="rId9"/>
          <w:pgSz w:w="12240" w:h="15840"/>
          <w:pgMar w:top="1440" w:right="1440" w:bottom="1440" w:left="1440" w:header="720" w:footer="720" w:gutter="0"/>
          <w:cols w:space="720"/>
          <w:docGrid w:linePitch="360"/>
        </w:sectPr>
      </w:pPr>
    </w:p>
    <w:p w:rsidR="00CD7543" w:rsidRPr="00617ECF" w:rsidRDefault="00012C3F" w:rsidP="00CD7543">
      <w:pPr>
        <w:pStyle w:val="Prrafodelista"/>
        <w:ind w:left="0"/>
        <w:jc w:val="both"/>
        <w:rPr>
          <w:b/>
          <w:lang w:val="es-CO"/>
        </w:rPr>
      </w:pPr>
      <w:r>
        <w:rPr>
          <w:noProof/>
        </w:rPr>
        <w:lastRenderedPageBreak/>
        <w:drawing>
          <wp:inline distT="0" distB="0" distL="0" distR="0" wp14:anchorId="260F6DF0" wp14:editId="03973AF4">
            <wp:extent cx="9544050" cy="33794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544050" cy="3379470"/>
                    </a:xfrm>
                    <a:prstGeom prst="rect">
                      <a:avLst/>
                    </a:prstGeom>
                  </pic:spPr>
                </pic:pic>
              </a:graphicData>
            </a:graphic>
          </wp:inline>
        </w:drawing>
      </w:r>
    </w:p>
    <w:p w:rsidR="00CD7543" w:rsidRDefault="00CD7543" w:rsidP="00CD7543">
      <w:pPr>
        <w:tabs>
          <w:tab w:val="left" w:pos="2685"/>
        </w:tabs>
        <w:jc w:val="center"/>
        <w:rPr>
          <w:lang w:val="es-US"/>
        </w:rPr>
      </w:pPr>
    </w:p>
    <w:p w:rsidR="00CD7543" w:rsidRPr="00CD7543" w:rsidRDefault="00CD7543" w:rsidP="00CD7543">
      <w:pPr>
        <w:tabs>
          <w:tab w:val="left" w:pos="2685"/>
        </w:tabs>
        <w:jc w:val="center"/>
        <w:rPr>
          <w:lang w:val="es-US"/>
        </w:rPr>
        <w:sectPr w:rsidR="00CD7543" w:rsidRPr="00CD7543" w:rsidSect="00CD7543">
          <w:pgSz w:w="15840" w:h="12240" w:orient="landscape"/>
          <w:pgMar w:top="1440" w:right="360" w:bottom="1440" w:left="450" w:header="720" w:footer="720" w:gutter="0"/>
          <w:cols w:space="720"/>
          <w:docGrid w:linePitch="360"/>
        </w:sectPr>
      </w:pPr>
      <w:r>
        <w:rPr>
          <w:lang w:val="es-US"/>
        </w:rPr>
        <w:t>Figura 1. Plan de estudios 2017-1</w:t>
      </w:r>
      <w:r w:rsidR="00C34C9C">
        <w:rPr>
          <w:rStyle w:val="Refdenotaalpie"/>
          <w:lang w:val="es-US"/>
        </w:rPr>
        <w:footnoteReference w:id="4"/>
      </w:r>
    </w:p>
    <w:p w:rsidR="00751032" w:rsidRPr="000A0FFE" w:rsidRDefault="00751032" w:rsidP="000A0FFE">
      <w:pPr>
        <w:pStyle w:val="Prrafodelista"/>
        <w:numPr>
          <w:ilvl w:val="2"/>
          <w:numId w:val="1"/>
        </w:numPr>
        <w:jc w:val="both"/>
        <w:rPr>
          <w:b/>
          <w:lang w:val="es-US"/>
        </w:rPr>
      </w:pPr>
      <w:r w:rsidRPr="000A0FFE">
        <w:rPr>
          <w:b/>
          <w:lang w:val="es-US"/>
        </w:rPr>
        <w:lastRenderedPageBreak/>
        <w:t>Énfasis de los planes</w:t>
      </w:r>
    </w:p>
    <w:p w:rsidR="00751032" w:rsidRDefault="00751032" w:rsidP="00751032">
      <w:pPr>
        <w:jc w:val="both"/>
        <w:rPr>
          <w:lang w:val="es-US"/>
        </w:rPr>
      </w:pPr>
      <w:r>
        <w:rPr>
          <w:lang w:val="es-US"/>
        </w:rPr>
        <w:t>El plan 2011-1 cuenta con los siguientes énfasis de 18 créditos cada uno, incluyendo los cursos de Fundamentos de Investigación (3</w:t>
      </w:r>
      <w:r w:rsidR="005043E5">
        <w:rPr>
          <w:lang w:val="es-US"/>
        </w:rPr>
        <w:t xml:space="preserve"> créditos</w:t>
      </w:r>
      <w:r>
        <w:rPr>
          <w:lang w:val="es-US"/>
        </w:rPr>
        <w:t>) y Trabajo de Grado (6</w:t>
      </w:r>
      <w:r w:rsidR="002038EE">
        <w:rPr>
          <w:lang w:val="es-US"/>
        </w:rPr>
        <w:t xml:space="preserve"> créditos</w:t>
      </w:r>
      <w:r>
        <w:rPr>
          <w:lang w:val="es-US"/>
        </w:rPr>
        <w:t xml:space="preserve">): </w:t>
      </w:r>
    </w:p>
    <w:p w:rsidR="00751032" w:rsidRPr="00751032" w:rsidRDefault="00751032" w:rsidP="00751032">
      <w:pPr>
        <w:pStyle w:val="Prrafodelista"/>
        <w:numPr>
          <w:ilvl w:val="0"/>
          <w:numId w:val="16"/>
        </w:numPr>
        <w:jc w:val="both"/>
        <w:rPr>
          <w:lang w:val="es-US"/>
        </w:rPr>
      </w:pPr>
      <w:r w:rsidRPr="00751032">
        <w:rPr>
          <w:lang w:val="es-US"/>
        </w:rPr>
        <w:t xml:space="preserve">Animación y Sistemas Interactivos. </w:t>
      </w:r>
    </w:p>
    <w:p w:rsidR="00751032" w:rsidRDefault="002D0EDA" w:rsidP="00751032">
      <w:pPr>
        <w:pStyle w:val="Prrafodelista"/>
        <w:numPr>
          <w:ilvl w:val="0"/>
          <w:numId w:val="16"/>
        </w:numPr>
        <w:jc w:val="both"/>
        <w:rPr>
          <w:lang w:val="es-US"/>
        </w:rPr>
      </w:pPr>
      <w:r>
        <w:rPr>
          <w:lang w:val="es-US"/>
        </w:rPr>
        <w:t>Computación Orientada a la Red</w:t>
      </w:r>
      <w:r w:rsidR="00751032" w:rsidRPr="00751032">
        <w:rPr>
          <w:lang w:val="es-US"/>
        </w:rPr>
        <w:t>.</w:t>
      </w:r>
    </w:p>
    <w:p w:rsidR="00751032" w:rsidRDefault="00751032" w:rsidP="00751032">
      <w:pPr>
        <w:jc w:val="both"/>
        <w:rPr>
          <w:lang w:val="es-US"/>
        </w:rPr>
      </w:pPr>
      <w:r>
        <w:rPr>
          <w:lang w:val="es-US"/>
        </w:rPr>
        <w:t>El plan 2017-1 cuenta con los siguientes énfasis de 18 créditos cada uno, incluyendo los cursos de Seminario de Investigación (1</w:t>
      </w:r>
      <w:r w:rsidR="00914E15">
        <w:rPr>
          <w:lang w:val="es-US"/>
        </w:rPr>
        <w:t xml:space="preserve"> crédito</w:t>
      </w:r>
      <w:r>
        <w:rPr>
          <w:lang w:val="es-US"/>
        </w:rPr>
        <w:t>) y Preparación de Proyectos (2</w:t>
      </w:r>
      <w:r w:rsidR="00914E15">
        <w:rPr>
          <w:lang w:val="es-US"/>
        </w:rPr>
        <w:t xml:space="preserve"> créditos</w:t>
      </w:r>
      <w:r>
        <w:rPr>
          <w:lang w:val="es-US"/>
        </w:rPr>
        <w:t>).</w:t>
      </w:r>
    </w:p>
    <w:p w:rsidR="000A654C" w:rsidRPr="000A654C" w:rsidRDefault="004D1867" w:rsidP="00F15661">
      <w:pPr>
        <w:pStyle w:val="Prrafodelista"/>
        <w:numPr>
          <w:ilvl w:val="0"/>
          <w:numId w:val="17"/>
        </w:numPr>
        <w:jc w:val="both"/>
        <w:rPr>
          <w:lang w:val="es-US"/>
        </w:rPr>
      </w:pPr>
      <w:r>
        <w:rPr>
          <w:lang w:val="es-US"/>
        </w:rPr>
        <w:t xml:space="preserve">Videojuegos y </w:t>
      </w:r>
      <w:r w:rsidR="000A654C" w:rsidRPr="000A654C">
        <w:rPr>
          <w:lang w:val="es-US"/>
        </w:rPr>
        <w:t xml:space="preserve">Sistemas Interactivos: </w:t>
      </w:r>
      <w:r w:rsidR="00C90A01">
        <w:rPr>
          <w:lang w:val="es-US"/>
        </w:rPr>
        <w:t>se elimina el énfasis de Animación y Sistemas Interactivos y  s</w:t>
      </w:r>
      <w:r w:rsidR="00032DCB">
        <w:rPr>
          <w:lang w:val="es-US"/>
        </w:rPr>
        <w:t xml:space="preserve">e </w:t>
      </w:r>
      <w:r w:rsidR="00C90A01">
        <w:rPr>
          <w:lang w:val="es-US"/>
        </w:rPr>
        <w:t xml:space="preserve">crea uno nuevo compuesto por los siguientes </w:t>
      </w:r>
      <w:r w:rsidR="00840ED9">
        <w:rPr>
          <w:lang w:val="es-US"/>
        </w:rPr>
        <w:t>curso</w:t>
      </w:r>
      <w:r w:rsidR="00032DCB">
        <w:rPr>
          <w:lang w:val="es-US"/>
        </w:rPr>
        <w:t>s</w:t>
      </w:r>
      <w:r w:rsidR="00C90A01">
        <w:rPr>
          <w:lang w:val="es-US"/>
        </w:rPr>
        <w:t xml:space="preserve">: </w:t>
      </w:r>
      <w:r w:rsidR="00840ED9">
        <w:rPr>
          <w:lang w:val="es-US"/>
        </w:rPr>
        <w:t>Animaci</w:t>
      </w:r>
      <w:r w:rsidR="00B5410C">
        <w:rPr>
          <w:lang w:val="es-US"/>
        </w:rPr>
        <w:t>ón y</w:t>
      </w:r>
      <w:r w:rsidR="00840ED9">
        <w:rPr>
          <w:lang w:val="es-US"/>
        </w:rPr>
        <w:t xml:space="preserve"> Simulación</w:t>
      </w:r>
      <w:r w:rsidR="00032DCB">
        <w:rPr>
          <w:lang w:val="es-US"/>
        </w:rPr>
        <w:t>, Desarrollo de Videojuegos</w:t>
      </w:r>
      <w:r w:rsidR="00C90A01">
        <w:rPr>
          <w:lang w:val="es-US"/>
        </w:rPr>
        <w:t>,</w:t>
      </w:r>
      <w:r w:rsidR="00032DCB">
        <w:rPr>
          <w:lang w:val="es-US"/>
        </w:rPr>
        <w:t xml:space="preserve"> y Sistemas de Interacción</w:t>
      </w:r>
      <w:r w:rsidR="00C90A01">
        <w:rPr>
          <w:lang w:val="es-US"/>
        </w:rPr>
        <w:t>, de</w:t>
      </w:r>
      <w:r w:rsidR="00F15661" w:rsidRPr="000A654C">
        <w:rPr>
          <w:lang w:val="es-US"/>
        </w:rPr>
        <w:t xml:space="preserve"> 3 créditos cada uno</w:t>
      </w:r>
      <w:r w:rsidR="00F15661">
        <w:rPr>
          <w:rStyle w:val="Refdenotaalpie"/>
          <w:lang w:val="es-US"/>
        </w:rPr>
        <w:footnoteReference w:id="5"/>
      </w:r>
      <w:r w:rsidR="00F15661" w:rsidRPr="000A654C">
        <w:rPr>
          <w:lang w:val="es-US"/>
        </w:rPr>
        <w:t>.</w:t>
      </w:r>
    </w:p>
    <w:p w:rsidR="00313D31" w:rsidRPr="008C7B98" w:rsidRDefault="000A654C" w:rsidP="00A7069B">
      <w:pPr>
        <w:pStyle w:val="Prrafodelista"/>
        <w:numPr>
          <w:ilvl w:val="0"/>
          <w:numId w:val="17"/>
        </w:numPr>
        <w:jc w:val="both"/>
        <w:rPr>
          <w:lang w:val="es-US"/>
        </w:rPr>
      </w:pPr>
      <w:r w:rsidRPr="008C7B98">
        <w:rPr>
          <w:lang w:val="es-US"/>
        </w:rPr>
        <w:t xml:space="preserve">Ingeniería de Datos: se elimina el énfasis de </w:t>
      </w:r>
      <w:r w:rsidR="002D0EDA">
        <w:rPr>
          <w:lang w:val="es-US"/>
        </w:rPr>
        <w:t>Computación Orientada a la Red</w:t>
      </w:r>
      <w:r w:rsidRPr="008C7B98">
        <w:rPr>
          <w:lang w:val="es-US"/>
        </w:rPr>
        <w:t xml:space="preserve"> y se crea uno nuevo compuesto por los siguientes cursos: Internet de las Cosas y Computación en la Nube, Procesamiento de Grandes Volúmenes de Datos, y Aprendizaje Automático y Análisis de Datos, de 3 créditos cada uno</w:t>
      </w:r>
      <w:r w:rsidR="006D5224">
        <w:rPr>
          <w:rStyle w:val="Refdenotaalpie"/>
          <w:lang w:val="es-US"/>
        </w:rPr>
        <w:footnoteReference w:id="6"/>
      </w:r>
      <w:r w:rsidRPr="008C7B98">
        <w:rPr>
          <w:lang w:val="es-US"/>
        </w:rPr>
        <w:t xml:space="preserve">. </w:t>
      </w:r>
    </w:p>
    <w:p w:rsidR="00FB6C25" w:rsidRDefault="0040388C" w:rsidP="0040388C">
      <w:pPr>
        <w:jc w:val="both"/>
        <w:rPr>
          <w:lang w:val="es-US"/>
        </w:rPr>
      </w:pPr>
      <w:r>
        <w:rPr>
          <w:lang w:val="es-US"/>
        </w:rPr>
        <w:t xml:space="preserve">La reforma plantea una actualización del plan anterior [14]. En este plan se estableció la importancia de los énfasis como elementos académicos para presentar nuevas tendencias de la computación. </w:t>
      </w:r>
      <w:r w:rsidR="00E7649B">
        <w:rPr>
          <w:lang w:val="es-US"/>
        </w:rPr>
        <w:t xml:space="preserve">Así, “el </w:t>
      </w:r>
      <w:r w:rsidR="00E7649B" w:rsidRPr="00E7649B">
        <w:rPr>
          <w:lang w:val="es-US"/>
        </w:rPr>
        <w:t>conjunto de experiencias y actividades de enseñanza y aprendiza</w:t>
      </w:r>
      <w:r w:rsidR="00E7649B">
        <w:rPr>
          <w:lang w:val="es-US"/>
        </w:rPr>
        <w:t xml:space="preserve">je que promueven la apropiación </w:t>
      </w:r>
      <w:r w:rsidR="00E7649B" w:rsidRPr="00E7649B">
        <w:rPr>
          <w:lang w:val="es-US"/>
        </w:rPr>
        <w:t>y la aplicación de conocimientos en un campo específico, dentro de la misma área de conocimiento</w:t>
      </w:r>
      <w:r w:rsidR="00E7649B">
        <w:rPr>
          <w:lang w:val="es-US"/>
        </w:rPr>
        <w:t xml:space="preserve"> </w:t>
      </w:r>
      <w:r w:rsidR="00E7649B" w:rsidRPr="00E7649B">
        <w:rPr>
          <w:lang w:val="es-US"/>
        </w:rPr>
        <w:t>de la carrera se denomina énfasis. En este orden de ideas, se ha considerado éste el espacio</w:t>
      </w:r>
      <w:r w:rsidR="00E7649B">
        <w:rPr>
          <w:lang w:val="es-US"/>
        </w:rPr>
        <w:t xml:space="preserve"> </w:t>
      </w:r>
      <w:r w:rsidR="00E7649B" w:rsidRPr="00E7649B">
        <w:rPr>
          <w:lang w:val="es-US"/>
        </w:rPr>
        <w:t>curricular propicio para la profundización de las competencias investigativas de los estudiantes.</w:t>
      </w:r>
      <w:r w:rsidR="00E7649B">
        <w:rPr>
          <w:lang w:val="es-US"/>
        </w:rPr>
        <w:t>” [14, p.25]</w:t>
      </w:r>
      <w:r w:rsidR="00D42000">
        <w:rPr>
          <w:lang w:val="es-US"/>
        </w:rPr>
        <w:t xml:space="preserve">. Uno de los énfasis se actualiza a Videojuegos y Sistemas Interactivos, pues se considera que aporta a formas creativas y novedosas de abordar la computación.   Por otra parte, el </w:t>
      </w:r>
      <w:r w:rsidR="00FB6C25">
        <w:rPr>
          <w:lang w:val="es-US"/>
        </w:rPr>
        <w:t>énfasis de I</w:t>
      </w:r>
      <w:r w:rsidR="00D42000">
        <w:rPr>
          <w:lang w:val="es-US"/>
        </w:rPr>
        <w:t>ngenier</w:t>
      </w:r>
      <w:r w:rsidR="00FB6C25">
        <w:rPr>
          <w:lang w:val="es-US"/>
        </w:rPr>
        <w:t>ía de D</w:t>
      </w:r>
      <w:r w:rsidR="00D42000">
        <w:rPr>
          <w:lang w:val="es-US"/>
        </w:rPr>
        <w:t xml:space="preserve">atos  satisface la necesidad de exponer a los estudiantes a la computación en la nube y al internet de las cosas.   En el comité </w:t>
      </w:r>
      <w:r w:rsidR="00D42000" w:rsidRPr="00D42000">
        <w:rPr>
          <w:lang w:val="es-US"/>
        </w:rPr>
        <w:t>20151203</w:t>
      </w:r>
      <w:r w:rsidR="00D42000">
        <w:rPr>
          <w:lang w:val="es-US"/>
        </w:rPr>
        <w:t xml:space="preserve"> del 3 de diciembre de 2015, durante  la distribución de los temas, se acordó verbalmente crear los énfasis a partir de temas electivos sugeridos por la IEEE/ACM. </w:t>
      </w:r>
      <w:r w:rsidR="00FB6C25">
        <w:rPr>
          <w:lang w:val="es-US"/>
        </w:rPr>
        <w:t xml:space="preserve"> Los énfasis evidencian viabilidad los últimos semestres.  Se optimiza el recurso profesoral haci</w:t>
      </w:r>
      <w:r w:rsidR="00305792">
        <w:rPr>
          <w:lang w:val="es-US"/>
        </w:rPr>
        <w:t>endo cursos anuales. La tabla 5A</w:t>
      </w:r>
      <w:r w:rsidR="00FB6C25">
        <w:rPr>
          <w:lang w:val="es-US"/>
        </w:rPr>
        <w:t xml:space="preserve"> muestra un número creciente de estudia</w:t>
      </w:r>
      <w:r w:rsidR="00305792">
        <w:rPr>
          <w:lang w:val="es-US"/>
        </w:rPr>
        <w:t xml:space="preserve">ntes matriculados a los  cursos, especialmente a partir  del 2015-2.  Sumado a eso, se evidencia un leve incremento de los estudiantes matriculados en la carrera. En el periodo 2016-2 se matricularon 151 estudiantes. </w:t>
      </w:r>
    </w:p>
    <w:p w:rsidR="00305792" w:rsidRDefault="00305792" w:rsidP="00305792">
      <w:pPr>
        <w:jc w:val="center"/>
        <w:rPr>
          <w:lang w:val="es-US"/>
        </w:rPr>
      </w:pPr>
    </w:p>
    <w:p w:rsidR="00305792" w:rsidRDefault="00305792" w:rsidP="00305792">
      <w:pPr>
        <w:jc w:val="center"/>
        <w:rPr>
          <w:lang w:val="es-US"/>
        </w:rPr>
      </w:pPr>
    </w:p>
    <w:p w:rsidR="00305792" w:rsidRDefault="00305792" w:rsidP="00305792">
      <w:pPr>
        <w:jc w:val="center"/>
        <w:rPr>
          <w:lang w:val="es-US"/>
        </w:rPr>
      </w:pPr>
    </w:p>
    <w:p w:rsidR="00305792" w:rsidRDefault="00305792" w:rsidP="00305792">
      <w:pPr>
        <w:jc w:val="center"/>
        <w:rPr>
          <w:lang w:val="es-US"/>
        </w:rPr>
      </w:pPr>
    </w:p>
    <w:p w:rsidR="00305792" w:rsidRDefault="00305792" w:rsidP="00305792">
      <w:pPr>
        <w:jc w:val="center"/>
        <w:rPr>
          <w:lang w:val="es-US"/>
        </w:rPr>
      </w:pPr>
    </w:p>
    <w:p w:rsidR="00305792" w:rsidRDefault="00305792" w:rsidP="00305792">
      <w:pPr>
        <w:jc w:val="center"/>
        <w:rPr>
          <w:lang w:val="es-US"/>
        </w:rPr>
      </w:pPr>
    </w:p>
    <w:p w:rsidR="00305792" w:rsidRDefault="00305792" w:rsidP="00305792">
      <w:pPr>
        <w:jc w:val="center"/>
        <w:rPr>
          <w:lang w:val="es-US"/>
        </w:rPr>
      </w:pPr>
      <w:r>
        <w:rPr>
          <w:lang w:val="es-US"/>
        </w:rPr>
        <w:lastRenderedPageBreak/>
        <w:t>Tabla 5A. Matriculados en los énfasis los últimos  años</w:t>
      </w:r>
      <w:r w:rsidR="00AF25F2">
        <w:rPr>
          <w:lang w:val="es-US"/>
        </w:rPr>
        <w:t xml:space="preserve"> (fuente </w:t>
      </w:r>
      <w:proofErr w:type="spellStart"/>
      <w:r w:rsidR="00AF25F2">
        <w:rPr>
          <w:lang w:val="es-US"/>
        </w:rPr>
        <w:t>Sapro</w:t>
      </w:r>
      <w:proofErr w:type="spellEnd"/>
      <w:r w:rsidR="00AF25F2">
        <w:rPr>
          <w:lang w:val="es-US"/>
        </w:rPr>
        <w:t>)</w:t>
      </w:r>
      <w:r>
        <w:rPr>
          <w:lang w:val="es-US"/>
        </w:rPr>
        <w:t>.</w:t>
      </w:r>
    </w:p>
    <w:tbl>
      <w:tblPr>
        <w:tblW w:w="5000" w:type="pct"/>
        <w:tblLayout w:type="fixed"/>
        <w:tblLook w:val="04A0" w:firstRow="1" w:lastRow="0" w:firstColumn="1" w:lastColumn="0" w:noHBand="0" w:noVBand="1"/>
      </w:tblPr>
      <w:tblGrid>
        <w:gridCol w:w="1278"/>
        <w:gridCol w:w="2755"/>
        <w:gridCol w:w="694"/>
        <w:gridCol w:w="693"/>
        <w:gridCol w:w="693"/>
        <w:gridCol w:w="693"/>
        <w:gridCol w:w="693"/>
        <w:gridCol w:w="693"/>
        <w:gridCol w:w="693"/>
        <w:gridCol w:w="691"/>
      </w:tblGrid>
      <w:tr w:rsidR="000C1BBB" w:rsidRPr="00B92706" w:rsidTr="000C1BBB">
        <w:trPr>
          <w:trHeight w:val="300"/>
        </w:trPr>
        <w:tc>
          <w:tcPr>
            <w:tcW w:w="667" w:type="pct"/>
            <w:tcBorders>
              <w:top w:val="single" w:sz="8" w:space="0" w:color="auto"/>
              <w:left w:val="single" w:sz="8" w:space="0" w:color="auto"/>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jc w:val="center"/>
              <w:rPr>
                <w:rFonts w:ascii="Calibri" w:eastAsia="Times New Roman" w:hAnsi="Calibri" w:cs="Calibri"/>
                <w:b/>
                <w:bCs/>
                <w:color w:val="000000"/>
                <w:sz w:val="18"/>
                <w:lang w:val="es-CO"/>
              </w:rPr>
            </w:pPr>
            <w:r w:rsidRPr="00B92706">
              <w:rPr>
                <w:rFonts w:ascii="Calibri" w:eastAsia="Times New Roman" w:hAnsi="Calibri" w:cs="Calibri"/>
                <w:b/>
                <w:bCs/>
                <w:color w:val="000000"/>
                <w:sz w:val="18"/>
                <w:lang w:val="es-CO"/>
              </w:rPr>
              <w:t>Código</w:t>
            </w:r>
          </w:p>
        </w:tc>
        <w:tc>
          <w:tcPr>
            <w:tcW w:w="1438"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jc w:val="center"/>
              <w:rPr>
                <w:rFonts w:ascii="Calibri" w:eastAsia="Times New Roman" w:hAnsi="Calibri" w:cs="Calibri"/>
                <w:b/>
                <w:bCs/>
                <w:color w:val="000000"/>
                <w:sz w:val="18"/>
              </w:rPr>
            </w:pPr>
            <w:proofErr w:type="spellStart"/>
            <w:r w:rsidRPr="00B92706">
              <w:rPr>
                <w:rFonts w:ascii="Calibri" w:eastAsia="Times New Roman" w:hAnsi="Calibri" w:cs="Calibri"/>
                <w:b/>
                <w:bCs/>
                <w:color w:val="000000"/>
                <w:sz w:val="18"/>
              </w:rPr>
              <w:t>Asignatura</w:t>
            </w:r>
            <w:proofErr w:type="spellEnd"/>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2013-1</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2013-2</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2014-1</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2014-2</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2015-1</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2015-2</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2016-1</w:t>
            </w:r>
          </w:p>
        </w:tc>
        <w:tc>
          <w:tcPr>
            <w:tcW w:w="362" w:type="pct"/>
            <w:tcBorders>
              <w:top w:val="single" w:sz="8" w:space="0" w:color="auto"/>
              <w:left w:val="nil"/>
              <w:bottom w:val="single" w:sz="8" w:space="0" w:color="auto"/>
              <w:right w:val="single" w:sz="8" w:space="0" w:color="auto"/>
            </w:tcBorders>
            <w:shd w:val="clear" w:color="000000" w:fill="BFBFBF"/>
            <w:noWrap/>
            <w:vAlign w:val="center"/>
            <w:hideMark/>
          </w:tcPr>
          <w:p w:rsidR="00B92706" w:rsidRPr="00B92706" w:rsidRDefault="00B92706" w:rsidP="00B92706">
            <w:pPr>
              <w:spacing w:after="0" w:line="240" w:lineRule="auto"/>
              <w:rPr>
                <w:rFonts w:ascii="Calibri" w:eastAsia="Times New Roman" w:hAnsi="Calibri" w:cs="Calibri"/>
                <w:b/>
                <w:bCs/>
                <w:color w:val="000000"/>
                <w:sz w:val="18"/>
              </w:rPr>
            </w:pPr>
            <w:r w:rsidRPr="00B92706">
              <w:rPr>
                <w:rFonts w:ascii="Calibri" w:eastAsia="Times New Roman" w:hAnsi="Calibri" w:cs="Calibri"/>
                <w:b/>
                <w:bCs/>
                <w:color w:val="000000"/>
                <w:sz w:val="18"/>
              </w:rPr>
              <w:t>2016-2</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300CIG033</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lang w:val="es-US"/>
              </w:rPr>
            </w:pPr>
            <w:r w:rsidRPr="00B92706">
              <w:rPr>
                <w:rFonts w:ascii="Calibri" w:eastAsia="Times New Roman" w:hAnsi="Calibri" w:cs="Calibri"/>
                <w:color w:val="000000"/>
                <w:sz w:val="18"/>
                <w:lang w:val="es-US"/>
              </w:rPr>
              <w:t>Introducción al Desarrollo de Videojuegos</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9</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4</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8</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300CIG030</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rPr>
            </w:pPr>
            <w:proofErr w:type="spellStart"/>
            <w:r w:rsidRPr="00B92706">
              <w:rPr>
                <w:rFonts w:ascii="Calibri" w:eastAsia="Times New Roman" w:hAnsi="Calibri" w:cs="Calibri"/>
                <w:color w:val="000000"/>
                <w:sz w:val="18"/>
              </w:rPr>
              <w:t>Seguridad</w:t>
            </w:r>
            <w:proofErr w:type="spellEnd"/>
            <w:r w:rsidRPr="00B92706">
              <w:rPr>
                <w:rFonts w:ascii="Calibri" w:eastAsia="Times New Roman" w:hAnsi="Calibri" w:cs="Calibri"/>
                <w:color w:val="000000"/>
                <w:sz w:val="18"/>
              </w:rPr>
              <w:t xml:space="preserve"> </w:t>
            </w:r>
            <w:proofErr w:type="spellStart"/>
            <w:r w:rsidRPr="00B92706">
              <w:rPr>
                <w:rFonts w:ascii="Calibri" w:eastAsia="Times New Roman" w:hAnsi="Calibri" w:cs="Calibri"/>
                <w:color w:val="000000"/>
                <w:sz w:val="18"/>
              </w:rPr>
              <w:t>Informática</w:t>
            </w:r>
            <w:proofErr w:type="spellEnd"/>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13</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8</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12</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12</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300CIG034</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rPr>
            </w:pPr>
            <w:proofErr w:type="spellStart"/>
            <w:r w:rsidRPr="00B92706">
              <w:rPr>
                <w:rFonts w:ascii="Calibri" w:eastAsia="Times New Roman" w:hAnsi="Calibri" w:cs="Calibri"/>
                <w:color w:val="000000"/>
                <w:sz w:val="18"/>
              </w:rPr>
              <w:t>Interacción</w:t>
            </w:r>
            <w:proofErr w:type="spellEnd"/>
            <w:r w:rsidRPr="00B92706">
              <w:rPr>
                <w:rFonts w:ascii="Calibri" w:eastAsia="Times New Roman" w:hAnsi="Calibri" w:cs="Calibri"/>
                <w:color w:val="000000"/>
                <w:sz w:val="18"/>
              </w:rPr>
              <w:t xml:space="preserve"> y </w:t>
            </w:r>
            <w:proofErr w:type="spellStart"/>
            <w:r w:rsidRPr="00B92706">
              <w:rPr>
                <w:rFonts w:ascii="Calibri" w:eastAsia="Times New Roman" w:hAnsi="Calibri" w:cs="Calibri"/>
                <w:color w:val="000000"/>
                <w:sz w:val="18"/>
              </w:rPr>
              <w:t>Sonido</w:t>
            </w:r>
            <w:proofErr w:type="spellEnd"/>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4</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9</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7</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300CIS014</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rPr>
            </w:pPr>
            <w:proofErr w:type="spellStart"/>
            <w:r w:rsidRPr="00B92706">
              <w:rPr>
                <w:rFonts w:ascii="Calibri" w:eastAsia="Times New Roman" w:hAnsi="Calibri" w:cs="Calibri"/>
                <w:color w:val="000000"/>
                <w:sz w:val="18"/>
              </w:rPr>
              <w:t>Tecnología</w:t>
            </w:r>
            <w:proofErr w:type="spellEnd"/>
            <w:r w:rsidRPr="00B92706">
              <w:rPr>
                <w:rFonts w:ascii="Calibri" w:eastAsia="Times New Roman" w:hAnsi="Calibri" w:cs="Calibri"/>
                <w:color w:val="000000"/>
                <w:sz w:val="18"/>
              </w:rPr>
              <w:t xml:space="preserve"> Multimedia</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19</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12</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13</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16</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300CIG031</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lang w:val="es-US"/>
              </w:rPr>
            </w:pPr>
            <w:r w:rsidRPr="00B92706">
              <w:rPr>
                <w:rFonts w:ascii="Calibri" w:eastAsia="Times New Roman" w:hAnsi="Calibri" w:cs="Calibri"/>
                <w:color w:val="000000"/>
                <w:sz w:val="18"/>
                <w:lang w:val="es-US"/>
              </w:rPr>
              <w:t>Computación Móvil y Agentes Móviles</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17</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12</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17</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300CIG035</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rPr>
            </w:pPr>
            <w:proofErr w:type="spellStart"/>
            <w:r w:rsidRPr="00B92706">
              <w:rPr>
                <w:rFonts w:ascii="Calibri" w:eastAsia="Times New Roman" w:hAnsi="Calibri" w:cs="Calibri"/>
                <w:color w:val="000000"/>
                <w:sz w:val="18"/>
              </w:rPr>
              <w:t>Inteligencia</w:t>
            </w:r>
            <w:proofErr w:type="spellEnd"/>
            <w:r w:rsidRPr="00B92706">
              <w:rPr>
                <w:rFonts w:ascii="Calibri" w:eastAsia="Times New Roman" w:hAnsi="Calibri" w:cs="Calibri"/>
                <w:color w:val="000000"/>
                <w:sz w:val="18"/>
              </w:rPr>
              <w:t xml:space="preserve"> Artificial para </w:t>
            </w:r>
            <w:proofErr w:type="spellStart"/>
            <w:r w:rsidRPr="00B92706">
              <w:rPr>
                <w:rFonts w:ascii="Calibri" w:eastAsia="Times New Roman" w:hAnsi="Calibri" w:cs="Calibri"/>
                <w:color w:val="000000"/>
                <w:sz w:val="18"/>
              </w:rPr>
              <w:t>Juegos</w:t>
            </w:r>
            <w:proofErr w:type="spellEnd"/>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6</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2</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r>
      <w:tr w:rsidR="00B92706" w:rsidRPr="00B92706" w:rsidTr="000C1BBB">
        <w:trPr>
          <w:trHeight w:val="324"/>
        </w:trPr>
        <w:tc>
          <w:tcPr>
            <w:tcW w:w="667" w:type="pct"/>
            <w:tcBorders>
              <w:top w:val="nil"/>
              <w:left w:val="single" w:sz="8" w:space="0" w:color="auto"/>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szCs w:val="24"/>
              </w:rPr>
            </w:pPr>
            <w:r w:rsidRPr="00B92706">
              <w:rPr>
                <w:rFonts w:ascii="Calibri" w:eastAsia="Times New Roman" w:hAnsi="Calibri" w:cs="Calibri"/>
                <w:color w:val="000000"/>
                <w:sz w:val="18"/>
                <w:szCs w:val="24"/>
              </w:rPr>
              <w:t>300CIG032</w:t>
            </w:r>
          </w:p>
        </w:tc>
        <w:tc>
          <w:tcPr>
            <w:tcW w:w="1438"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rPr>
                <w:rFonts w:ascii="Calibri" w:eastAsia="Times New Roman" w:hAnsi="Calibri" w:cs="Calibri"/>
                <w:color w:val="000000"/>
                <w:sz w:val="18"/>
              </w:rPr>
            </w:pPr>
            <w:proofErr w:type="spellStart"/>
            <w:r w:rsidRPr="00B92706">
              <w:rPr>
                <w:rFonts w:ascii="Calibri" w:eastAsia="Times New Roman" w:hAnsi="Calibri" w:cs="Calibri"/>
                <w:color w:val="000000"/>
                <w:sz w:val="18"/>
              </w:rPr>
              <w:t>Animación</w:t>
            </w:r>
            <w:proofErr w:type="spellEnd"/>
            <w:r w:rsidRPr="00B92706">
              <w:rPr>
                <w:rFonts w:ascii="Calibri" w:eastAsia="Times New Roman" w:hAnsi="Calibri" w:cs="Calibri"/>
                <w:color w:val="000000"/>
                <w:sz w:val="18"/>
              </w:rPr>
              <w:t xml:space="preserve"> y </w:t>
            </w:r>
            <w:proofErr w:type="spellStart"/>
            <w:r w:rsidRPr="00B92706">
              <w:rPr>
                <w:rFonts w:ascii="Calibri" w:eastAsia="Times New Roman" w:hAnsi="Calibri" w:cs="Calibri"/>
                <w:color w:val="000000"/>
                <w:sz w:val="18"/>
              </w:rPr>
              <w:t>Simulación</w:t>
            </w:r>
            <w:proofErr w:type="spellEnd"/>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9</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9</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11</w:t>
            </w:r>
          </w:p>
        </w:tc>
        <w:tc>
          <w:tcPr>
            <w:tcW w:w="362" w:type="pct"/>
            <w:tcBorders>
              <w:top w:val="nil"/>
              <w:left w:val="nil"/>
              <w:bottom w:val="single" w:sz="8" w:space="0" w:color="auto"/>
              <w:right w:val="single" w:sz="8" w:space="0" w:color="auto"/>
            </w:tcBorders>
            <w:shd w:val="clear" w:color="auto" w:fill="auto"/>
            <w:noWrap/>
            <w:vAlign w:val="center"/>
            <w:hideMark/>
          </w:tcPr>
          <w:p w:rsidR="00B92706" w:rsidRPr="00B92706" w:rsidRDefault="00B92706" w:rsidP="00B92706">
            <w:pPr>
              <w:spacing w:after="0" w:line="240" w:lineRule="auto"/>
              <w:jc w:val="center"/>
              <w:rPr>
                <w:rFonts w:ascii="Calibri" w:eastAsia="Times New Roman" w:hAnsi="Calibri" w:cs="Calibri"/>
                <w:color w:val="000000"/>
                <w:sz w:val="18"/>
              </w:rPr>
            </w:pPr>
            <w:r w:rsidRPr="00B92706">
              <w:rPr>
                <w:rFonts w:ascii="Calibri" w:eastAsia="Times New Roman" w:hAnsi="Calibri" w:cs="Calibri"/>
                <w:color w:val="000000"/>
                <w:sz w:val="18"/>
              </w:rPr>
              <w:t>0</w:t>
            </w:r>
          </w:p>
        </w:tc>
      </w:tr>
    </w:tbl>
    <w:p w:rsidR="00305792" w:rsidRDefault="00305792" w:rsidP="00305792">
      <w:pPr>
        <w:rPr>
          <w:lang w:val="es-US"/>
        </w:rPr>
      </w:pPr>
    </w:p>
    <w:p w:rsidR="000C1BBB" w:rsidRDefault="000C1BBB" w:rsidP="00AF25F2">
      <w:pPr>
        <w:jc w:val="both"/>
        <w:rPr>
          <w:lang w:val="es-US"/>
        </w:rPr>
      </w:pPr>
      <w:r>
        <w:rPr>
          <w:lang w:val="es-US"/>
        </w:rPr>
        <w:t>En  la tabla 5A, los contenidos de los cursos  300CIG030, 300CIS014 y 300CIG031 se han redistribuido en el núcleo f</w:t>
      </w:r>
      <w:bookmarkStart w:id="0" w:name="_GoBack"/>
      <w:bookmarkEnd w:id="0"/>
      <w:r>
        <w:rPr>
          <w:lang w:val="es-US"/>
        </w:rPr>
        <w:t>undamental ta</w:t>
      </w:r>
      <w:r w:rsidR="00AF25F2">
        <w:rPr>
          <w:lang w:val="es-US"/>
        </w:rPr>
        <w:t>l como indica la tabla 8 y la Fi</w:t>
      </w:r>
      <w:r>
        <w:rPr>
          <w:lang w:val="es-US"/>
        </w:rPr>
        <w:t xml:space="preserve">gura 1, pues según la ACM/IEEE </w:t>
      </w:r>
      <w:r w:rsidR="00AF25F2">
        <w:rPr>
          <w:lang w:val="es-US"/>
        </w:rPr>
        <w:t xml:space="preserve">estos temas </w:t>
      </w:r>
      <w:r>
        <w:rPr>
          <w:lang w:val="es-US"/>
        </w:rPr>
        <w:t>se ha</w:t>
      </w:r>
      <w:r w:rsidR="00AF25F2">
        <w:rPr>
          <w:lang w:val="es-US"/>
        </w:rPr>
        <w:t>n</w:t>
      </w:r>
      <w:r>
        <w:rPr>
          <w:lang w:val="es-US"/>
        </w:rPr>
        <w:t xml:space="preserve"> vuelto </w:t>
      </w:r>
      <w:proofErr w:type="spellStart"/>
      <w:r>
        <w:rPr>
          <w:lang w:val="es-US"/>
        </w:rPr>
        <w:t>Tier</w:t>
      </w:r>
      <w:proofErr w:type="spellEnd"/>
      <w:r>
        <w:rPr>
          <w:lang w:val="es-US"/>
        </w:rPr>
        <w:t xml:space="preserve"> 1 y </w:t>
      </w:r>
      <w:proofErr w:type="spellStart"/>
      <w:r>
        <w:rPr>
          <w:lang w:val="es-US"/>
        </w:rPr>
        <w:t>Tier</w:t>
      </w:r>
      <w:proofErr w:type="spellEnd"/>
      <w:r>
        <w:rPr>
          <w:lang w:val="es-US"/>
        </w:rPr>
        <w:t xml:space="preserve"> 2, es decir, obligatorio</w:t>
      </w:r>
      <w:r w:rsidR="00AF25F2">
        <w:rPr>
          <w:lang w:val="es-US"/>
        </w:rPr>
        <w:t>s</w:t>
      </w:r>
      <w:r>
        <w:rPr>
          <w:lang w:val="es-US"/>
        </w:rPr>
        <w:t xml:space="preserve">. Por otra parte, Los cursos, 300CIG033, 300CIG032, 300CIG035 y </w:t>
      </w:r>
      <w:r w:rsidR="00AF25F2">
        <w:rPr>
          <w:lang w:val="es-US"/>
        </w:rPr>
        <w:t xml:space="preserve">300CIG034 presentan un buen número de estudiantes en sus versiones más recientes. Se espera que la re- distribución en número de créditos en tres cursos facilite la continua inscripción en estos cursos (en referencia a esto ver comité 20150413 del </w:t>
      </w:r>
      <w:r w:rsidR="00AF25F2" w:rsidRPr="00AF25F2">
        <w:rPr>
          <w:lang w:val="es-US"/>
        </w:rPr>
        <w:t>13 de abril de 2015</w:t>
      </w:r>
      <w:r w:rsidR="00AF25F2">
        <w:rPr>
          <w:lang w:val="es-US"/>
        </w:rPr>
        <w:t xml:space="preserve">). </w:t>
      </w:r>
      <w:r>
        <w:rPr>
          <w:lang w:val="es-US"/>
        </w:rPr>
        <w:t xml:space="preserve"> </w:t>
      </w:r>
      <w:r w:rsidR="00AF25F2">
        <w:rPr>
          <w:lang w:val="es-US"/>
        </w:rPr>
        <w:t xml:space="preserve"> Hay evidencia de que las poblaciones sigan favoreciendo las materias de los énfasis pues 65 estudiantes han declarado el énfasis de Computación Orientada a la  Red y 62 han declarado el énfasis de Animación y sistemas Interactivos en el plan actual  (fuente </w:t>
      </w:r>
      <w:proofErr w:type="spellStart"/>
      <w:r w:rsidR="00AF25F2">
        <w:rPr>
          <w:lang w:val="es-US"/>
        </w:rPr>
        <w:t>PeopleSoft</w:t>
      </w:r>
      <w:proofErr w:type="spellEnd"/>
      <w:r w:rsidR="00AF25F2">
        <w:rPr>
          <w:lang w:val="es-US"/>
        </w:rPr>
        <w:t xml:space="preserve">). </w:t>
      </w:r>
    </w:p>
    <w:p w:rsidR="00AF25F2" w:rsidRDefault="00AF25F2" w:rsidP="000C1BBB">
      <w:pPr>
        <w:jc w:val="both"/>
        <w:rPr>
          <w:lang w:val="es-US"/>
        </w:rPr>
        <w:sectPr w:rsidR="00AF25F2">
          <w:pgSz w:w="12240" w:h="15840"/>
          <w:pgMar w:top="1440" w:right="1440" w:bottom="1440" w:left="1440" w:header="720" w:footer="720" w:gutter="0"/>
          <w:cols w:space="720"/>
          <w:docGrid w:linePitch="360"/>
        </w:sectPr>
      </w:pPr>
    </w:p>
    <w:tbl>
      <w:tblPr>
        <w:tblpPr w:leftFromText="180" w:rightFromText="180" w:horzAnchor="margin" w:tblpY="810"/>
        <w:tblW w:w="12696" w:type="dxa"/>
        <w:tblLook w:val="04A0" w:firstRow="1" w:lastRow="0" w:firstColumn="1" w:lastColumn="0" w:noHBand="0" w:noVBand="1"/>
      </w:tblPr>
      <w:tblGrid>
        <w:gridCol w:w="3100"/>
        <w:gridCol w:w="1120"/>
        <w:gridCol w:w="2720"/>
        <w:gridCol w:w="528"/>
        <w:gridCol w:w="1120"/>
        <w:gridCol w:w="3580"/>
        <w:gridCol w:w="528"/>
      </w:tblGrid>
      <w:tr w:rsidR="00C63DF1" w:rsidRPr="00D42000" w:rsidTr="002846BB">
        <w:trPr>
          <w:trHeight w:val="276"/>
        </w:trPr>
        <w:tc>
          <w:tcPr>
            <w:tcW w:w="3100" w:type="dxa"/>
            <w:tcBorders>
              <w:top w:val="nil"/>
              <w:left w:val="nil"/>
              <w:bottom w:val="nil"/>
              <w:right w:val="nil"/>
            </w:tcBorders>
            <w:shd w:val="clear" w:color="auto" w:fill="auto"/>
            <w:noWrap/>
            <w:vAlign w:val="bottom"/>
            <w:hideMark/>
          </w:tcPr>
          <w:p w:rsidR="00C63DF1" w:rsidRPr="00C63DF1" w:rsidRDefault="00D42000" w:rsidP="002846BB">
            <w:pPr>
              <w:spacing w:after="0" w:line="240" w:lineRule="auto"/>
              <w:rPr>
                <w:rFonts w:eastAsia="Times New Roman" w:cs="Times New Roman"/>
                <w:sz w:val="18"/>
                <w:szCs w:val="18"/>
                <w:lang w:val="es-US"/>
              </w:rPr>
            </w:pPr>
            <w:r>
              <w:rPr>
                <w:rFonts w:eastAsia="Times New Roman" w:cs="Times New Roman"/>
                <w:sz w:val="18"/>
                <w:szCs w:val="18"/>
                <w:lang w:val="es-US"/>
              </w:rPr>
              <w:lastRenderedPageBreak/>
              <w:t xml:space="preserve">.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Plan 2011-1</w:t>
            </w:r>
          </w:p>
        </w:tc>
        <w:tc>
          <w:tcPr>
            <w:tcW w:w="2720"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 </w:t>
            </w:r>
          </w:p>
        </w:tc>
        <w:tc>
          <w:tcPr>
            <w:tcW w:w="528" w:type="dxa"/>
            <w:tcBorders>
              <w:top w:val="nil"/>
              <w:left w:val="nil"/>
              <w:bottom w:val="nil"/>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Plan 2071-1</w:t>
            </w:r>
          </w:p>
        </w:tc>
        <w:tc>
          <w:tcPr>
            <w:tcW w:w="3580"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D42000" w:rsidTr="002846BB">
        <w:trPr>
          <w:trHeight w:val="276"/>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 xml:space="preserve">Semestres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10</w:t>
            </w:r>
          </w:p>
        </w:tc>
        <w:tc>
          <w:tcPr>
            <w:tcW w:w="2720" w:type="dxa"/>
            <w:tcBorders>
              <w:top w:val="nil"/>
              <w:left w:val="nil"/>
              <w:bottom w:val="single" w:sz="4" w:space="0" w:color="auto"/>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10</w:t>
            </w:r>
          </w:p>
        </w:tc>
        <w:tc>
          <w:tcPr>
            <w:tcW w:w="3580" w:type="dxa"/>
            <w:tcBorders>
              <w:top w:val="nil"/>
              <w:left w:val="nil"/>
              <w:bottom w:val="single" w:sz="4" w:space="0" w:color="auto"/>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r>
      <w:tr w:rsidR="00D2417F" w:rsidRPr="0040388C" w:rsidTr="002846BB">
        <w:trPr>
          <w:trHeight w:val="276"/>
        </w:trPr>
        <w:tc>
          <w:tcPr>
            <w:tcW w:w="31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2417F" w:rsidRPr="00C63DF1" w:rsidRDefault="00D2417F" w:rsidP="002846BB">
            <w:pPr>
              <w:spacing w:after="0" w:line="240" w:lineRule="auto"/>
              <w:rPr>
                <w:rFonts w:eastAsia="Times New Roman" w:cs="Times New Roman"/>
                <w:b/>
                <w:bCs/>
                <w:color w:val="000000"/>
                <w:sz w:val="18"/>
                <w:szCs w:val="18"/>
                <w:lang w:val="es-US"/>
              </w:rPr>
            </w:pPr>
            <w:r>
              <w:rPr>
                <w:rFonts w:eastAsia="Times New Roman" w:cs="Times New Roman"/>
                <w:b/>
                <w:bCs/>
                <w:color w:val="000000"/>
                <w:sz w:val="18"/>
                <w:szCs w:val="18"/>
                <w:lang w:val="es-US"/>
              </w:rPr>
              <w:t>Número de cursos (incluidos énfasis)</w:t>
            </w:r>
          </w:p>
        </w:tc>
        <w:tc>
          <w:tcPr>
            <w:tcW w:w="1120" w:type="dxa"/>
            <w:tcBorders>
              <w:top w:val="nil"/>
              <w:left w:val="nil"/>
              <w:bottom w:val="single" w:sz="4" w:space="0" w:color="auto"/>
              <w:right w:val="single" w:sz="4" w:space="0" w:color="auto"/>
            </w:tcBorders>
            <w:shd w:val="clear" w:color="auto" w:fill="auto"/>
            <w:noWrap/>
            <w:vAlign w:val="bottom"/>
          </w:tcPr>
          <w:p w:rsidR="00D2417F" w:rsidRPr="00C63DF1" w:rsidRDefault="00D2417F" w:rsidP="002846BB">
            <w:pPr>
              <w:spacing w:after="0" w:line="240" w:lineRule="auto"/>
              <w:jc w:val="right"/>
              <w:rPr>
                <w:rFonts w:eastAsia="Times New Roman" w:cs="Times New Roman"/>
                <w:color w:val="000000"/>
                <w:sz w:val="18"/>
                <w:szCs w:val="18"/>
                <w:lang w:val="es-US"/>
              </w:rPr>
            </w:pPr>
            <w:r>
              <w:rPr>
                <w:rFonts w:eastAsia="Times New Roman" w:cs="Times New Roman"/>
                <w:color w:val="000000"/>
                <w:sz w:val="18"/>
                <w:szCs w:val="18"/>
                <w:lang w:val="es-US"/>
              </w:rPr>
              <w:t>54</w:t>
            </w:r>
          </w:p>
        </w:tc>
        <w:tc>
          <w:tcPr>
            <w:tcW w:w="2720" w:type="dxa"/>
            <w:tcBorders>
              <w:top w:val="nil"/>
              <w:left w:val="nil"/>
              <w:bottom w:val="single" w:sz="4" w:space="0" w:color="auto"/>
              <w:right w:val="nil"/>
            </w:tcBorders>
            <w:shd w:val="clear" w:color="auto" w:fill="auto"/>
            <w:noWrap/>
            <w:vAlign w:val="bottom"/>
          </w:tcPr>
          <w:p w:rsidR="00D2417F" w:rsidRPr="00C63DF1" w:rsidRDefault="00D2417F" w:rsidP="002846BB">
            <w:pPr>
              <w:spacing w:after="0" w:line="240" w:lineRule="auto"/>
              <w:rPr>
                <w:rFonts w:eastAsia="Times New Roman" w:cs="Times New Roman"/>
                <w:color w:val="000000"/>
                <w:sz w:val="18"/>
                <w:szCs w:val="18"/>
                <w:lang w:val="es-US"/>
              </w:rPr>
            </w:pPr>
          </w:p>
        </w:tc>
        <w:tc>
          <w:tcPr>
            <w:tcW w:w="528" w:type="dxa"/>
            <w:tcBorders>
              <w:top w:val="nil"/>
              <w:left w:val="nil"/>
              <w:bottom w:val="single" w:sz="4" w:space="0" w:color="auto"/>
              <w:right w:val="single" w:sz="4" w:space="0" w:color="auto"/>
            </w:tcBorders>
            <w:shd w:val="clear" w:color="auto" w:fill="auto"/>
            <w:noWrap/>
            <w:vAlign w:val="bottom"/>
          </w:tcPr>
          <w:p w:rsidR="00D2417F" w:rsidRPr="00C63DF1" w:rsidRDefault="00D2417F" w:rsidP="002846BB">
            <w:pPr>
              <w:spacing w:after="0" w:line="240" w:lineRule="auto"/>
              <w:rPr>
                <w:rFonts w:eastAsia="Times New Roman" w:cs="Times New Roman"/>
                <w:color w:val="000000"/>
                <w:sz w:val="18"/>
                <w:szCs w:val="18"/>
                <w:lang w:val="es-US"/>
              </w:rPr>
            </w:pPr>
          </w:p>
        </w:tc>
        <w:tc>
          <w:tcPr>
            <w:tcW w:w="1120" w:type="dxa"/>
            <w:tcBorders>
              <w:top w:val="nil"/>
              <w:left w:val="nil"/>
              <w:bottom w:val="single" w:sz="4" w:space="0" w:color="auto"/>
              <w:right w:val="single" w:sz="4" w:space="0" w:color="auto"/>
            </w:tcBorders>
            <w:shd w:val="clear" w:color="auto" w:fill="auto"/>
            <w:noWrap/>
            <w:vAlign w:val="bottom"/>
          </w:tcPr>
          <w:p w:rsidR="00D2417F" w:rsidRPr="00C63DF1" w:rsidRDefault="00033A04" w:rsidP="002846BB">
            <w:pPr>
              <w:spacing w:after="0" w:line="240" w:lineRule="auto"/>
              <w:jc w:val="right"/>
              <w:rPr>
                <w:rFonts w:eastAsia="Times New Roman" w:cs="Times New Roman"/>
                <w:color w:val="000000"/>
                <w:sz w:val="18"/>
                <w:szCs w:val="18"/>
                <w:lang w:val="es-US"/>
              </w:rPr>
            </w:pPr>
            <w:r>
              <w:rPr>
                <w:rFonts w:eastAsia="Times New Roman" w:cs="Times New Roman"/>
                <w:color w:val="000000"/>
                <w:sz w:val="18"/>
                <w:szCs w:val="18"/>
                <w:lang w:val="es-US"/>
              </w:rPr>
              <w:t>54</w:t>
            </w:r>
          </w:p>
        </w:tc>
        <w:tc>
          <w:tcPr>
            <w:tcW w:w="3580" w:type="dxa"/>
            <w:tcBorders>
              <w:top w:val="nil"/>
              <w:left w:val="nil"/>
              <w:bottom w:val="single" w:sz="4" w:space="0" w:color="auto"/>
              <w:right w:val="nil"/>
            </w:tcBorders>
            <w:shd w:val="clear" w:color="auto" w:fill="auto"/>
            <w:noWrap/>
            <w:vAlign w:val="bottom"/>
          </w:tcPr>
          <w:p w:rsidR="00D2417F" w:rsidRPr="00C63DF1" w:rsidRDefault="00033A04" w:rsidP="002846BB">
            <w:pPr>
              <w:spacing w:after="0" w:line="240" w:lineRule="auto"/>
              <w:rPr>
                <w:rFonts w:eastAsia="Times New Roman" w:cs="Times New Roman"/>
                <w:color w:val="000000"/>
                <w:sz w:val="18"/>
                <w:szCs w:val="18"/>
                <w:lang w:val="es-US"/>
              </w:rPr>
            </w:pPr>
            <w:r>
              <w:rPr>
                <w:rFonts w:eastAsia="Times New Roman" w:cs="Times New Roman"/>
                <w:color w:val="000000"/>
                <w:sz w:val="18"/>
                <w:szCs w:val="18"/>
                <w:lang w:val="es-US"/>
              </w:rPr>
              <w:t>Más dos electivos en ciencias básicas</w:t>
            </w:r>
          </w:p>
        </w:tc>
        <w:tc>
          <w:tcPr>
            <w:tcW w:w="528" w:type="dxa"/>
            <w:tcBorders>
              <w:top w:val="nil"/>
              <w:left w:val="nil"/>
              <w:bottom w:val="single" w:sz="4" w:space="0" w:color="auto"/>
              <w:right w:val="nil"/>
            </w:tcBorders>
            <w:shd w:val="clear" w:color="auto" w:fill="auto"/>
            <w:noWrap/>
            <w:vAlign w:val="bottom"/>
          </w:tcPr>
          <w:p w:rsidR="00D2417F" w:rsidRPr="00C63DF1" w:rsidRDefault="00D2417F" w:rsidP="002846BB">
            <w:pPr>
              <w:spacing w:after="0" w:line="240" w:lineRule="auto"/>
              <w:rPr>
                <w:rFonts w:eastAsia="Times New Roman" w:cs="Times New Roman"/>
                <w:color w:val="000000"/>
                <w:sz w:val="18"/>
                <w:szCs w:val="18"/>
                <w:lang w:val="es-US"/>
              </w:rPr>
            </w:pP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Créditos</w:t>
            </w:r>
          </w:p>
        </w:tc>
        <w:tc>
          <w:tcPr>
            <w:tcW w:w="27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Observaciones</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Créditos</w:t>
            </w:r>
          </w:p>
        </w:tc>
        <w:tc>
          <w:tcPr>
            <w:tcW w:w="358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Observaciones</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w:t>
            </w: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Total</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170</w:t>
            </w:r>
          </w:p>
        </w:tc>
        <w:tc>
          <w:tcPr>
            <w:tcW w:w="27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170</w:t>
            </w:r>
          </w:p>
        </w:tc>
        <w:tc>
          <w:tcPr>
            <w:tcW w:w="358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Promedio por semestre</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17</w:t>
            </w:r>
          </w:p>
        </w:tc>
        <w:tc>
          <w:tcPr>
            <w:tcW w:w="27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10%</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17</w:t>
            </w:r>
          </w:p>
        </w:tc>
        <w:tc>
          <w:tcPr>
            <w:tcW w:w="358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10%</w:t>
            </w:r>
          </w:p>
        </w:tc>
      </w:tr>
      <w:tr w:rsidR="00C63DF1" w:rsidRPr="00C63DF1" w:rsidTr="002846BB">
        <w:trPr>
          <w:trHeight w:val="359"/>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C63DF1" w:rsidRPr="00C63DF1" w:rsidRDefault="006C7CD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Énfasis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18</w:t>
            </w:r>
          </w:p>
        </w:tc>
        <w:tc>
          <w:tcPr>
            <w:tcW w:w="272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Incluye Fundamentos de Investigación y Trabajo de Grado</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11%</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18</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Incluye Seminario de Investigación (1), Preparación de Proyectos (2) y Trabajo de Grado (6)</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11%</w:t>
            </w: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Electivas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w:t>
            </w:r>
          </w:p>
        </w:tc>
        <w:tc>
          <w:tcPr>
            <w:tcW w:w="27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7%</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14</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8%</w:t>
            </w: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 xml:space="preserve">Opción </w:t>
            </w:r>
            <w:r w:rsidR="006C7CD1" w:rsidRPr="00C63DF1">
              <w:rPr>
                <w:rFonts w:eastAsia="Times New Roman" w:cs="Times New Roman"/>
                <w:b/>
                <w:bCs/>
                <w:color w:val="000000"/>
                <w:sz w:val="18"/>
                <w:szCs w:val="18"/>
                <w:lang w:val="es-US"/>
              </w:rPr>
              <w:t>complementaria</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w:t>
            </w:r>
          </w:p>
        </w:tc>
        <w:tc>
          <w:tcPr>
            <w:tcW w:w="27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7%</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7%</w:t>
            </w: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rPr>
                <w:rFonts w:eastAsia="Times New Roman" w:cs="Times New Roman"/>
                <w:b/>
                <w:bCs/>
                <w:color w:val="000000"/>
                <w:sz w:val="18"/>
                <w:szCs w:val="18"/>
                <w:lang w:val="es-US"/>
              </w:rPr>
            </w:pPr>
            <w:r w:rsidRPr="00C63DF1">
              <w:rPr>
                <w:rFonts w:eastAsia="Times New Roman" w:cs="Times New Roman"/>
                <w:b/>
                <w:bCs/>
                <w:color w:val="000000"/>
                <w:sz w:val="18"/>
                <w:szCs w:val="18"/>
                <w:lang w:val="es-US"/>
              </w:rPr>
              <w:t>Núcleo de Formación Fundamental</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128</w:t>
            </w:r>
          </w:p>
        </w:tc>
        <w:tc>
          <w:tcPr>
            <w:tcW w:w="272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75%</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126</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74%</w:t>
            </w:r>
          </w:p>
        </w:tc>
      </w:tr>
      <w:tr w:rsidR="00C63DF1" w:rsidRPr="0040388C" w:rsidTr="002846BB">
        <w:trPr>
          <w:trHeight w:val="548"/>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Humanidades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10</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Humanidades I, Humanidades II, Teología I, Teología</w:t>
            </w:r>
            <w:r w:rsidRPr="00C63DF1">
              <w:rPr>
                <w:rFonts w:eastAsia="Times New Roman" w:cs="Times New Roman"/>
                <w:color w:val="000000"/>
                <w:sz w:val="18"/>
                <w:szCs w:val="18"/>
                <w:lang w:val="es-US"/>
              </w:rPr>
              <w:br/>
              <w:t>II, Ética</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5918C4" w:rsidP="002846BB">
            <w:pPr>
              <w:spacing w:after="0" w:line="240" w:lineRule="auto"/>
              <w:jc w:val="right"/>
              <w:rPr>
                <w:rFonts w:eastAsia="Times New Roman" w:cs="Times New Roman"/>
                <w:color w:val="000000"/>
                <w:sz w:val="18"/>
                <w:szCs w:val="18"/>
                <w:lang w:val="es-US"/>
              </w:rPr>
            </w:pPr>
            <w:r>
              <w:rPr>
                <w:rFonts w:eastAsia="Times New Roman" w:cs="Times New Roman"/>
                <w:color w:val="000000"/>
                <w:sz w:val="18"/>
                <w:szCs w:val="18"/>
                <w:lang w:val="es-US"/>
              </w:rPr>
              <w:t>10</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DA38D6" w:rsidP="002846BB">
            <w:pPr>
              <w:spacing w:after="0" w:line="240" w:lineRule="auto"/>
              <w:rPr>
                <w:rFonts w:eastAsia="Times New Roman" w:cs="Times New Roman"/>
                <w:color w:val="000000"/>
                <w:sz w:val="18"/>
                <w:szCs w:val="18"/>
                <w:lang w:val="es-US"/>
              </w:rPr>
            </w:pPr>
            <w:r>
              <w:rPr>
                <w:rFonts w:eastAsia="Times New Roman" w:cs="Times New Roman"/>
                <w:color w:val="000000"/>
                <w:sz w:val="18"/>
                <w:szCs w:val="18"/>
                <w:lang w:val="es-US"/>
              </w:rPr>
              <w:t>Ética se reemplaza por Aspectos Sociales, Éticos y Profesionales de la Computación</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C63DF1" w:rsidTr="002846BB">
        <w:trPr>
          <w:trHeight w:val="530"/>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Socioculturales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4</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Constitución Política y Democracia Colombiana,</w:t>
            </w:r>
            <w:r w:rsidRPr="00C63DF1">
              <w:rPr>
                <w:rFonts w:eastAsia="Times New Roman" w:cs="Times New Roman"/>
                <w:color w:val="000000"/>
                <w:sz w:val="18"/>
                <w:szCs w:val="18"/>
                <w:lang w:val="es-US"/>
              </w:rPr>
              <w:br/>
              <w:t>Expresión Oral y Escrita</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5918C4" w:rsidP="002846BB">
            <w:pPr>
              <w:spacing w:after="0" w:line="240" w:lineRule="auto"/>
              <w:jc w:val="right"/>
              <w:rPr>
                <w:rFonts w:eastAsia="Times New Roman" w:cs="Times New Roman"/>
                <w:color w:val="000000"/>
                <w:sz w:val="18"/>
                <w:szCs w:val="18"/>
                <w:lang w:val="es-US"/>
              </w:rPr>
            </w:pPr>
            <w:r>
              <w:rPr>
                <w:rFonts w:eastAsia="Times New Roman" w:cs="Times New Roman"/>
                <w:color w:val="000000"/>
                <w:sz w:val="18"/>
                <w:szCs w:val="18"/>
                <w:lang w:val="es-US"/>
              </w:rPr>
              <w:t>6</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5918C4" w:rsidP="004E4D8F">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Se</w:t>
            </w:r>
            <w:r>
              <w:rPr>
                <w:rFonts w:eastAsia="Times New Roman" w:cs="Times New Roman"/>
                <w:color w:val="000000"/>
                <w:sz w:val="18"/>
                <w:szCs w:val="18"/>
                <w:lang w:val="es-US"/>
              </w:rPr>
              <w:t xml:space="preserve"> a</w:t>
            </w:r>
            <w:r w:rsidRPr="00C63DF1">
              <w:rPr>
                <w:rFonts w:eastAsia="Times New Roman" w:cs="Times New Roman"/>
                <w:color w:val="000000"/>
                <w:sz w:val="18"/>
                <w:szCs w:val="18"/>
                <w:lang w:val="es-US"/>
              </w:rPr>
              <w:t xml:space="preserve">diciona </w:t>
            </w:r>
            <w:r w:rsidR="004E4D8F">
              <w:rPr>
                <w:rFonts w:eastAsia="Times New Roman" w:cs="Times New Roman"/>
                <w:color w:val="000000"/>
                <w:sz w:val="18"/>
                <w:szCs w:val="18"/>
                <w:lang w:val="es-US"/>
              </w:rPr>
              <w:t>Proyecto</w:t>
            </w:r>
            <w:r w:rsidRPr="00C63DF1">
              <w:rPr>
                <w:rFonts w:eastAsia="Times New Roman" w:cs="Times New Roman"/>
                <w:color w:val="000000"/>
                <w:sz w:val="18"/>
                <w:szCs w:val="18"/>
                <w:lang w:val="es-US"/>
              </w:rPr>
              <w:t xml:space="preserve"> Social (2)</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Inglés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6</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Inglés II, III y IV</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0</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Se eliminan</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40388C" w:rsidTr="002846BB">
        <w:trPr>
          <w:trHeight w:val="1745"/>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Ciencias básicas</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23</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Fundamentos de Matemáticas, Cálculo Diferencial,</w:t>
            </w:r>
            <w:r w:rsidRPr="00C63DF1">
              <w:rPr>
                <w:rFonts w:eastAsia="Times New Roman" w:cs="Times New Roman"/>
                <w:color w:val="000000"/>
                <w:sz w:val="18"/>
                <w:szCs w:val="18"/>
                <w:lang w:val="es-US"/>
              </w:rPr>
              <w:br/>
              <w:t xml:space="preserve">Cálculo Integral, Cálculo </w:t>
            </w:r>
            <w:proofErr w:type="spellStart"/>
            <w:r w:rsidRPr="00C63DF1">
              <w:rPr>
                <w:rFonts w:eastAsia="Times New Roman" w:cs="Times New Roman"/>
                <w:color w:val="000000"/>
                <w:sz w:val="18"/>
                <w:szCs w:val="18"/>
                <w:lang w:val="es-US"/>
              </w:rPr>
              <w:t>Multivariable</w:t>
            </w:r>
            <w:proofErr w:type="spellEnd"/>
            <w:r w:rsidRPr="00C63DF1">
              <w:rPr>
                <w:rFonts w:eastAsia="Times New Roman" w:cs="Times New Roman"/>
                <w:color w:val="000000"/>
                <w:sz w:val="18"/>
                <w:szCs w:val="18"/>
                <w:lang w:val="es-US"/>
              </w:rPr>
              <w:t>, Álgebra Lineal, Cinemática y Dinámica, Electricidad y Magnetismo</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20</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461CBD">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xml:space="preserve">Examen de </w:t>
            </w:r>
            <w:r w:rsidR="00461CBD">
              <w:rPr>
                <w:rFonts w:eastAsia="Times New Roman" w:cs="Times New Roman"/>
                <w:color w:val="000000"/>
                <w:sz w:val="18"/>
                <w:szCs w:val="18"/>
                <w:lang w:val="es-US"/>
              </w:rPr>
              <w:t>suficiencia</w:t>
            </w:r>
            <w:r w:rsidRPr="00C63DF1">
              <w:rPr>
                <w:rFonts w:eastAsia="Times New Roman" w:cs="Times New Roman"/>
                <w:color w:val="000000"/>
                <w:sz w:val="18"/>
                <w:szCs w:val="18"/>
                <w:lang w:val="es-US"/>
              </w:rPr>
              <w:t xml:space="preserve"> para determinar si se debe ver Fundamentos de Matemáticas. De ser así se toma como electiva. Para el</w:t>
            </w:r>
            <w:r w:rsidRPr="00C63DF1">
              <w:rPr>
                <w:rFonts w:eastAsia="Times New Roman" w:cs="Times New Roman"/>
                <w:color w:val="000000"/>
                <w:sz w:val="18"/>
                <w:szCs w:val="18"/>
                <w:lang w:val="es-US"/>
              </w:rPr>
              <w:br/>
              <w:t xml:space="preserve">último curso de matemáticas, se debe escoger entre Cálculo </w:t>
            </w:r>
            <w:proofErr w:type="spellStart"/>
            <w:r w:rsidRPr="00C63DF1">
              <w:rPr>
                <w:rFonts w:eastAsia="Times New Roman" w:cs="Times New Roman"/>
                <w:color w:val="000000"/>
                <w:sz w:val="18"/>
                <w:szCs w:val="18"/>
                <w:lang w:val="es-US"/>
              </w:rPr>
              <w:t>Multivariable</w:t>
            </w:r>
            <w:proofErr w:type="spellEnd"/>
            <w:r w:rsidR="00461CBD">
              <w:rPr>
                <w:rFonts w:eastAsia="Times New Roman" w:cs="Times New Roman"/>
                <w:color w:val="000000"/>
                <w:sz w:val="18"/>
                <w:szCs w:val="18"/>
                <w:lang w:val="es-US"/>
              </w:rPr>
              <w:t xml:space="preserve"> o</w:t>
            </w:r>
            <w:r w:rsidRPr="00C63DF1">
              <w:rPr>
                <w:rFonts w:eastAsia="Times New Roman" w:cs="Times New Roman"/>
                <w:color w:val="000000"/>
                <w:sz w:val="18"/>
                <w:szCs w:val="18"/>
                <w:lang w:val="es-US"/>
              </w:rPr>
              <w:br/>
              <w:t>Ecuaciones Diferenciales.  Pare el último curso de Física, se debe escoger e</w:t>
            </w:r>
            <w:r w:rsidR="00461CBD">
              <w:rPr>
                <w:rFonts w:eastAsia="Times New Roman" w:cs="Times New Roman"/>
                <w:color w:val="000000"/>
                <w:sz w:val="18"/>
                <w:szCs w:val="18"/>
                <w:lang w:val="es-US"/>
              </w:rPr>
              <w:t>ntre Electricidad y Magnetismo o</w:t>
            </w:r>
            <w:r w:rsidRPr="00C63DF1">
              <w:rPr>
                <w:rFonts w:eastAsia="Times New Roman" w:cs="Times New Roman"/>
                <w:color w:val="000000"/>
                <w:sz w:val="18"/>
                <w:szCs w:val="18"/>
                <w:lang w:val="es-US"/>
              </w:rPr>
              <w:t xml:space="preserve"> Física Térmica y Ondulatoria.</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40388C" w:rsidTr="002846BB">
        <w:trPr>
          <w:trHeight w:val="971"/>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Formación en ingeniería</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12</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Probabilidad y Estadística, Análisis y</w:t>
            </w:r>
            <w:r w:rsidRPr="00C63DF1">
              <w:rPr>
                <w:rFonts w:eastAsia="Times New Roman" w:cs="Times New Roman"/>
                <w:color w:val="000000"/>
                <w:sz w:val="18"/>
                <w:szCs w:val="18"/>
                <w:lang w:val="es-US"/>
              </w:rPr>
              <w:br/>
              <w:t>Computación Numérica, Gestión Organizacional, Ingeniería Económica</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9</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xml:space="preserve">Se </w:t>
            </w:r>
            <w:r w:rsidR="006C7CD1" w:rsidRPr="00C63DF1">
              <w:rPr>
                <w:rFonts w:eastAsia="Times New Roman" w:cs="Times New Roman"/>
                <w:color w:val="000000"/>
                <w:sz w:val="18"/>
                <w:szCs w:val="18"/>
                <w:lang w:val="es-US"/>
              </w:rPr>
              <w:t>elimina</w:t>
            </w:r>
            <w:r w:rsidRPr="00C63DF1">
              <w:rPr>
                <w:rFonts w:eastAsia="Times New Roman" w:cs="Times New Roman"/>
                <w:color w:val="000000"/>
                <w:sz w:val="18"/>
                <w:szCs w:val="18"/>
                <w:lang w:val="es-US"/>
              </w:rPr>
              <w:t xml:space="preserve"> Análisis y Computación Numérica. Se reemplaza </w:t>
            </w:r>
            <w:r w:rsidR="006C7CD1" w:rsidRPr="00C63DF1">
              <w:rPr>
                <w:rFonts w:eastAsia="Times New Roman" w:cs="Times New Roman"/>
                <w:color w:val="000000"/>
                <w:sz w:val="18"/>
                <w:szCs w:val="18"/>
                <w:lang w:val="es-US"/>
              </w:rPr>
              <w:t>Gestión</w:t>
            </w:r>
            <w:r w:rsidRPr="00C63DF1">
              <w:rPr>
                <w:rFonts w:eastAsia="Times New Roman" w:cs="Times New Roman"/>
                <w:color w:val="000000"/>
                <w:sz w:val="18"/>
                <w:szCs w:val="18"/>
                <w:lang w:val="es-US"/>
              </w:rPr>
              <w:t xml:space="preserve"> Organizacional por Gestión de proyectos.</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Práctica profesional</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6</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6</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r w:rsidR="00C63DF1" w:rsidRPr="00C63DF1" w:rsidTr="002846BB">
        <w:trPr>
          <w:trHeight w:val="276"/>
        </w:trPr>
        <w:tc>
          <w:tcPr>
            <w:tcW w:w="3100" w:type="dxa"/>
            <w:tcBorders>
              <w:top w:val="nil"/>
              <w:left w:val="single" w:sz="4" w:space="0" w:color="auto"/>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Ciencias de la computación</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C63DF1" w:rsidP="002846BB">
            <w:pPr>
              <w:spacing w:after="0" w:line="240" w:lineRule="auto"/>
              <w:jc w:val="right"/>
              <w:rPr>
                <w:rFonts w:eastAsia="Times New Roman" w:cs="Times New Roman"/>
                <w:color w:val="000000"/>
                <w:sz w:val="18"/>
                <w:szCs w:val="18"/>
                <w:lang w:val="es-US"/>
              </w:rPr>
            </w:pPr>
            <w:r w:rsidRPr="00C63DF1">
              <w:rPr>
                <w:rFonts w:eastAsia="Times New Roman" w:cs="Times New Roman"/>
                <w:color w:val="000000"/>
                <w:sz w:val="18"/>
                <w:szCs w:val="18"/>
                <w:lang w:val="es-US"/>
              </w:rPr>
              <w:t>67</w:t>
            </w:r>
          </w:p>
        </w:tc>
        <w:tc>
          <w:tcPr>
            <w:tcW w:w="2720" w:type="dxa"/>
            <w:tcBorders>
              <w:top w:val="nil"/>
              <w:left w:val="nil"/>
              <w:bottom w:val="single" w:sz="4" w:space="0" w:color="auto"/>
              <w:right w:val="nil"/>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single" w:sz="4" w:space="0" w:color="auto"/>
              <w:bottom w:val="nil"/>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1120" w:type="dxa"/>
            <w:tcBorders>
              <w:top w:val="nil"/>
              <w:left w:val="nil"/>
              <w:bottom w:val="single" w:sz="4" w:space="0" w:color="auto"/>
              <w:right w:val="single" w:sz="4" w:space="0" w:color="auto"/>
            </w:tcBorders>
            <w:shd w:val="clear" w:color="auto" w:fill="auto"/>
            <w:noWrap/>
            <w:vAlign w:val="bottom"/>
            <w:hideMark/>
          </w:tcPr>
          <w:p w:rsidR="00C63DF1" w:rsidRPr="00C63DF1" w:rsidRDefault="00AF728F" w:rsidP="002846BB">
            <w:pPr>
              <w:spacing w:after="0" w:line="240" w:lineRule="auto"/>
              <w:jc w:val="right"/>
              <w:rPr>
                <w:rFonts w:eastAsia="Times New Roman" w:cs="Times New Roman"/>
                <w:color w:val="000000"/>
                <w:sz w:val="18"/>
                <w:szCs w:val="18"/>
                <w:lang w:val="es-US"/>
              </w:rPr>
            </w:pPr>
            <w:r>
              <w:rPr>
                <w:rFonts w:eastAsia="Times New Roman" w:cs="Times New Roman"/>
                <w:color w:val="000000"/>
                <w:sz w:val="18"/>
                <w:szCs w:val="18"/>
                <w:lang w:val="es-US"/>
              </w:rPr>
              <w:t>75</w:t>
            </w:r>
          </w:p>
        </w:tc>
        <w:tc>
          <w:tcPr>
            <w:tcW w:w="3580" w:type="dxa"/>
            <w:tcBorders>
              <w:top w:val="nil"/>
              <w:left w:val="nil"/>
              <w:bottom w:val="single" w:sz="4" w:space="0" w:color="auto"/>
              <w:right w:val="single" w:sz="4" w:space="0" w:color="auto"/>
            </w:tcBorders>
            <w:shd w:val="clear" w:color="auto" w:fill="auto"/>
            <w:vAlign w:val="bottom"/>
            <w:hideMark/>
          </w:tcPr>
          <w:p w:rsidR="00C63DF1" w:rsidRPr="00C63DF1" w:rsidRDefault="00C63DF1" w:rsidP="002846BB">
            <w:pPr>
              <w:spacing w:after="0" w:line="240" w:lineRule="auto"/>
              <w:rPr>
                <w:rFonts w:eastAsia="Times New Roman" w:cs="Times New Roman"/>
                <w:color w:val="000000"/>
                <w:sz w:val="18"/>
                <w:szCs w:val="18"/>
                <w:lang w:val="es-US"/>
              </w:rPr>
            </w:pPr>
            <w:r w:rsidRPr="00C63DF1">
              <w:rPr>
                <w:rFonts w:eastAsia="Times New Roman" w:cs="Times New Roman"/>
                <w:color w:val="000000"/>
                <w:sz w:val="18"/>
                <w:szCs w:val="18"/>
                <w:lang w:val="es-US"/>
              </w:rPr>
              <w:t> </w:t>
            </w:r>
          </w:p>
        </w:tc>
        <w:tc>
          <w:tcPr>
            <w:tcW w:w="528" w:type="dxa"/>
            <w:tcBorders>
              <w:top w:val="nil"/>
              <w:left w:val="nil"/>
              <w:bottom w:val="nil"/>
              <w:right w:val="nil"/>
            </w:tcBorders>
            <w:shd w:val="clear" w:color="auto" w:fill="auto"/>
            <w:noWrap/>
            <w:vAlign w:val="bottom"/>
            <w:hideMark/>
          </w:tcPr>
          <w:p w:rsidR="00C63DF1" w:rsidRPr="00C63DF1" w:rsidRDefault="00C63DF1" w:rsidP="002846BB">
            <w:pPr>
              <w:spacing w:after="0" w:line="240" w:lineRule="auto"/>
              <w:rPr>
                <w:rFonts w:eastAsia="Times New Roman" w:cs="Times New Roman"/>
                <w:color w:val="000000"/>
                <w:sz w:val="18"/>
                <w:szCs w:val="18"/>
                <w:lang w:val="es-US"/>
              </w:rPr>
            </w:pPr>
          </w:p>
        </w:tc>
      </w:tr>
    </w:tbl>
    <w:p w:rsidR="00C10E05" w:rsidRDefault="002444E4" w:rsidP="002444E4">
      <w:pPr>
        <w:jc w:val="center"/>
        <w:rPr>
          <w:lang w:val="es-US"/>
        </w:rPr>
      </w:pPr>
      <w:r>
        <w:rPr>
          <w:lang w:val="es-US"/>
        </w:rPr>
        <w:t>Tabla 6. Distribución de créditos en los planes 2011-1 y 2017-1.</w:t>
      </w:r>
    </w:p>
    <w:p w:rsidR="002846BB" w:rsidRDefault="002846BB" w:rsidP="002444E4">
      <w:pPr>
        <w:rPr>
          <w:lang w:val="es-US"/>
        </w:rPr>
        <w:sectPr w:rsidR="002846BB" w:rsidSect="00C63DF1">
          <w:pgSz w:w="15840" w:h="12240" w:orient="landscape"/>
          <w:pgMar w:top="1440" w:right="1440" w:bottom="1440" w:left="1440" w:header="720" w:footer="720" w:gutter="0"/>
          <w:cols w:space="720"/>
          <w:docGrid w:linePitch="360"/>
        </w:sectPr>
      </w:pPr>
    </w:p>
    <w:p w:rsidR="003C1BEF" w:rsidRDefault="003C1BEF" w:rsidP="003C1BEF">
      <w:pPr>
        <w:jc w:val="both"/>
        <w:rPr>
          <w:lang w:val="es-US"/>
        </w:rPr>
      </w:pPr>
      <w:r>
        <w:rPr>
          <w:lang w:val="es-US"/>
        </w:rPr>
        <w:lastRenderedPageBreak/>
        <w:t>En r</w:t>
      </w:r>
      <w:r w:rsidR="003A1E7B">
        <w:rPr>
          <w:lang w:val="es-US"/>
        </w:rPr>
        <w:t>elación a los énfasis y</w:t>
      </w:r>
      <w:r w:rsidR="00D66448">
        <w:rPr>
          <w:lang w:val="es-US"/>
        </w:rPr>
        <w:t xml:space="preserve"> el plan 2011-1</w:t>
      </w:r>
      <w:r w:rsidR="003A1E7B">
        <w:rPr>
          <w:lang w:val="es-US"/>
        </w:rPr>
        <w:t xml:space="preserve"> se plantea</w:t>
      </w:r>
      <w:r>
        <w:rPr>
          <w:lang w:val="es-US"/>
        </w:rPr>
        <w:t>:</w:t>
      </w:r>
    </w:p>
    <w:p w:rsidR="003C1BEF" w:rsidRPr="00D66448" w:rsidRDefault="00461CBD" w:rsidP="00D66448">
      <w:pPr>
        <w:pStyle w:val="Prrafodelista"/>
        <w:numPr>
          <w:ilvl w:val="0"/>
          <w:numId w:val="18"/>
        </w:numPr>
        <w:jc w:val="both"/>
        <w:rPr>
          <w:lang w:val="es-US"/>
        </w:rPr>
      </w:pPr>
      <w:r>
        <w:rPr>
          <w:lang w:val="es-US"/>
        </w:rPr>
        <w:t xml:space="preserve">Los </w:t>
      </w:r>
      <w:r w:rsidR="00432A98">
        <w:rPr>
          <w:lang w:val="es-US"/>
        </w:rPr>
        <w:t xml:space="preserve">nuevos énfasis estarán activos </w:t>
      </w:r>
      <w:r w:rsidR="003C1BEF" w:rsidRPr="00D66448">
        <w:rPr>
          <w:lang w:val="es-US"/>
        </w:rPr>
        <w:t>a partir de enero del 2017</w:t>
      </w:r>
      <w:r>
        <w:rPr>
          <w:lang w:val="es-US"/>
        </w:rPr>
        <w:t xml:space="preserve">, </w:t>
      </w:r>
      <w:r w:rsidR="003C1BEF" w:rsidRPr="00D66448">
        <w:rPr>
          <w:lang w:val="es-US"/>
        </w:rPr>
        <w:t xml:space="preserve">de manera que </w:t>
      </w:r>
      <w:r w:rsidR="00432A98">
        <w:rPr>
          <w:lang w:val="es-US"/>
        </w:rPr>
        <w:t xml:space="preserve">los estudiantes del plan 2011-1 </w:t>
      </w:r>
      <w:r w:rsidR="003C1BEF" w:rsidRPr="00D66448">
        <w:rPr>
          <w:lang w:val="es-US"/>
        </w:rPr>
        <w:t xml:space="preserve">puedan </w:t>
      </w:r>
      <w:r w:rsidR="001D7606">
        <w:rPr>
          <w:lang w:val="es-US"/>
        </w:rPr>
        <w:t>declararlos</w:t>
      </w:r>
      <w:r w:rsidR="003C1BEF" w:rsidRPr="00D66448">
        <w:rPr>
          <w:lang w:val="es-US"/>
        </w:rPr>
        <w:t xml:space="preserve">. Esto implica tener listo al menos un curso </w:t>
      </w:r>
      <w:r w:rsidR="00432A98">
        <w:rPr>
          <w:lang w:val="es-US"/>
        </w:rPr>
        <w:t xml:space="preserve">de cada énfasis </w:t>
      </w:r>
      <w:r w:rsidR="003C1BEF" w:rsidRPr="00D66448">
        <w:rPr>
          <w:lang w:val="es-US"/>
        </w:rPr>
        <w:t>para el primer periodo del 2017 y los otros dos para el segundo periodo del mismo año.</w:t>
      </w:r>
      <w:r>
        <w:rPr>
          <w:lang w:val="es-US"/>
        </w:rPr>
        <w:t xml:space="preserve"> Bajo solicitud de los estudiantes</w:t>
      </w:r>
      <w:r w:rsidR="00B0396D">
        <w:rPr>
          <w:lang w:val="es-US"/>
        </w:rPr>
        <w:t>,</w:t>
      </w:r>
      <w:r>
        <w:rPr>
          <w:lang w:val="es-US"/>
        </w:rPr>
        <w:t xml:space="preserve"> se podrán </w:t>
      </w:r>
      <w:r w:rsidR="00FD4E22">
        <w:rPr>
          <w:lang w:val="es-US"/>
        </w:rPr>
        <w:t>sustituir</w:t>
      </w:r>
      <w:r>
        <w:rPr>
          <w:lang w:val="es-US"/>
        </w:rPr>
        <w:t xml:space="preserve"> las materias del énfasis de Ingeniería de datos con las del énfasis de </w:t>
      </w:r>
      <w:r w:rsidR="002D0EDA">
        <w:rPr>
          <w:lang w:val="es-US"/>
        </w:rPr>
        <w:t>Computación Orientada a la Red</w:t>
      </w:r>
      <w:r>
        <w:rPr>
          <w:lang w:val="es-US"/>
        </w:rPr>
        <w:t xml:space="preserve">. </w:t>
      </w:r>
    </w:p>
    <w:p w:rsidR="00D66448" w:rsidRPr="009D47A6" w:rsidRDefault="001D7606" w:rsidP="009D47A6">
      <w:pPr>
        <w:pStyle w:val="Prrafodelista"/>
        <w:numPr>
          <w:ilvl w:val="0"/>
          <w:numId w:val="18"/>
        </w:numPr>
        <w:jc w:val="both"/>
        <w:rPr>
          <w:lang w:val="es-US"/>
        </w:rPr>
      </w:pPr>
      <w:r>
        <w:rPr>
          <w:lang w:val="es-US"/>
        </w:rPr>
        <w:t>Mantener los</w:t>
      </w:r>
      <w:r w:rsidR="003C1BEF" w:rsidRPr="00D66448">
        <w:rPr>
          <w:lang w:val="es-US"/>
        </w:rPr>
        <w:t xml:space="preserve"> énfasis de </w:t>
      </w:r>
      <w:r w:rsidR="002D0EDA">
        <w:rPr>
          <w:lang w:val="es-US"/>
        </w:rPr>
        <w:t>Computación Orientada a la Red</w:t>
      </w:r>
      <w:r w:rsidR="00D66448" w:rsidRPr="00D66448">
        <w:rPr>
          <w:lang w:val="es-US"/>
        </w:rPr>
        <w:t xml:space="preserve"> </w:t>
      </w:r>
      <w:r>
        <w:rPr>
          <w:lang w:val="es-US"/>
        </w:rPr>
        <w:t xml:space="preserve">y de Animación y Sistemas Interactivos </w:t>
      </w:r>
      <w:r w:rsidR="00D66448" w:rsidRPr="00D66448">
        <w:rPr>
          <w:lang w:val="es-US"/>
        </w:rPr>
        <w:t>hasta el 2017-2</w:t>
      </w:r>
      <w:r w:rsidR="003C1BEF" w:rsidRPr="00D66448">
        <w:rPr>
          <w:lang w:val="es-US"/>
        </w:rPr>
        <w:t xml:space="preserve"> para que </w:t>
      </w:r>
      <w:r w:rsidR="000512C7">
        <w:rPr>
          <w:lang w:val="es-US"/>
        </w:rPr>
        <w:t>quienes</w:t>
      </w:r>
      <w:r w:rsidR="003C1BEF" w:rsidRPr="00D66448">
        <w:rPr>
          <w:lang w:val="es-US"/>
        </w:rPr>
        <w:t xml:space="preserve"> lo hayan </w:t>
      </w:r>
      <w:r w:rsidR="000512C7">
        <w:rPr>
          <w:lang w:val="es-US"/>
        </w:rPr>
        <w:t>iniciado en 2017-1 puedan</w:t>
      </w:r>
      <w:r w:rsidR="003C1BEF" w:rsidRPr="00D66448">
        <w:rPr>
          <w:lang w:val="es-US"/>
        </w:rPr>
        <w:t xml:space="preserve"> terminar. </w:t>
      </w:r>
    </w:p>
    <w:p w:rsidR="0078030E" w:rsidRDefault="0078030E" w:rsidP="0078030E">
      <w:pPr>
        <w:pStyle w:val="Prrafodelista"/>
        <w:ind w:left="396"/>
        <w:jc w:val="both"/>
        <w:rPr>
          <w:b/>
          <w:lang w:val="es-US"/>
        </w:rPr>
      </w:pPr>
    </w:p>
    <w:p w:rsidR="00C10E05" w:rsidRPr="004520B6" w:rsidRDefault="0078030E" w:rsidP="004520B6">
      <w:pPr>
        <w:pStyle w:val="Prrafodelista"/>
        <w:numPr>
          <w:ilvl w:val="2"/>
          <w:numId w:val="1"/>
        </w:numPr>
        <w:jc w:val="both"/>
        <w:rPr>
          <w:b/>
          <w:lang w:val="es-US"/>
        </w:rPr>
      </w:pPr>
      <w:r w:rsidRPr="004520B6">
        <w:rPr>
          <w:b/>
          <w:lang w:val="es-US"/>
        </w:rPr>
        <w:t>Distribución de los créditos de los cursos</w:t>
      </w:r>
      <w:r w:rsidR="00957428" w:rsidRPr="004520B6">
        <w:rPr>
          <w:b/>
          <w:lang w:val="es-US"/>
        </w:rPr>
        <w:t xml:space="preserve"> a través de los semestres</w:t>
      </w:r>
      <w:r w:rsidRPr="004520B6">
        <w:rPr>
          <w:b/>
          <w:lang w:val="es-US"/>
        </w:rPr>
        <w:t>.</w:t>
      </w:r>
    </w:p>
    <w:p w:rsidR="00957428" w:rsidRDefault="0067608A" w:rsidP="00957428">
      <w:pPr>
        <w:jc w:val="both"/>
        <w:rPr>
          <w:lang w:val="es-US"/>
        </w:rPr>
      </w:pPr>
      <w:r>
        <w:rPr>
          <w:lang w:val="es-US"/>
        </w:rPr>
        <w:t>La tabla 7</w:t>
      </w:r>
      <w:r w:rsidR="00957428">
        <w:rPr>
          <w:lang w:val="es-US"/>
        </w:rPr>
        <w:t xml:space="preserve"> presenta la carga semestral de créditos del plan 2017-1 [1]</w:t>
      </w:r>
      <w:r w:rsidR="004520B6">
        <w:rPr>
          <w:lang w:val="es-US"/>
        </w:rPr>
        <w:t>. La figura 1 muestra un</w:t>
      </w:r>
      <w:r w:rsidR="006A5C31">
        <w:rPr>
          <w:lang w:val="es-US"/>
        </w:rPr>
        <w:t>a</w:t>
      </w:r>
      <w:r w:rsidR="004520B6">
        <w:rPr>
          <w:lang w:val="es-US"/>
        </w:rPr>
        <w:t xml:space="preserve"> propuesta visual del plan de estudios</w:t>
      </w:r>
      <w:r w:rsidR="00957428">
        <w:rPr>
          <w:lang w:val="es-US"/>
        </w:rPr>
        <w:t>:</w:t>
      </w:r>
    </w:p>
    <w:p w:rsidR="00112A2A" w:rsidRDefault="00112A2A" w:rsidP="00112A2A">
      <w:pPr>
        <w:jc w:val="center"/>
        <w:rPr>
          <w:lang w:val="es-US"/>
        </w:rPr>
      </w:pPr>
      <w:r>
        <w:rPr>
          <w:lang w:val="es-US"/>
        </w:rPr>
        <w:t xml:space="preserve">Tabla 7. </w:t>
      </w:r>
      <w:r w:rsidRPr="00112A2A">
        <w:rPr>
          <w:lang w:val="es-US"/>
        </w:rPr>
        <w:t>Carga semestral de créditos para el plan 2017-1.</w:t>
      </w:r>
    </w:p>
    <w:tbl>
      <w:tblPr>
        <w:tblW w:w="0" w:type="auto"/>
        <w:tblInd w:w="99" w:type="dxa"/>
        <w:tblLayout w:type="fixed"/>
        <w:tblCellMar>
          <w:left w:w="0" w:type="dxa"/>
          <w:right w:w="0" w:type="dxa"/>
        </w:tblCellMar>
        <w:tblLook w:val="0000" w:firstRow="0" w:lastRow="0" w:firstColumn="0" w:lastColumn="0" w:noHBand="0" w:noVBand="0"/>
      </w:tblPr>
      <w:tblGrid>
        <w:gridCol w:w="2625"/>
        <w:gridCol w:w="403"/>
        <w:gridCol w:w="425"/>
        <w:gridCol w:w="425"/>
        <w:gridCol w:w="567"/>
        <w:gridCol w:w="567"/>
        <w:gridCol w:w="426"/>
        <w:gridCol w:w="337"/>
        <w:gridCol w:w="450"/>
        <w:gridCol w:w="524"/>
        <w:gridCol w:w="376"/>
        <w:gridCol w:w="870"/>
      </w:tblGrid>
      <w:tr w:rsidR="0067608A" w:rsidRPr="00A56059" w:rsidTr="00511A2B">
        <w:trPr>
          <w:trHeight w:hRule="exact" w:val="615"/>
        </w:trPr>
        <w:tc>
          <w:tcPr>
            <w:tcW w:w="2625" w:type="dxa"/>
            <w:tcBorders>
              <w:top w:val="single" w:sz="6" w:space="0" w:color="CCCCCC"/>
              <w:left w:val="single" w:sz="6" w:space="0" w:color="CCCCCC"/>
              <w:bottom w:val="single" w:sz="6" w:space="0" w:color="CCCCCC"/>
              <w:right w:val="single" w:sz="6" w:space="0" w:color="CCCCCC"/>
            </w:tcBorders>
            <w:shd w:val="clear" w:color="auto" w:fill="FF9900"/>
          </w:tcPr>
          <w:p w:rsidR="0067608A" w:rsidRPr="00A56059" w:rsidRDefault="0067608A" w:rsidP="00A7069B">
            <w:pPr>
              <w:widowControl w:val="0"/>
              <w:autoSpaceDE w:val="0"/>
              <w:autoSpaceDN w:val="0"/>
              <w:adjustRightInd w:val="0"/>
              <w:spacing w:before="1" w:after="0" w:line="1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44" w:right="-20"/>
              <w:rPr>
                <w:rFonts w:cs="Times New Roman"/>
                <w:sz w:val="20"/>
                <w:szCs w:val="20"/>
                <w:lang w:val="es-US"/>
              </w:rPr>
            </w:pPr>
            <w:r w:rsidRPr="00A56059">
              <w:rPr>
                <w:rFonts w:cs="Arial"/>
                <w:w w:val="102"/>
                <w:sz w:val="20"/>
                <w:szCs w:val="20"/>
                <w:lang w:val="es-US"/>
              </w:rPr>
              <w:t>Propuesta</w:t>
            </w:r>
          </w:p>
        </w:tc>
        <w:tc>
          <w:tcPr>
            <w:tcW w:w="403"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1</w:t>
            </w:r>
          </w:p>
        </w:tc>
        <w:tc>
          <w:tcPr>
            <w:tcW w:w="425"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2</w:t>
            </w:r>
          </w:p>
        </w:tc>
        <w:tc>
          <w:tcPr>
            <w:tcW w:w="425"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3</w:t>
            </w:r>
          </w:p>
        </w:tc>
        <w:tc>
          <w:tcPr>
            <w:tcW w:w="567"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4</w:t>
            </w:r>
          </w:p>
        </w:tc>
        <w:tc>
          <w:tcPr>
            <w:tcW w:w="567"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5</w:t>
            </w:r>
          </w:p>
        </w:tc>
        <w:tc>
          <w:tcPr>
            <w:tcW w:w="426"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6</w:t>
            </w:r>
          </w:p>
        </w:tc>
        <w:tc>
          <w:tcPr>
            <w:tcW w:w="337"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7</w:t>
            </w:r>
          </w:p>
        </w:tc>
        <w:tc>
          <w:tcPr>
            <w:tcW w:w="450"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8</w:t>
            </w:r>
          </w:p>
        </w:tc>
        <w:tc>
          <w:tcPr>
            <w:tcW w:w="524"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18"/>
              <w:jc w:val="center"/>
              <w:rPr>
                <w:rFonts w:cs="Times New Roman"/>
                <w:sz w:val="20"/>
                <w:szCs w:val="20"/>
                <w:lang w:val="es-US"/>
              </w:rPr>
            </w:pPr>
            <w:r w:rsidRPr="00A56059">
              <w:rPr>
                <w:rFonts w:cs="Arial"/>
                <w:b/>
                <w:bCs/>
                <w:sz w:val="20"/>
                <w:szCs w:val="20"/>
                <w:lang w:val="es-US"/>
              </w:rPr>
              <w:t>9</w:t>
            </w:r>
          </w:p>
        </w:tc>
        <w:tc>
          <w:tcPr>
            <w:tcW w:w="376" w:type="dxa"/>
            <w:tcBorders>
              <w:top w:val="single" w:sz="6" w:space="0" w:color="CCCCCC"/>
              <w:left w:val="single" w:sz="6" w:space="0" w:color="CCCCCC"/>
              <w:bottom w:val="single" w:sz="6" w:space="0" w:color="CCCCCC"/>
              <w:right w:val="single" w:sz="6" w:space="0" w:color="CCCCCC"/>
            </w:tcBorders>
            <w:shd w:val="clear" w:color="auto" w:fill="D0E0E3"/>
          </w:tcPr>
          <w:p w:rsidR="0067608A" w:rsidRPr="00A56059" w:rsidRDefault="0067608A" w:rsidP="00A7069B">
            <w:pPr>
              <w:widowControl w:val="0"/>
              <w:autoSpaceDE w:val="0"/>
              <w:autoSpaceDN w:val="0"/>
              <w:adjustRightInd w:val="0"/>
              <w:spacing w:before="11" w:after="0" w:line="28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04" w:right="-20"/>
              <w:rPr>
                <w:rFonts w:cs="Times New Roman"/>
                <w:sz w:val="20"/>
                <w:szCs w:val="20"/>
                <w:lang w:val="es-US"/>
              </w:rPr>
            </w:pPr>
            <w:r w:rsidRPr="00A56059">
              <w:rPr>
                <w:rFonts w:cs="Arial"/>
                <w:b/>
                <w:bCs/>
                <w:sz w:val="20"/>
                <w:szCs w:val="20"/>
                <w:lang w:val="es-US"/>
              </w:rPr>
              <w:t>10</w:t>
            </w: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112A2A" w:rsidP="00A7069B">
            <w:pPr>
              <w:widowControl w:val="0"/>
              <w:autoSpaceDE w:val="0"/>
              <w:autoSpaceDN w:val="0"/>
              <w:adjustRightInd w:val="0"/>
              <w:spacing w:before="51" w:after="0" w:line="250" w:lineRule="auto"/>
              <w:ind w:left="44" w:right="55"/>
              <w:rPr>
                <w:rFonts w:cs="Times New Roman"/>
                <w:sz w:val="20"/>
                <w:szCs w:val="20"/>
                <w:lang w:val="es-US"/>
              </w:rPr>
            </w:pPr>
            <w:r w:rsidRPr="00A56059">
              <w:rPr>
                <w:rFonts w:cs="Arial"/>
                <w:b/>
                <w:bCs/>
                <w:sz w:val="20"/>
                <w:szCs w:val="20"/>
                <w:lang w:val="es-US"/>
              </w:rPr>
              <w:t>Créditos</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Hum</w:t>
            </w:r>
            <w:r w:rsidR="00A56059">
              <w:rPr>
                <w:rFonts w:cs="Arial"/>
                <w:w w:val="102"/>
                <w:sz w:val="20"/>
                <w:szCs w:val="20"/>
                <w:lang w:val="es-US"/>
              </w:rPr>
              <w:t>anidades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793314" w:rsidRPr="00793314" w:rsidRDefault="00847EA8" w:rsidP="005A0B3E">
            <w:pPr>
              <w:widowControl w:val="0"/>
              <w:autoSpaceDE w:val="0"/>
              <w:autoSpaceDN w:val="0"/>
              <w:adjustRightInd w:val="0"/>
              <w:spacing w:before="60" w:after="0" w:line="240" w:lineRule="auto"/>
              <w:ind w:right="121"/>
              <w:jc w:val="center"/>
              <w:rPr>
                <w:rFonts w:cs="Arial"/>
                <w:w w:val="102"/>
                <w:sz w:val="20"/>
                <w:szCs w:val="20"/>
                <w:lang w:val="es-US"/>
              </w:rPr>
            </w:pPr>
            <w:r>
              <w:rPr>
                <w:rFonts w:cs="Arial"/>
                <w:w w:val="102"/>
                <w:sz w:val="20"/>
                <w:szCs w:val="20"/>
                <w:lang w:val="es-US"/>
              </w:rPr>
              <w:t>2</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793314" w:rsidRDefault="00247DE7" w:rsidP="005A0B3E">
            <w:pPr>
              <w:widowControl w:val="0"/>
              <w:autoSpaceDE w:val="0"/>
              <w:autoSpaceDN w:val="0"/>
              <w:adjustRightInd w:val="0"/>
              <w:spacing w:before="60" w:after="0" w:line="240" w:lineRule="auto"/>
              <w:ind w:right="121"/>
              <w:jc w:val="center"/>
              <w:rPr>
                <w:rFonts w:cs="Arial"/>
                <w:w w:val="102"/>
                <w:sz w:val="20"/>
                <w:szCs w:val="20"/>
                <w:lang w:val="es-US"/>
              </w:rPr>
            </w:pPr>
            <w:r>
              <w:rPr>
                <w:rFonts w:cs="Arial"/>
                <w:w w:val="102"/>
                <w:sz w:val="20"/>
                <w:szCs w:val="20"/>
                <w:lang w:val="es-US"/>
              </w:rPr>
              <w:t>4</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723A73" w:rsidP="00396C2B">
            <w:pPr>
              <w:widowControl w:val="0"/>
              <w:autoSpaceDE w:val="0"/>
              <w:autoSpaceDN w:val="0"/>
              <w:adjustRightInd w:val="0"/>
              <w:spacing w:before="60" w:after="0" w:line="240" w:lineRule="auto"/>
              <w:ind w:right="121"/>
              <w:jc w:val="center"/>
              <w:rPr>
                <w:rFonts w:cs="Times New Roman"/>
                <w:sz w:val="20"/>
                <w:szCs w:val="20"/>
                <w:lang w:val="es-US"/>
              </w:rPr>
            </w:pPr>
            <w:r>
              <w:rPr>
                <w:rFonts w:cs="Arial"/>
                <w:w w:val="102"/>
                <w:sz w:val="20"/>
                <w:szCs w:val="20"/>
                <w:lang w:val="es-US"/>
              </w:rPr>
              <w:t>2</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2F13FD">
            <w:pPr>
              <w:widowControl w:val="0"/>
              <w:autoSpaceDE w:val="0"/>
              <w:autoSpaceDN w:val="0"/>
              <w:adjustRightInd w:val="0"/>
              <w:spacing w:after="0" w:line="240" w:lineRule="auto"/>
              <w:jc w:val="center"/>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862602">
            <w:pPr>
              <w:widowControl w:val="0"/>
              <w:autoSpaceDE w:val="0"/>
              <w:autoSpaceDN w:val="0"/>
              <w:adjustRightInd w:val="0"/>
              <w:spacing w:after="0" w:line="240" w:lineRule="auto"/>
              <w:jc w:val="center"/>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9A0BF0" w:rsidP="00BD3B1E">
            <w:pPr>
              <w:widowControl w:val="0"/>
              <w:autoSpaceDE w:val="0"/>
              <w:autoSpaceDN w:val="0"/>
              <w:adjustRightInd w:val="0"/>
              <w:spacing w:after="0" w:line="240" w:lineRule="auto"/>
              <w:jc w:val="center"/>
              <w:rPr>
                <w:rFonts w:cs="Times New Roman"/>
                <w:sz w:val="20"/>
                <w:szCs w:val="20"/>
                <w:lang w:val="es-US"/>
              </w:rPr>
            </w:pPr>
            <w:r>
              <w:rPr>
                <w:rFonts w:cs="Times New Roman"/>
                <w:sz w:val="20"/>
                <w:szCs w:val="20"/>
                <w:lang w:val="es-US"/>
              </w:rPr>
              <w:t>2</w:t>
            </w: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1F3C1B">
            <w:pPr>
              <w:widowControl w:val="0"/>
              <w:autoSpaceDE w:val="0"/>
              <w:autoSpaceDN w:val="0"/>
              <w:adjustRightInd w:val="0"/>
              <w:spacing w:after="0" w:line="240" w:lineRule="auto"/>
              <w:jc w:val="center"/>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right="32"/>
              <w:jc w:val="right"/>
              <w:rPr>
                <w:rFonts w:cs="Times New Roman"/>
                <w:sz w:val="20"/>
                <w:szCs w:val="20"/>
                <w:lang w:val="es-US"/>
              </w:rPr>
            </w:pPr>
            <w:r w:rsidRPr="00A56059">
              <w:rPr>
                <w:rFonts w:cs="Arial"/>
                <w:w w:val="102"/>
                <w:sz w:val="20"/>
                <w:szCs w:val="20"/>
                <w:lang w:val="es-US"/>
              </w:rPr>
              <w:t>1</w:t>
            </w:r>
            <w:r w:rsidR="00511A2B">
              <w:rPr>
                <w:rFonts w:cs="Arial"/>
                <w:w w:val="102"/>
                <w:sz w:val="20"/>
                <w:szCs w:val="20"/>
                <w:lang w:val="es-US"/>
              </w:rPr>
              <w:t>0</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S­C</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847EA8"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4</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9A0BF0" w:rsidP="001F4E0F">
            <w:pPr>
              <w:widowControl w:val="0"/>
              <w:autoSpaceDE w:val="0"/>
              <w:autoSpaceDN w:val="0"/>
              <w:adjustRightInd w:val="0"/>
              <w:spacing w:after="0" w:line="240" w:lineRule="auto"/>
              <w:jc w:val="center"/>
              <w:rPr>
                <w:rFonts w:cs="Times New Roman"/>
                <w:sz w:val="20"/>
                <w:szCs w:val="20"/>
                <w:lang w:val="es-US"/>
              </w:rPr>
            </w:pPr>
            <w:r>
              <w:rPr>
                <w:rFonts w:cs="Times New Roman"/>
                <w:sz w:val="20"/>
                <w:szCs w:val="20"/>
                <w:lang w:val="es-US"/>
              </w:rPr>
              <w:t>2</w:t>
            </w: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9A0BF0" w:rsidP="00A7069B">
            <w:pPr>
              <w:widowControl w:val="0"/>
              <w:autoSpaceDE w:val="0"/>
              <w:autoSpaceDN w:val="0"/>
              <w:adjustRightInd w:val="0"/>
              <w:spacing w:before="60" w:after="0" w:line="240" w:lineRule="auto"/>
              <w:ind w:right="36"/>
              <w:jc w:val="right"/>
              <w:rPr>
                <w:rFonts w:cs="Times New Roman"/>
                <w:sz w:val="20"/>
                <w:szCs w:val="20"/>
                <w:lang w:val="es-US"/>
              </w:rPr>
            </w:pPr>
            <w:r>
              <w:rPr>
                <w:rFonts w:cs="Times New Roman"/>
                <w:sz w:val="20"/>
                <w:szCs w:val="20"/>
                <w:lang w:val="es-US"/>
              </w:rPr>
              <w:t>6</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Pr>
                <w:rFonts w:cs="Arial"/>
                <w:w w:val="102"/>
                <w:sz w:val="20"/>
                <w:szCs w:val="20"/>
                <w:lang w:val="es-US"/>
              </w:rPr>
              <w:t>Matemáticas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3</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247DE7"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6</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723A73"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3</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right="32"/>
              <w:jc w:val="right"/>
              <w:rPr>
                <w:rFonts w:cs="Times New Roman"/>
                <w:sz w:val="20"/>
                <w:szCs w:val="20"/>
                <w:lang w:val="es-US"/>
              </w:rPr>
            </w:pPr>
            <w:r w:rsidRPr="00A56059">
              <w:rPr>
                <w:rFonts w:cs="Arial"/>
                <w:w w:val="102"/>
                <w:sz w:val="20"/>
                <w:szCs w:val="20"/>
                <w:lang w:val="es-US"/>
              </w:rPr>
              <w:t>12</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Física</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793314">
            <w:pPr>
              <w:widowControl w:val="0"/>
              <w:autoSpaceDE w:val="0"/>
              <w:autoSpaceDN w:val="0"/>
              <w:adjustRightInd w:val="0"/>
              <w:spacing w:after="0" w:line="240" w:lineRule="auto"/>
              <w:jc w:val="center"/>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723A73"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4</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659D9" w:rsidP="006659D9">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4</w:t>
            </w: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right="36"/>
              <w:jc w:val="right"/>
              <w:rPr>
                <w:rFonts w:cs="Times New Roman"/>
                <w:sz w:val="20"/>
                <w:szCs w:val="20"/>
                <w:lang w:val="es-US"/>
              </w:rPr>
            </w:pPr>
            <w:r w:rsidRPr="00A56059">
              <w:rPr>
                <w:rFonts w:cs="Arial"/>
                <w:w w:val="102"/>
                <w:sz w:val="20"/>
                <w:szCs w:val="20"/>
                <w:lang w:val="es-US"/>
              </w:rPr>
              <w:t>8</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Pr>
                <w:rFonts w:cs="Arial"/>
                <w:sz w:val="20"/>
                <w:szCs w:val="20"/>
                <w:lang w:val="es-US"/>
              </w:rPr>
              <w:t>Fundamentación en</w:t>
            </w:r>
            <w:r w:rsidR="005A0B3E">
              <w:rPr>
                <w:rFonts w:cs="Arial"/>
                <w:sz w:val="20"/>
                <w:szCs w:val="20"/>
                <w:lang w:val="es-US"/>
              </w:rPr>
              <w:t xml:space="preserve"> </w:t>
            </w:r>
            <w:r>
              <w:rPr>
                <w:rFonts w:cs="Arial"/>
                <w:w w:val="102"/>
                <w:sz w:val="20"/>
                <w:szCs w:val="20"/>
                <w:lang w:val="es-US"/>
              </w:rPr>
              <w:t>Ingeniería</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0D685B">
            <w:pPr>
              <w:widowControl w:val="0"/>
              <w:autoSpaceDE w:val="0"/>
              <w:autoSpaceDN w:val="0"/>
              <w:adjustRightInd w:val="0"/>
              <w:spacing w:after="0" w:line="240" w:lineRule="auto"/>
              <w:jc w:val="center"/>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5E680D" w:rsidP="005E680D">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3</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F662A9"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3</w:t>
            </w: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3</w:t>
            </w: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3C6797" w:rsidP="00A7069B">
            <w:pPr>
              <w:widowControl w:val="0"/>
              <w:autoSpaceDE w:val="0"/>
              <w:autoSpaceDN w:val="0"/>
              <w:adjustRightInd w:val="0"/>
              <w:spacing w:before="60" w:after="0" w:line="240" w:lineRule="auto"/>
              <w:ind w:right="32"/>
              <w:jc w:val="right"/>
              <w:rPr>
                <w:rFonts w:cs="Times New Roman"/>
                <w:sz w:val="20"/>
                <w:szCs w:val="20"/>
                <w:lang w:val="es-US"/>
              </w:rPr>
            </w:pPr>
            <w:r>
              <w:rPr>
                <w:rFonts w:cs="Arial"/>
                <w:w w:val="102"/>
                <w:sz w:val="20"/>
                <w:szCs w:val="20"/>
                <w:lang w:val="es-US"/>
              </w:rPr>
              <w:t>9</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Pr>
                <w:rFonts w:cs="Arial"/>
                <w:w w:val="102"/>
                <w:sz w:val="20"/>
                <w:szCs w:val="20"/>
                <w:lang w:val="es-US"/>
              </w:rPr>
              <w:t>Práctica</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6</w:t>
            </w: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right="36"/>
              <w:jc w:val="right"/>
              <w:rPr>
                <w:rFonts w:cs="Times New Roman"/>
                <w:sz w:val="20"/>
                <w:szCs w:val="20"/>
                <w:lang w:val="es-US"/>
              </w:rPr>
            </w:pPr>
            <w:r w:rsidRPr="00A56059">
              <w:rPr>
                <w:rFonts w:cs="Arial"/>
                <w:w w:val="102"/>
                <w:sz w:val="20"/>
                <w:szCs w:val="20"/>
                <w:lang w:val="es-US"/>
              </w:rPr>
              <w:t>6</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C.S.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8</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396C2B"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5</w:t>
            </w: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723A73"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6</w:t>
            </w:r>
            <w:r w:rsidR="00247DE7">
              <w:rPr>
                <w:rFonts w:cs="Arial"/>
                <w:w w:val="102"/>
                <w:sz w:val="20"/>
                <w:szCs w:val="20"/>
                <w:lang w:val="es-US"/>
              </w:rPr>
              <w:t>\</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5E680D"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13</w:t>
            </w: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659D9"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Times New Roman"/>
                <w:sz w:val="20"/>
                <w:szCs w:val="20"/>
                <w:lang w:val="es-US"/>
              </w:rPr>
              <w:t>12</w:t>
            </w: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862602">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A32C2D">
              <w:rPr>
                <w:rFonts w:cs="Arial"/>
                <w:w w:val="102"/>
                <w:sz w:val="20"/>
                <w:szCs w:val="20"/>
                <w:lang w:val="es-US"/>
              </w:rPr>
              <w:t>2</w:t>
            </w: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9A0BF0" w:rsidP="00A7069B">
            <w:pPr>
              <w:widowControl w:val="0"/>
              <w:autoSpaceDE w:val="0"/>
              <w:autoSpaceDN w:val="0"/>
              <w:adjustRightInd w:val="0"/>
              <w:spacing w:before="60" w:after="0" w:line="240" w:lineRule="auto"/>
              <w:ind w:left="104" w:right="-20"/>
              <w:rPr>
                <w:rFonts w:cs="Times New Roman"/>
                <w:sz w:val="20"/>
                <w:szCs w:val="20"/>
                <w:lang w:val="es-US"/>
              </w:rPr>
            </w:pPr>
            <w:r>
              <w:rPr>
                <w:rFonts w:cs="Arial"/>
                <w:w w:val="102"/>
                <w:sz w:val="20"/>
                <w:szCs w:val="20"/>
                <w:lang w:val="es-US"/>
              </w:rPr>
              <w:t>9</w:t>
            </w: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9E13F4"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8</w:t>
            </w: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511A2B" w:rsidP="00511A2B">
            <w:pPr>
              <w:widowControl w:val="0"/>
              <w:autoSpaceDE w:val="0"/>
              <w:autoSpaceDN w:val="0"/>
              <w:adjustRightInd w:val="0"/>
              <w:spacing w:before="60" w:after="0" w:line="240" w:lineRule="auto"/>
              <w:ind w:left="114" w:right="121"/>
              <w:jc w:val="center"/>
              <w:rPr>
                <w:rFonts w:cs="Times New Roman"/>
                <w:sz w:val="20"/>
                <w:szCs w:val="20"/>
                <w:lang w:val="es-US"/>
              </w:rPr>
            </w:pPr>
            <w:r w:rsidRPr="00511A2B">
              <w:rPr>
                <w:rFonts w:cs="Arial"/>
                <w:w w:val="102"/>
                <w:sz w:val="20"/>
                <w:szCs w:val="20"/>
                <w:lang w:val="es-US"/>
              </w:rPr>
              <w:t>2</w:t>
            </w: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1240AA">
            <w:pPr>
              <w:widowControl w:val="0"/>
              <w:autoSpaceDE w:val="0"/>
              <w:autoSpaceDN w:val="0"/>
              <w:adjustRightInd w:val="0"/>
              <w:spacing w:before="60" w:after="0" w:line="240" w:lineRule="auto"/>
              <w:ind w:right="32"/>
              <w:jc w:val="right"/>
              <w:rPr>
                <w:rFonts w:cs="Times New Roman"/>
                <w:sz w:val="20"/>
                <w:szCs w:val="20"/>
                <w:lang w:val="es-US"/>
              </w:rPr>
            </w:pPr>
            <w:r w:rsidRPr="00A56059">
              <w:rPr>
                <w:rFonts w:cs="Arial"/>
                <w:w w:val="102"/>
                <w:sz w:val="20"/>
                <w:szCs w:val="20"/>
                <w:lang w:val="es-US"/>
              </w:rPr>
              <w:t>7</w:t>
            </w:r>
            <w:r w:rsidR="001240AA">
              <w:rPr>
                <w:rFonts w:cs="Arial"/>
                <w:w w:val="102"/>
                <w:sz w:val="20"/>
                <w:szCs w:val="20"/>
                <w:lang w:val="es-US"/>
              </w:rPr>
              <w:t>5</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shd w:val="clear" w:color="auto" w:fill="D9EAD3"/>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Énfasis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BD3B1E" w:rsidP="00BD3B1E">
            <w:pPr>
              <w:widowControl w:val="0"/>
              <w:autoSpaceDE w:val="0"/>
              <w:autoSpaceDN w:val="0"/>
              <w:adjustRightInd w:val="0"/>
              <w:spacing w:after="0" w:line="240" w:lineRule="auto"/>
              <w:jc w:val="center"/>
              <w:rPr>
                <w:rFonts w:cs="Times New Roman"/>
                <w:sz w:val="20"/>
                <w:szCs w:val="20"/>
                <w:lang w:val="es-US"/>
              </w:rPr>
            </w:pPr>
            <w:r>
              <w:rPr>
                <w:rFonts w:cs="Times New Roman"/>
                <w:sz w:val="20"/>
                <w:szCs w:val="20"/>
                <w:lang w:val="es-US"/>
              </w:rPr>
              <w:t>3</w:t>
            </w: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435577" w:rsidP="00435577">
            <w:pPr>
              <w:widowControl w:val="0"/>
              <w:autoSpaceDE w:val="0"/>
              <w:autoSpaceDN w:val="0"/>
              <w:adjustRightInd w:val="0"/>
              <w:spacing w:after="0" w:line="240" w:lineRule="auto"/>
              <w:jc w:val="center"/>
              <w:rPr>
                <w:rFonts w:cs="Times New Roman"/>
                <w:sz w:val="20"/>
                <w:szCs w:val="20"/>
                <w:lang w:val="es-US"/>
              </w:rPr>
            </w:pPr>
            <w:r>
              <w:rPr>
                <w:rFonts w:cs="Times New Roman"/>
                <w:sz w:val="20"/>
                <w:szCs w:val="20"/>
                <w:lang w:val="es-US"/>
              </w:rPr>
              <w:t>3</w:t>
            </w: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D56C3D" w:rsidP="00D56C3D">
            <w:pPr>
              <w:widowControl w:val="0"/>
              <w:autoSpaceDE w:val="0"/>
              <w:autoSpaceDN w:val="0"/>
              <w:adjustRightInd w:val="0"/>
              <w:spacing w:after="0" w:line="240" w:lineRule="auto"/>
              <w:jc w:val="center"/>
              <w:rPr>
                <w:rFonts w:cs="Times New Roman"/>
                <w:sz w:val="20"/>
                <w:szCs w:val="20"/>
                <w:lang w:val="es-US"/>
              </w:rPr>
            </w:pPr>
            <w:r>
              <w:rPr>
                <w:rFonts w:cs="Times New Roman"/>
                <w:sz w:val="20"/>
                <w:szCs w:val="20"/>
                <w:lang w:val="es-US"/>
              </w:rPr>
              <w:t>3</w:t>
            </w: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shd w:val="clear" w:color="auto" w:fill="D9EAD3"/>
          </w:tcPr>
          <w:p w:rsidR="0067608A" w:rsidRPr="00A56059" w:rsidRDefault="0067608A" w:rsidP="00A7069B">
            <w:pPr>
              <w:widowControl w:val="0"/>
              <w:autoSpaceDE w:val="0"/>
              <w:autoSpaceDN w:val="0"/>
              <w:adjustRightInd w:val="0"/>
              <w:spacing w:before="60" w:after="0" w:line="240" w:lineRule="auto"/>
              <w:ind w:right="36"/>
              <w:jc w:val="right"/>
              <w:rPr>
                <w:rFonts w:cs="Times New Roman"/>
                <w:sz w:val="20"/>
                <w:szCs w:val="20"/>
                <w:lang w:val="es-US"/>
              </w:rPr>
            </w:pPr>
            <w:r w:rsidRPr="00A56059">
              <w:rPr>
                <w:rFonts w:cs="Arial"/>
                <w:w w:val="102"/>
                <w:sz w:val="20"/>
                <w:szCs w:val="20"/>
                <w:lang w:val="es-US"/>
              </w:rPr>
              <w:t>9</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shd w:val="clear" w:color="auto" w:fill="D9EAD3"/>
          </w:tcPr>
          <w:p w:rsidR="0067608A" w:rsidRPr="00A56059" w:rsidRDefault="0067608A" w:rsidP="00A56059">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sz w:val="20"/>
                <w:szCs w:val="20"/>
                <w:lang w:val="es-US"/>
              </w:rPr>
              <w:t>Tr</w:t>
            </w:r>
            <w:r w:rsidR="00A56059" w:rsidRPr="00A56059">
              <w:rPr>
                <w:rFonts w:cs="Arial"/>
                <w:sz w:val="20"/>
                <w:szCs w:val="20"/>
                <w:lang w:val="es-US"/>
              </w:rPr>
              <w:t>abajo de</w:t>
            </w:r>
            <w:r w:rsidR="00B55436">
              <w:rPr>
                <w:rFonts w:cs="Arial"/>
                <w:sz w:val="20"/>
                <w:szCs w:val="20"/>
                <w:lang w:val="es-US"/>
              </w:rPr>
              <w:t xml:space="preserve"> </w:t>
            </w:r>
            <w:r w:rsidRPr="00A56059">
              <w:rPr>
                <w:rFonts w:cs="Arial"/>
                <w:w w:val="102"/>
                <w:sz w:val="20"/>
                <w:szCs w:val="20"/>
                <w:lang w:val="es-US"/>
              </w:rPr>
              <w:t>Grado</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1</w:t>
            </w: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2</w:t>
            </w: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6</w:t>
            </w: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shd w:val="clear" w:color="auto" w:fill="D9EAD3"/>
          </w:tcPr>
          <w:p w:rsidR="0067608A" w:rsidRPr="00A56059" w:rsidRDefault="0067608A" w:rsidP="00A7069B">
            <w:pPr>
              <w:widowControl w:val="0"/>
              <w:autoSpaceDE w:val="0"/>
              <w:autoSpaceDN w:val="0"/>
              <w:adjustRightInd w:val="0"/>
              <w:spacing w:before="60" w:after="0" w:line="240" w:lineRule="auto"/>
              <w:ind w:right="36"/>
              <w:jc w:val="right"/>
              <w:rPr>
                <w:rFonts w:cs="Times New Roman"/>
                <w:sz w:val="20"/>
                <w:szCs w:val="20"/>
                <w:lang w:val="es-US"/>
              </w:rPr>
            </w:pPr>
            <w:r w:rsidRPr="00A56059">
              <w:rPr>
                <w:rFonts w:cs="Arial"/>
                <w:w w:val="102"/>
                <w:sz w:val="20"/>
                <w:szCs w:val="20"/>
                <w:lang w:val="es-US"/>
              </w:rPr>
              <w:t>9</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shd w:val="clear" w:color="auto" w:fill="F9CB9C"/>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Electivas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shd w:val="clear" w:color="auto" w:fill="F9CB9C"/>
          </w:tcPr>
          <w:p w:rsidR="0067608A" w:rsidRPr="00A56059" w:rsidRDefault="0067608A" w:rsidP="00A7069B">
            <w:pPr>
              <w:widowControl w:val="0"/>
              <w:autoSpaceDE w:val="0"/>
              <w:autoSpaceDN w:val="0"/>
              <w:adjustRightInd w:val="0"/>
              <w:spacing w:before="60" w:after="0" w:line="240" w:lineRule="auto"/>
              <w:ind w:right="32"/>
              <w:jc w:val="right"/>
              <w:rPr>
                <w:rFonts w:cs="Times New Roman"/>
                <w:sz w:val="20"/>
                <w:szCs w:val="20"/>
                <w:lang w:val="es-US"/>
              </w:rPr>
            </w:pPr>
            <w:r w:rsidRPr="00A56059">
              <w:rPr>
                <w:rFonts w:cs="Arial"/>
                <w:w w:val="102"/>
                <w:sz w:val="20"/>
                <w:szCs w:val="20"/>
                <w:lang w:val="es-US"/>
              </w:rPr>
              <w:t>14</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shd w:val="clear" w:color="auto" w:fill="B4A7D6"/>
          </w:tcPr>
          <w:p w:rsidR="0067608A" w:rsidRPr="00A56059" w:rsidRDefault="00A56059"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Complementarias</w:t>
            </w:r>
          </w:p>
        </w:tc>
        <w:tc>
          <w:tcPr>
            <w:tcW w:w="403"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5"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6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2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18"/>
                <w:szCs w:val="18"/>
                <w:lang w:val="es-US"/>
              </w:rPr>
            </w:pPr>
          </w:p>
        </w:tc>
        <w:tc>
          <w:tcPr>
            <w:tcW w:w="337"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450"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524"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376" w:type="dxa"/>
            <w:tcBorders>
              <w:top w:val="single" w:sz="6" w:space="0" w:color="CCCCCC"/>
              <w:left w:val="single" w:sz="6" w:space="0" w:color="CCCCCC"/>
              <w:bottom w:val="single" w:sz="6" w:space="0" w:color="CCCCCC"/>
              <w:right w:val="single" w:sz="6" w:space="0" w:color="CCCCCC"/>
            </w:tcBorders>
            <w:shd w:val="clear" w:color="auto" w:fill="FFF2CC"/>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c>
          <w:tcPr>
            <w:tcW w:w="870" w:type="dxa"/>
            <w:tcBorders>
              <w:top w:val="single" w:sz="6" w:space="0" w:color="CCCCCC"/>
              <w:left w:val="single" w:sz="6" w:space="0" w:color="CCCCCC"/>
              <w:bottom w:val="single" w:sz="6" w:space="0" w:color="CCCCCC"/>
              <w:right w:val="single" w:sz="6" w:space="0" w:color="CCCCCC"/>
            </w:tcBorders>
            <w:shd w:val="clear" w:color="auto" w:fill="B4A7D6"/>
          </w:tcPr>
          <w:p w:rsidR="0067608A" w:rsidRPr="00A56059" w:rsidRDefault="0067608A" w:rsidP="00A7069B">
            <w:pPr>
              <w:widowControl w:val="0"/>
              <w:autoSpaceDE w:val="0"/>
              <w:autoSpaceDN w:val="0"/>
              <w:adjustRightInd w:val="0"/>
              <w:spacing w:before="60" w:after="0" w:line="240" w:lineRule="auto"/>
              <w:ind w:right="32"/>
              <w:jc w:val="right"/>
              <w:rPr>
                <w:rFonts w:cs="Times New Roman"/>
                <w:sz w:val="20"/>
                <w:szCs w:val="20"/>
                <w:lang w:val="es-US"/>
              </w:rPr>
            </w:pPr>
            <w:r w:rsidRPr="00A56059">
              <w:rPr>
                <w:rFonts w:cs="Arial"/>
                <w:w w:val="102"/>
                <w:sz w:val="20"/>
                <w:szCs w:val="20"/>
                <w:lang w:val="es-US"/>
              </w:rPr>
              <w:t>12</w:t>
            </w:r>
          </w:p>
        </w:tc>
      </w:tr>
      <w:tr w:rsidR="0067608A" w:rsidRPr="00A56059" w:rsidTr="00511A2B">
        <w:trPr>
          <w:trHeight w:hRule="exact" w:val="37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44" w:right="-20"/>
              <w:rPr>
                <w:rFonts w:cs="Times New Roman"/>
                <w:sz w:val="20"/>
                <w:szCs w:val="20"/>
                <w:lang w:val="es-US"/>
              </w:rPr>
            </w:pPr>
            <w:r w:rsidRPr="00A56059">
              <w:rPr>
                <w:rFonts w:cs="Arial"/>
                <w:w w:val="102"/>
                <w:sz w:val="20"/>
                <w:szCs w:val="20"/>
                <w:lang w:val="es-US"/>
              </w:rPr>
              <w:t>Sum</w:t>
            </w:r>
            <w:r w:rsidR="00D16971">
              <w:rPr>
                <w:rFonts w:cs="Arial"/>
                <w:w w:val="102"/>
                <w:sz w:val="20"/>
                <w:szCs w:val="20"/>
                <w:lang w:val="es-US"/>
              </w:rPr>
              <w:t>a</w:t>
            </w:r>
          </w:p>
        </w:tc>
        <w:tc>
          <w:tcPr>
            <w:tcW w:w="403"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17</w:t>
            </w:r>
          </w:p>
        </w:tc>
        <w:tc>
          <w:tcPr>
            <w:tcW w:w="4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247DE7">
              <w:rPr>
                <w:rFonts w:cs="Arial"/>
                <w:w w:val="102"/>
                <w:sz w:val="20"/>
                <w:szCs w:val="20"/>
                <w:lang w:val="es-US"/>
              </w:rPr>
              <w:t>5</w:t>
            </w:r>
          </w:p>
        </w:tc>
        <w:tc>
          <w:tcPr>
            <w:tcW w:w="4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723A73">
              <w:rPr>
                <w:rFonts w:cs="Arial"/>
                <w:w w:val="102"/>
                <w:sz w:val="20"/>
                <w:szCs w:val="20"/>
                <w:lang w:val="es-US"/>
              </w:rPr>
              <w:t>5</w:t>
            </w:r>
          </w:p>
        </w:tc>
        <w:tc>
          <w:tcPr>
            <w:tcW w:w="567"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E11E28">
              <w:rPr>
                <w:rFonts w:cs="Arial"/>
                <w:w w:val="102"/>
                <w:sz w:val="20"/>
                <w:szCs w:val="20"/>
                <w:lang w:val="es-US"/>
              </w:rPr>
              <w:t>6</w:t>
            </w:r>
          </w:p>
        </w:tc>
        <w:tc>
          <w:tcPr>
            <w:tcW w:w="567" w:type="dxa"/>
            <w:tcBorders>
              <w:top w:val="single" w:sz="6" w:space="0" w:color="CCCCCC"/>
              <w:left w:val="single" w:sz="6" w:space="0" w:color="CCCCCC"/>
              <w:bottom w:val="single" w:sz="6" w:space="0" w:color="CCCCCC"/>
              <w:right w:val="single" w:sz="6" w:space="0" w:color="CCCCCC"/>
            </w:tcBorders>
          </w:tcPr>
          <w:p w:rsidR="0067608A" w:rsidRPr="00A56059" w:rsidRDefault="00F5105C"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C35CE2">
              <w:rPr>
                <w:rFonts w:cs="Arial"/>
                <w:w w:val="102"/>
                <w:sz w:val="20"/>
                <w:szCs w:val="20"/>
                <w:lang w:val="es-US"/>
              </w:rPr>
              <w:t>6</w:t>
            </w:r>
          </w:p>
        </w:tc>
        <w:tc>
          <w:tcPr>
            <w:tcW w:w="426" w:type="dxa"/>
            <w:tcBorders>
              <w:top w:val="single" w:sz="6" w:space="0" w:color="CCCCCC"/>
              <w:left w:val="single" w:sz="6" w:space="0" w:color="CCCCCC"/>
              <w:bottom w:val="single" w:sz="6" w:space="0" w:color="CCCCCC"/>
              <w:right w:val="single" w:sz="6" w:space="0" w:color="CCCCCC"/>
            </w:tcBorders>
          </w:tcPr>
          <w:p w:rsidR="0067608A" w:rsidRPr="00A56059" w:rsidRDefault="00F5105C" w:rsidP="00862602">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A32C2D">
              <w:rPr>
                <w:rFonts w:cs="Arial"/>
                <w:w w:val="102"/>
                <w:sz w:val="20"/>
                <w:szCs w:val="20"/>
                <w:lang w:val="es-US"/>
              </w:rPr>
              <w:t>5</w:t>
            </w:r>
          </w:p>
        </w:tc>
        <w:tc>
          <w:tcPr>
            <w:tcW w:w="337" w:type="dxa"/>
            <w:tcBorders>
              <w:top w:val="single" w:sz="6" w:space="0" w:color="CCCCCC"/>
              <w:left w:val="single" w:sz="6" w:space="0" w:color="CCCCCC"/>
              <w:bottom w:val="single" w:sz="6" w:space="0" w:color="CCCCCC"/>
              <w:right w:val="single" w:sz="6" w:space="0" w:color="CCCCCC"/>
            </w:tcBorders>
          </w:tcPr>
          <w:p w:rsidR="0067608A" w:rsidRPr="00A56059" w:rsidRDefault="0067608A" w:rsidP="00DD3C76">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DD3C76">
              <w:rPr>
                <w:rFonts w:cs="Arial"/>
                <w:w w:val="102"/>
                <w:sz w:val="20"/>
                <w:szCs w:val="20"/>
                <w:lang w:val="es-US"/>
              </w:rPr>
              <w:t>5</w:t>
            </w:r>
          </w:p>
        </w:tc>
        <w:tc>
          <w:tcPr>
            <w:tcW w:w="45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04" w:right="-20"/>
              <w:rPr>
                <w:rFonts w:cs="Times New Roman"/>
                <w:sz w:val="20"/>
                <w:szCs w:val="20"/>
                <w:lang w:val="es-US"/>
              </w:rPr>
            </w:pPr>
            <w:r w:rsidRPr="00A56059">
              <w:rPr>
                <w:rFonts w:cs="Arial"/>
                <w:w w:val="102"/>
                <w:sz w:val="20"/>
                <w:szCs w:val="20"/>
                <w:lang w:val="es-US"/>
              </w:rPr>
              <w:t>1</w:t>
            </w:r>
            <w:r w:rsidR="009E13F4">
              <w:rPr>
                <w:rFonts w:cs="Arial"/>
                <w:w w:val="102"/>
                <w:sz w:val="20"/>
                <w:szCs w:val="20"/>
                <w:lang w:val="es-US"/>
              </w:rPr>
              <w:t>5</w:t>
            </w:r>
          </w:p>
        </w:tc>
        <w:tc>
          <w:tcPr>
            <w:tcW w:w="524" w:type="dxa"/>
            <w:tcBorders>
              <w:top w:val="single" w:sz="6" w:space="0" w:color="CCCCCC"/>
              <w:left w:val="single" w:sz="6" w:space="0" w:color="CCCCCC"/>
              <w:bottom w:val="single" w:sz="6" w:space="0" w:color="CCCCCC"/>
              <w:right w:val="single" w:sz="6" w:space="0" w:color="CCCCCC"/>
            </w:tcBorders>
          </w:tcPr>
          <w:p w:rsidR="0067608A" w:rsidRPr="00A56059" w:rsidRDefault="00511A2B" w:rsidP="00A7069B">
            <w:pPr>
              <w:widowControl w:val="0"/>
              <w:autoSpaceDE w:val="0"/>
              <w:autoSpaceDN w:val="0"/>
              <w:adjustRightInd w:val="0"/>
              <w:spacing w:before="60" w:after="0" w:line="240" w:lineRule="auto"/>
              <w:ind w:left="114" w:right="121"/>
              <w:jc w:val="center"/>
              <w:rPr>
                <w:rFonts w:cs="Times New Roman"/>
                <w:sz w:val="20"/>
                <w:szCs w:val="20"/>
                <w:lang w:val="es-US"/>
              </w:rPr>
            </w:pPr>
            <w:r>
              <w:rPr>
                <w:rFonts w:cs="Arial"/>
                <w:w w:val="102"/>
                <w:sz w:val="20"/>
                <w:szCs w:val="20"/>
                <w:lang w:val="es-US"/>
              </w:rPr>
              <w:t>11</w:t>
            </w:r>
          </w:p>
        </w:tc>
        <w:tc>
          <w:tcPr>
            <w:tcW w:w="376"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114" w:right="121"/>
              <w:jc w:val="center"/>
              <w:rPr>
                <w:rFonts w:cs="Times New Roman"/>
                <w:sz w:val="20"/>
                <w:szCs w:val="20"/>
                <w:lang w:val="es-US"/>
              </w:rPr>
            </w:pPr>
            <w:r w:rsidRPr="00A56059">
              <w:rPr>
                <w:rFonts w:cs="Arial"/>
                <w:w w:val="102"/>
                <w:sz w:val="20"/>
                <w:szCs w:val="20"/>
                <w:lang w:val="es-US"/>
              </w:rPr>
              <w:t>9</w:t>
            </w: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60" w:after="0" w:line="240" w:lineRule="auto"/>
              <w:ind w:left="479" w:right="-20"/>
              <w:rPr>
                <w:rFonts w:cs="Times New Roman"/>
                <w:sz w:val="20"/>
                <w:szCs w:val="20"/>
                <w:lang w:val="es-US"/>
              </w:rPr>
            </w:pPr>
            <w:r w:rsidRPr="00A56059">
              <w:rPr>
                <w:rFonts w:cs="Arial"/>
                <w:w w:val="102"/>
                <w:sz w:val="20"/>
                <w:szCs w:val="20"/>
                <w:lang w:val="es-US"/>
              </w:rPr>
              <w:t>170</w:t>
            </w:r>
          </w:p>
        </w:tc>
      </w:tr>
      <w:tr w:rsidR="0067608A" w:rsidRPr="00A56059" w:rsidTr="00511A2B">
        <w:trPr>
          <w:trHeight w:hRule="exact" w:val="855"/>
        </w:trPr>
        <w:tc>
          <w:tcPr>
            <w:tcW w:w="2625" w:type="dxa"/>
            <w:tcBorders>
              <w:top w:val="single" w:sz="6" w:space="0" w:color="CCCCCC"/>
              <w:left w:val="single" w:sz="6" w:space="0" w:color="CCCCCC"/>
              <w:bottom w:val="single" w:sz="6" w:space="0" w:color="CCCCCC"/>
              <w:right w:val="single" w:sz="6" w:space="0" w:color="CCCCCC"/>
            </w:tcBorders>
          </w:tcPr>
          <w:p w:rsidR="0067608A" w:rsidRPr="00A56059" w:rsidRDefault="0067608A" w:rsidP="00012AA9">
            <w:pPr>
              <w:widowControl w:val="0"/>
              <w:autoSpaceDE w:val="0"/>
              <w:autoSpaceDN w:val="0"/>
              <w:adjustRightInd w:val="0"/>
              <w:spacing w:before="60" w:after="0" w:line="263" w:lineRule="auto"/>
              <w:ind w:left="44" w:right="203"/>
              <w:rPr>
                <w:rFonts w:cs="Times New Roman"/>
                <w:sz w:val="20"/>
                <w:szCs w:val="20"/>
                <w:lang w:val="es-US"/>
              </w:rPr>
            </w:pPr>
            <w:r w:rsidRPr="00A56059">
              <w:rPr>
                <w:rFonts w:cs="Arial"/>
                <w:sz w:val="20"/>
                <w:szCs w:val="20"/>
                <w:lang w:val="es-US"/>
              </w:rPr>
              <w:t>Créditos</w:t>
            </w:r>
            <w:r w:rsidR="00012AA9">
              <w:rPr>
                <w:rFonts w:cs="Arial"/>
                <w:sz w:val="20"/>
                <w:szCs w:val="20"/>
                <w:lang w:val="es-US"/>
              </w:rPr>
              <w:t xml:space="preserve"> </w:t>
            </w:r>
            <w:r w:rsidRPr="00A56059">
              <w:rPr>
                <w:rFonts w:cs="Arial"/>
                <w:sz w:val="20"/>
                <w:szCs w:val="20"/>
                <w:lang w:val="es-US"/>
              </w:rPr>
              <w:t>libres</w:t>
            </w:r>
            <w:r w:rsidR="00012AA9">
              <w:rPr>
                <w:rFonts w:cs="Arial"/>
                <w:sz w:val="20"/>
                <w:szCs w:val="20"/>
                <w:lang w:val="es-US"/>
              </w:rPr>
              <w:t xml:space="preserve"> </w:t>
            </w:r>
            <w:r w:rsidRPr="00A56059">
              <w:rPr>
                <w:rFonts w:cs="Arial"/>
                <w:w w:val="102"/>
                <w:sz w:val="20"/>
                <w:szCs w:val="20"/>
                <w:lang w:val="es-US"/>
              </w:rPr>
              <w:t>para</w:t>
            </w:r>
            <w:r w:rsidR="00012AA9">
              <w:rPr>
                <w:rFonts w:cs="Arial"/>
                <w:w w:val="102"/>
                <w:sz w:val="20"/>
                <w:szCs w:val="20"/>
                <w:lang w:val="es-US"/>
              </w:rPr>
              <w:t xml:space="preserve"> </w:t>
            </w:r>
            <w:r w:rsidRPr="00A56059">
              <w:rPr>
                <w:rFonts w:cs="Arial"/>
                <w:w w:val="102"/>
                <w:sz w:val="20"/>
                <w:szCs w:val="20"/>
                <w:lang w:val="es-US"/>
              </w:rPr>
              <w:t>electivas</w:t>
            </w:r>
            <w:r w:rsidR="008E63FE">
              <w:rPr>
                <w:rFonts w:cs="Arial"/>
                <w:w w:val="102"/>
                <w:sz w:val="20"/>
                <w:szCs w:val="20"/>
                <w:lang w:val="es-US"/>
              </w:rPr>
              <w:t xml:space="preserve"> y complementarias</w:t>
            </w:r>
          </w:p>
        </w:tc>
        <w:tc>
          <w:tcPr>
            <w:tcW w:w="403"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3A7BE9"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color w:val="D9D9D9"/>
                <w:w w:val="102"/>
                <w:sz w:val="20"/>
                <w:szCs w:val="20"/>
                <w:lang w:val="es-US"/>
              </w:rPr>
              <w:t>0</w:t>
            </w:r>
          </w:p>
        </w:tc>
        <w:tc>
          <w:tcPr>
            <w:tcW w:w="4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247DE7"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3</w:t>
            </w:r>
          </w:p>
        </w:tc>
        <w:tc>
          <w:tcPr>
            <w:tcW w:w="425"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723A73"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3</w:t>
            </w:r>
          </w:p>
        </w:tc>
        <w:tc>
          <w:tcPr>
            <w:tcW w:w="567"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012AA9"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2</w:t>
            </w:r>
          </w:p>
        </w:tc>
        <w:tc>
          <w:tcPr>
            <w:tcW w:w="567"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012AA9"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Times New Roman"/>
                <w:sz w:val="20"/>
                <w:szCs w:val="20"/>
                <w:lang w:val="es-US"/>
              </w:rPr>
              <w:t>2</w:t>
            </w:r>
          </w:p>
        </w:tc>
        <w:tc>
          <w:tcPr>
            <w:tcW w:w="426"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A32C2D"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3</w:t>
            </w:r>
          </w:p>
        </w:tc>
        <w:tc>
          <w:tcPr>
            <w:tcW w:w="337"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012AA9"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3</w:t>
            </w:r>
          </w:p>
        </w:tc>
        <w:tc>
          <w:tcPr>
            <w:tcW w:w="45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9E13F4" w:rsidP="00A7069B">
            <w:pPr>
              <w:widowControl w:val="0"/>
              <w:autoSpaceDE w:val="0"/>
              <w:autoSpaceDN w:val="0"/>
              <w:adjustRightInd w:val="0"/>
              <w:spacing w:after="0" w:line="240" w:lineRule="auto"/>
              <w:ind w:left="114" w:right="121"/>
              <w:jc w:val="center"/>
              <w:rPr>
                <w:rFonts w:cs="Times New Roman"/>
                <w:sz w:val="20"/>
                <w:szCs w:val="20"/>
                <w:lang w:val="es-US"/>
              </w:rPr>
            </w:pPr>
            <w:r>
              <w:rPr>
                <w:rFonts w:cs="Arial"/>
                <w:w w:val="102"/>
                <w:sz w:val="20"/>
                <w:szCs w:val="20"/>
                <w:lang w:val="es-US"/>
              </w:rPr>
              <w:t>3</w:t>
            </w:r>
          </w:p>
        </w:tc>
        <w:tc>
          <w:tcPr>
            <w:tcW w:w="524"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511A2B" w:rsidP="00A7069B">
            <w:pPr>
              <w:widowControl w:val="0"/>
              <w:autoSpaceDE w:val="0"/>
              <w:autoSpaceDN w:val="0"/>
              <w:adjustRightInd w:val="0"/>
              <w:spacing w:after="0" w:line="240" w:lineRule="auto"/>
              <w:ind w:left="104" w:right="-20"/>
              <w:rPr>
                <w:rFonts w:cs="Times New Roman"/>
                <w:sz w:val="20"/>
                <w:szCs w:val="20"/>
                <w:lang w:val="es-US"/>
              </w:rPr>
            </w:pPr>
            <w:r>
              <w:rPr>
                <w:rFonts w:cs="Arial"/>
                <w:w w:val="102"/>
                <w:sz w:val="20"/>
                <w:szCs w:val="20"/>
                <w:lang w:val="es-US"/>
              </w:rPr>
              <w:t>7</w:t>
            </w:r>
          </w:p>
        </w:tc>
        <w:tc>
          <w:tcPr>
            <w:tcW w:w="376"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before="1" w:after="0" w:line="14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00" w:lineRule="exact"/>
              <w:rPr>
                <w:rFonts w:cs="Times New Roman"/>
                <w:sz w:val="20"/>
                <w:szCs w:val="20"/>
                <w:lang w:val="es-US"/>
              </w:rPr>
            </w:pPr>
          </w:p>
          <w:p w:rsidR="0067608A" w:rsidRPr="00A56059" w:rsidRDefault="0067608A" w:rsidP="00A7069B">
            <w:pPr>
              <w:widowControl w:val="0"/>
              <w:autoSpaceDE w:val="0"/>
              <w:autoSpaceDN w:val="0"/>
              <w:adjustRightInd w:val="0"/>
              <w:spacing w:after="0" w:line="240" w:lineRule="auto"/>
              <w:ind w:left="114" w:right="121"/>
              <w:jc w:val="center"/>
              <w:rPr>
                <w:rFonts w:cs="Times New Roman"/>
                <w:sz w:val="20"/>
                <w:szCs w:val="20"/>
                <w:lang w:val="es-US"/>
              </w:rPr>
            </w:pPr>
            <w:r w:rsidRPr="00A56059">
              <w:rPr>
                <w:rFonts w:cs="Arial"/>
                <w:color w:val="D9D9D9"/>
                <w:w w:val="102"/>
                <w:sz w:val="20"/>
                <w:szCs w:val="20"/>
                <w:lang w:val="es-US"/>
              </w:rPr>
              <w:t>0</w:t>
            </w:r>
          </w:p>
        </w:tc>
        <w:tc>
          <w:tcPr>
            <w:tcW w:w="870" w:type="dxa"/>
            <w:tcBorders>
              <w:top w:val="single" w:sz="6" w:space="0" w:color="CCCCCC"/>
              <w:left w:val="single" w:sz="6" w:space="0" w:color="CCCCCC"/>
              <w:bottom w:val="single" w:sz="6" w:space="0" w:color="CCCCCC"/>
              <w:right w:val="single" w:sz="6" w:space="0" w:color="CCCCCC"/>
            </w:tcBorders>
          </w:tcPr>
          <w:p w:rsidR="0067608A" w:rsidRPr="00A56059" w:rsidRDefault="0067608A" w:rsidP="00A7069B">
            <w:pPr>
              <w:widowControl w:val="0"/>
              <w:autoSpaceDE w:val="0"/>
              <w:autoSpaceDN w:val="0"/>
              <w:adjustRightInd w:val="0"/>
              <w:spacing w:after="0" w:line="240" w:lineRule="auto"/>
              <w:rPr>
                <w:rFonts w:cs="Times New Roman"/>
                <w:sz w:val="20"/>
                <w:szCs w:val="20"/>
                <w:lang w:val="es-US"/>
              </w:rPr>
            </w:pPr>
          </w:p>
        </w:tc>
      </w:tr>
    </w:tbl>
    <w:p w:rsidR="0067608A" w:rsidRDefault="0067608A" w:rsidP="00957428">
      <w:pPr>
        <w:jc w:val="both"/>
        <w:rPr>
          <w:lang w:val="es-US"/>
        </w:rPr>
      </w:pPr>
    </w:p>
    <w:p w:rsidR="001A69FE" w:rsidRDefault="001A69FE" w:rsidP="001A69FE">
      <w:pPr>
        <w:jc w:val="center"/>
        <w:rPr>
          <w:lang w:val="es-US"/>
        </w:rPr>
      </w:pPr>
    </w:p>
    <w:p w:rsidR="001A69FE" w:rsidRDefault="001A69FE" w:rsidP="00112A2A">
      <w:pPr>
        <w:rPr>
          <w:lang w:val="es-US"/>
        </w:rPr>
      </w:pPr>
    </w:p>
    <w:p w:rsidR="00957428" w:rsidRPr="00957428" w:rsidRDefault="00957428" w:rsidP="00957428">
      <w:pPr>
        <w:jc w:val="both"/>
        <w:rPr>
          <w:lang w:val="es-US"/>
        </w:rPr>
      </w:pPr>
    </w:p>
    <w:p w:rsidR="00F80123" w:rsidRPr="00BF06A2" w:rsidRDefault="00F80123" w:rsidP="00F80123">
      <w:pPr>
        <w:jc w:val="both"/>
        <w:rPr>
          <w:lang w:val="es-US"/>
        </w:rPr>
      </w:pPr>
    </w:p>
    <w:p w:rsidR="001B4D97" w:rsidRPr="00B9651C" w:rsidRDefault="00BD4F62" w:rsidP="00B9651C">
      <w:pPr>
        <w:pStyle w:val="Prrafodelista"/>
        <w:numPr>
          <w:ilvl w:val="2"/>
          <w:numId w:val="1"/>
        </w:numPr>
        <w:rPr>
          <w:b/>
          <w:lang w:val="es-US"/>
        </w:rPr>
      </w:pPr>
      <w:r w:rsidRPr="00B9651C">
        <w:rPr>
          <w:lang w:val="es-US"/>
        </w:rPr>
        <w:br w:type="page"/>
      </w:r>
      <w:r w:rsidR="00C55876">
        <w:rPr>
          <w:b/>
          <w:lang w:val="es-US"/>
        </w:rPr>
        <w:lastRenderedPageBreak/>
        <w:t>Cursos cuyos contenidos se re</w:t>
      </w:r>
      <w:r w:rsidR="00F5476B">
        <w:rPr>
          <w:b/>
          <w:lang w:val="es-US"/>
        </w:rPr>
        <w:t>-</w:t>
      </w:r>
      <w:r w:rsidR="00C55876">
        <w:rPr>
          <w:b/>
          <w:lang w:val="es-US"/>
        </w:rPr>
        <w:t>distribuyen</w:t>
      </w:r>
    </w:p>
    <w:p w:rsidR="00BD4F62" w:rsidRDefault="00BD4F62" w:rsidP="0056241B">
      <w:pPr>
        <w:jc w:val="both"/>
        <w:rPr>
          <w:lang w:val="es-US"/>
        </w:rPr>
      </w:pPr>
      <w:r>
        <w:rPr>
          <w:lang w:val="es-US"/>
        </w:rPr>
        <w:t>L</w:t>
      </w:r>
      <w:r w:rsidR="00B9651C">
        <w:rPr>
          <w:lang w:val="es-US"/>
        </w:rPr>
        <w:t>a tabla 8</w:t>
      </w:r>
      <w:r>
        <w:rPr>
          <w:lang w:val="es-US"/>
        </w:rPr>
        <w:t xml:space="preserve"> muestra los cur</w:t>
      </w:r>
      <w:r w:rsidR="006A5C31">
        <w:rPr>
          <w:lang w:val="es-US"/>
        </w:rPr>
        <w:t xml:space="preserve">sos </w:t>
      </w:r>
      <w:r w:rsidR="00246396">
        <w:rPr>
          <w:lang w:val="es-US"/>
        </w:rPr>
        <w:t>cuyos contenidos se re</w:t>
      </w:r>
      <w:r w:rsidR="00F5476B">
        <w:rPr>
          <w:lang w:val="es-US"/>
        </w:rPr>
        <w:t>-</w:t>
      </w:r>
      <w:r w:rsidR="00246396">
        <w:rPr>
          <w:lang w:val="es-US"/>
        </w:rPr>
        <w:t>distribuyeron en cursos del nuevo plan</w:t>
      </w:r>
      <w:r>
        <w:rPr>
          <w:lang w:val="es-US"/>
        </w:rPr>
        <w:t>.</w:t>
      </w:r>
      <w:r w:rsidR="0056241B">
        <w:rPr>
          <w:lang w:val="es-US"/>
        </w:rPr>
        <w:t xml:space="preserve"> Aquí se evidencia que toda la temática propuesta a los estudiantes que ingresaron al plan 20</w:t>
      </w:r>
      <w:r w:rsidR="00267363">
        <w:rPr>
          <w:lang w:val="es-US"/>
        </w:rPr>
        <w:t>11-1 fue re-distribuida</w:t>
      </w:r>
      <w:r w:rsidR="008E1FD3">
        <w:rPr>
          <w:lang w:val="es-US"/>
        </w:rPr>
        <w:t>. El cambio al nuevo plan permite que estos estudiantes completen los temas originales del plan 2011-1. E</w:t>
      </w:r>
      <w:r w:rsidR="0056241B">
        <w:rPr>
          <w:lang w:val="es-US"/>
        </w:rPr>
        <w:t>l plan 2017-1 ofrece un nuevo énfasis (Ingeniería de Datos) y los temas del antiguo énfasis (Computación</w:t>
      </w:r>
      <w:r w:rsidR="001C65DE">
        <w:rPr>
          <w:lang w:val="es-US"/>
        </w:rPr>
        <w:t xml:space="preserve"> Orientada a la Red) se han re-</w:t>
      </w:r>
      <w:r w:rsidR="0056241B">
        <w:rPr>
          <w:lang w:val="es-US"/>
        </w:rPr>
        <w:t xml:space="preserve">distribuido en el Núcleo de Formación Fundamental y en menor medida en el curso de Sistemas de Interacción. </w:t>
      </w:r>
      <w:r w:rsidR="005377C0">
        <w:rPr>
          <w:lang w:val="es-US"/>
        </w:rPr>
        <w:t xml:space="preserve">Así mismo, los cambios de contenidos, actualizan la temática propuesta de los cursos. </w:t>
      </w:r>
    </w:p>
    <w:p w:rsidR="0056241B" w:rsidRPr="00BD4F62" w:rsidRDefault="00956CA1" w:rsidP="0056241B">
      <w:pPr>
        <w:jc w:val="center"/>
        <w:rPr>
          <w:lang w:val="es-US"/>
        </w:rPr>
      </w:pPr>
      <w:r>
        <w:rPr>
          <w:lang w:val="es-US"/>
        </w:rPr>
        <w:t>Tabla 8</w:t>
      </w:r>
      <w:r w:rsidR="0056241B">
        <w:rPr>
          <w:lang w:val="es-US"/>
        </w:rPr>
        <w:t xml:space="preserve">. Cursos </w:t>
      </w:r>
      <w:r w:rsidR="00435707">
        <w:rPr>
          <w:lang w:val="es-US"/>
        </w:rPr>
        <w:t>cuyos contenidos se re-distribuyeron en cursos del nuevo plan</w:t>
      </w:r>
      <w:r w:rsidR="0056241B">
        <w:rPr>
          <w:lang w:val="es-US"/>
        </w:rPr>
        <w:t xml:space="preserve">. </w:t>
      </w:r>
    </w:p>
    <w:tbl>
      <w:tblPr>
        <w:tblW w:w="50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06"/>
        <w:gridCol w:w="2317"/>
        <w:gridCol w:w="6018"/>
      </w:tblGrid>
      <w:tr w:rsidR="00F07FCF" w:rsidRPr="000D7288" w:rsidTr="00F1309A">
        <w:tc>
          <w:tcPr>
            <w:tcW w:w="586" w:type="pct"/>
            <w:shd w:val="clear" w:color="auto" w:fill="EEEEEE"/>
            <w:vAlign w:val="center"/>
            <w:hideMark/>
          </w:tcPr>
          <w:p w:rsidR="00BD4F62" w:rsidRPr="000D7288" w:rsidRDefault="00BD4F62" w:rsidP="001D3356">
            <w:pPr>
              <w:spacing w:after="0" w:line="240" w:lineRule="auto"/>
              <w:rPr>
                <w:rFonts w:eastAsia="Times New Roman" w:cs="Helvetica"/>
                <w:b/>
                <w:bCs/>
                <w:color w:val="333333"/>
                <w:sz w:val="18"/>
                <w:szCs w:val="18"/>
                <w:lang w:val="es-US"/>
              </w:rPr>
            </w:pPr>
            <w:r w:rsidRPr="000D7288">
              <w:rPr>
                <w:rFonts w:eastAsia="Times New Roman" w:cs="Helvetica"/>
                <w:b/>
                <w:bCs/>
                <w:color w:val="333333"/>
                <w:sz w:val="18"/>
                <w:szCs w:val="18"/>
                <w:lang w:val="es-US"/>
              </w:rPr>
              <w:t>Código</w:t>
            </w:r>
          </w:p>
        </w:tc>
        <w:tc>
          <w:tcPr>
            <w:tcW w:w="0" w:type="auto"/>
            <w:shd w:val="clear" w:color="auto" w:fill="EEEEEE"/>
            <w:vAlign w:val="center"/>
            <w:hideMark/>
          </w:tcPr>
          <w:p w:rsidR="00BD4F62" w:rsidRPr="000D7288" w:rsidRDefault="00BD4F62" w:rsidP="001D3356">
            <w:pPr>
              <w:spacing w:after="0" w:line="240" w:lineRule="auto"/>
              <w:rPr>
                <w:rFonts w:eastAsia="Times New Roman" w:cs="Helvetica"/>
                <w:b/>
                <w:bCs/>
                <w:color w:val="333333"/>
                <w:sz w:val="18"/>
                <w:szCs w:val="18"/>
                <w:lang w:val="es-US"/>
              </w:rPr>
            </w:pPr>
            <w:r w:rsidRPr="000D7288">
              <w:rPr>
                <w:rFonts w:eastAsia="Times New Roman" w:cs="Helvetica"/>
                <w:b/>
                <w:bCs/>
                <w:color w:val="333333"/>
                <w:sz w:val="18"/>
                <w:szCs w:val="18"/>
                <w:lang w:val="es-US"/>
              </w:rPr>
              <w:t>Nombre</w:t>
            </w:r>
          </w:p>
        </w:tc>
        <w:tc>
          <w:tcPr>
            <w:tcW w:w="0" w:type="auto"/>
            <w:shd w:val="clear" w:color="auto" w:fill="EEEEEE"/>
            <w:vAlign w:val="center"/>
            <w:hideMark/>
          </w:tcPr>
          <w:p w:rsidR="00BD4F62" w:rsidRPr="000D7288" w:rsidRDefault="00BD4F62" w:rsidP="001D3356">
            <w:pPr>
              <w:spacing w:after="0" w:line="240" w:lineRule="auto"/>
              <w:rPr>
                <w:rFonts w:eastAsia="Times New Roman" w:cs="Helvetica"/>
                <w:b/>
                <w:bCs/>
                <w:color w:val="333333"/>
                <w:sz w:val="18"/>
                <w:szCs w:val="18"/>
                <w:lang w:val="es-US"/>
              </w:rPr>
            </w:pPr>
            <w:r w:rsidRPr="000D7288">
              <w:rPr>
                <w:rFonts w:eastAsia="Times New Roman" w:cs="Helvetica"/>
                <w:b/>
                <w:bCs/>
                <w:color w:val="333333"/>
                <w:sz w:val="18"/>
                <w:szCs w:val="18"/>
                <w:lang w:val="es-US"/>
              </w:rPr>
              <w:t>Comentario</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300MAG018</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Fundamentos de Matemáticas</w:t>
            </w:r>
          </w:p>
        </w:tc>
        <w:tc>
          <w:tcPr>
            <w:tcW w:w="0" w:type="auto"/>
            <w:shd w:val="clear" w:color="auto" w:fill="auto"/>
            <w:vAlign w:val="center"/>
            <w:hideMark/>
          </w:tcPr>
          <w:p w:rsidR="00BD4F62" w:rsidRPr="000D7288" w:rsidRDefault="00F07FCF" w:rsidP="00D07F1C">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Basado en examen de </w:t>
            </w:r>
            <w:r w:rsidR="00D07F1C" w:rsidRPr="000D7288">
              <w:rPr>
                <w:rFonts w:eastAsia="Times New Roman" w:cs="Helvetica"/>
                <w:color w:val="333333"/>
                <w:sz w:val="18"/>
                <w:szCs w:val="18"/>
                <w:lang w:val="es-US"/>
              </w:rPr>
              <w:t>suficiencia</w:t>
            </w:r>
            <w:r w:rsidRPr="000D7288">
              <w:rPr>
                <w:rFonts w:eastAsia="Times New Roman" w:cs="Helvetica"/>
                <w:color w:val="333333"/>
                <w:sz w:val="18"/>
                <w:szCs w:val="18"/>
                <w:lang w:val="es-US"/>
              </w:rPr>
              <w:t xml:space="preserve"> en m</w:t>
            </w:r>
            <w:r w:rsidR="00BD4F62" w:rsidRPr="000D7288">
              <w:rPr>
                <w:rFonts w:eastAsia="Times New Roman" w:cs="Helvetica"/>
                <w:color w:val="333333"/>
                <w:sz w:val="18"/>
                <w:szCs w:val="18"/>
                <w:lang w:val="es-US"/>
              </w:rPr>
              <w:t>atemáticas</w:t>
            </w:r>
            <w:r w:rsidRPr="000D7288">
              <w:rPr>
                <w:rFonts w:eastAsia="Times New Roman" w:cs="Helvetica"/>
                <w:color w:val="333333"/>
                <w:sz w:val="18"/>
                <w:szCs w:val="18"/>
                <w:lang w:val="es-US"/>
              </w:rPr>
              <w:t>. Si es necesario, el curso se puede tomar c</w:t>
            </w:r>
            <w:r w:rsidR="00BD4F62" w:rsidRPr="000D7288">
              <w:rPr>
                <w:rFonts w:eastAsia="Times New Roman" w:cs="Helvetica"/>
                <w:color w:val="333333"/>
                <w:sz w:val="18"/>
                <w:szCs w:val="18"/>
                <w:lang w:val="es-US"/>
              </w:rPr>
              <w:t>omo electiva</w:t>
            </w:r>
            <w:r w:rsidRPr="000D7288">
              <w:rPr>
                <w:rFonts w:eastAsia="Times New Roman" w:cs="Helvetica"/>
                <w:color w:val="333333"/>
                <w:sz w:val="18"/>
                <w:szCs w:val="18"/>
                <w:lang w:val="es-US"/>
              </w:rPr>
              <w:t>.</w:t>
            </w:r>
          </w:p>
        </w:tc>
      </w:tr>
      <w:tr w:rsidR="00F07FCF" w:rsidRPr="000D7288"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300CIP002</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Fundamentos y Estructuras de Programación</w:t>
            </w:r>
          </w:p>
        </w:tc>
        <w:tc>
          <w:tcPr>
            <w:tcW w:w="0" w:type="auto"/>
            <w:shd w:val="clear" w:color="auto" w:fill="auto"/>
            <w:vAlign w:val="center"/>
            <w:hideMark/>
          </w:tcPr>
          <w:p w:rsidR="001D3356"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Los temas del curso se </w:t>
            </w:r>
            <w:r w:rsidR="001D3356" w:rsidRPr="000D7288">
              <w:rPr>
                <w:rFonts w:eastAsia="Times New Roman" w:cs="Helvetica"/>
                <w:color w:val="333333"/>
                <w:sz w:val="18"/>
                <w:szCs w:val="18"/>
                <w:lang w:val="es-US"/>
              </w:rPr>
              <w:t>distribuyeron en dos cursos:</w:t>
            </w:r>
          </w:p>
          <w:p w:rsidR="001D3356" w:rsidRPr="000D7288" w:rsidRDefault="00BD4F62" w:rsidP="001D3356">
            <w:pPr>
              <w:pStyle w:val="Prrafodelista"/>
              <w:numPr>
                <w:ilvl w:val="0"/>
                <w:numId w:val="19"/>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Estruc</w:t>
            </w:r>
            <w:r w:rsidR="001D3356" w:rsidRPr="000D7288">
              <w:rPr>
                <w:rFonts w:eastAsia="Times New Roman" w:cs="Helvetica"/>
                <w:color w:val="333333"/>
                <w:sz w:val="18"/>
                <w:szCs w:val="18"/>
                <w:lang w:val="es-US"/>
              </w:rPr>
              <w:t>tura de Datos</w:t>
            </w:r>
          </w:p>
          <w:p w:rsidR="00BD4F62" w:rsidRPr="000D7288" w:rsidRDefault="001D3356" w:rsidP="001D3356">
            <w:pPr>
              <w:pStyle w:val="Prrafodelista"/>
              <w:numPr>
                <w:ilvl w:val="0"/>
                <w:numId w:val="19"/>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Árboles y Grafos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300CIP007</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Laboratorio de Programación</w:t>
            </w:r>
          </w:p>
        </w:tc>
        <w:tc>
          <w:tcPr>
            <w:tcW w:w="0" w:type="auto"/>
            <w:shd w:val="clear" w:color="auto" w:fill="auto"/>
            <w:vAlign w:val="center"/>
            <w:hideMark/>
          </w:tcPr>
          <w:p w:rsidR="00BD4F62" w:rsidRPr="000D7288" w:rsidRDefault="0008016B"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Técnicas y Prácticas de Programación</w:t>
            </w:r>
          </w:p>
        </w:tc>
      </w:tr>
      <w:tr w:rsidR="00F07FCF" w:rsidRPr="000D7288"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300MAG031</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Matemáticas Discretas para Computación</w:t>
            </w:r>
          </w:p>
        </w:tc>
        <w:tc>
          <w:tcPr>
            <w:tcW w:w="0" w:type="auto"/>
            <w:shd w:val="clear" w:color="auto" w:fill="auto"/>
            <w:vAlign w:val="center"/>
            <w:hideMark/>
          </w:tcPr>
          <w:p w:rsidR="0008016B" w:rsidRPr="000D7288" w:rsidRDefault="0008016B" w:rsidP="0008016B">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del curso se distribuyeron en dos cursos:</w:t>
            </w:r>
          </w:p>
          <w:p w:rsidR="0008016B" w:rsidRPr="000D7288" w:rsidRDefault="0008016B" w:rsidP="0008016B">
            <w:pPr>
              <w:pStyle w:val="Prrafodelista"/>
              <w:numPr>
                <w:ilvl w:val="0"/>
                <w:numId w:val="20"/>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Programación Funcional</w:t>
            </w:r>
          </w:p>
          <w:p w:rsidR="00BD4F62" w:rsidRPr="000D7288" w:rsidRDefault="0008016B" w:rsidP="0008016B">
            <w:pPr>
              <w:pStyle w:val="Prrafodelista"/>
              <w:numPr>
                <w:ilvl w:val="0"/>
                <w:numId w:val="20"/>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Árboles y Grafos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300ANG007</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Gestión Organizacional</w:t>
            </w:r>
          </w:p>
        </w:tc>
        <w:tc>
          <w:tcPr>
            <w:tcW w:w="0" w:type="auto"/>
            <w:shd w:val="clear" w:color="auto" w:fill="auto"/>
            <w:vAlign w:val="center"/>
            <w:hideMark/>
          </w:tcPr>
          <w:p w:rsidR="00BD4F62" w:rsidRPr="000D7288" w:rsidRDefault="00BB05E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actualizaron a Gestión de Proyectos de Tecnología</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300CIS005</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Procesos de Ingeniería de </w:t>
            </w:r>
            <w:r w:rsidR="00BB05E9" w:rsidRPr="000D7288">
              <w:rPr>
                <w:rFonts w:eastAsia="Times New Roman" w:cs="Helvetica"/>
                <w:color w:val="333333"/>
                <w:sz w:val="18"/>
                <w:szCs w:val="18"/>
                <w:lang w:val="es-US"/>
              </w:rPr>
              <w:t>Software</w:t>
            </w:r>
          </w:p>
        </w:tc>
        <w:tc>
          <w:tcPr>
            <w:tcW w:w="0" w:type="auto"/>
            <w:shd w:val="clear" w:color="auto" w:fill="auto"/>
            <w:vAlign w:val="center"/>
            <w:hideMark/>
          </w:tcPr>
          <w:p w:rsidR="00BB05E9" w:rsidRPr="000D7288" w:rsidRDefault="00BB05E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del curso se distribuyeron en dos cursos:</w:t>
            </w:r>
          </w:p>
          <w:p w:rsidR="00BB05E9" w:rsidRPr="000D7288" w:rsidRDefault="00BB05E9" w:rsidP="00BB05E9">
            <w:pPr>
              <w:pStyle w:val="Prrafodelista"/>
              <w:numPr>
                <w:ilvl w:val="0"/>
                <w:numId w:val="21"/>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Procesos y Diseño de Software</w:t>
            </w:r>
          </w:p>
          <w:p w:rsidR="00BD4F62" w:rsidRPr="000D7288" w:rsidRDefault="00BD4F62" w:rsidP="00BB05E9">
            <w:pPr>
              <w:pStyle w:val="Prrafodelista"/>
              <w:numPr>
                <w:ilvl w:val="0"/>
                <w:numId w:val="21"/>
              </w:num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Con</w:t>
            </w:r>
            <w:r w:rsidR="00BB05E9" w:rsidRPr="000D7288">
              <w:rPr>
                <w:rFonts w:eastAsia="Times New Roman" w:cs="Helvetica"/>
                <w:color w:val="333333"/>
                <w:sz w:val="18"/>
                <w:szCs w:val="18"/>
                <w:lang w:val="es-US"/>
              </w:rPr>
              <w:t>strucción de Software y Pruebas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300CIS001</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Desarrollo de Software a Gran Escala</w:t>
            </w:r>
          </w:p>
        </w:tc>
        <w:tc>
          <w:tcPr>
            <w:tcW w:w="0" w:type="auto"/>
            <w:shd w:val="clear" w:color="auto" w:fill="auto"/>
            <w:vAlign w:val="center"/>
            <w:hideMark/>
          </w:tcPr>
          <w:p w:rsidR="00BD4F62" w:rsidRPr="000D7288" w:rsidRDefault="00BB05E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Los temas de este curso se asignaron  a </w:t>
            </w:r>
            <w:r w:rsidR="00BD4F62" w:rsidRPr="000D7288">
              <w:rPr>
                <w:rFonts w:eastAsia="Times New Roman" w:cs="Helvetica"/>
                <w:color w:val="333333"/>
                <w:sz w:val="18"/>
                <w:szCs w:val="18"/>
                <w:lang w:val="es-US"/>
              </w:rPr>
              <w:t>Construcción de Software y Pruebas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300CID002</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Implementación de Bases de Datos</w:t>
            </w:r>
          </w:p>
        </w:tc>
        <w:tc>
          <w:tcPr>
            <w:tcW w:w="0" w:type="auto"/>
            <w:shd w:val="clear" w:color="auto" w:fill="auto"/>
            <w:vAlign w:val="center"/>
            <w:hideMark/>
          </w:tcPr>
          <w:p w:rsidR="00BD4F62" w:rsidRPr="000D7288" w:rsidRDefault="00E03BD6"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Gestión y Modelado de Datos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300CIS003</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Desarrollo y Servicios Web</w:t>
            </w:r>
          </w:p>
        </w:tc>
        <w:tc>
          <w:tcPr>
            <w:tcW w:w="0" w:type="auto"/>
            <w:shd w:val="clear" w:color="auto" w:fill="auto"/>
            <w:vAlign w:val="center"/>
            <w:hideMark/>
          </w:tcPr>
          <w:p w:rsidR="00BD4F62" w:rsidRPr="000D7288" w:rsidRDefault="00091D1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Diseño de Interfaces Humano-Computador</w:t>
            </w:r>
            <w:r w:rsidR="008430A2" w:rsidRPr="000D7288">
              <w:rPr>
                <w:rFonts w:eastAsia="Times New Roman" w:cs="Helvetica"/>
                <w:color w:val="333333"/>
                <w:sz w:val="18"/>
                <w:szCs w:val="18"/>
                <w:lang w:val="es-US"/>
              </w:rPr>
              <w:t xml:space="preserve"> y Tecnologías Emergentes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000000" w:themeColor="text1"/>
                <w:sz w:val="18"/>
                <w:szCs w:val="18"/>
                <w:lang w:val="es-US"/>
              </w:rPr>
            </w:pPr>
            <w:r w:rsidRPr="000D7288">
              <w:rPr>
                <w:rFonts w:eastAsia="Times New Roman" w:cs="Helvetica"/>
                <w:color w:val="000000" w:themeColor="text1"/>
                <w:sz w:val="18"/>
                <w:szCs w:val="18"/>
                <w:lang w:val="es-US"/>
              </w:rPr>
              <w:t>300FRG001</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000000" w:themeColor="text1"/>
                <w:sz w:val="18"/>
                <w:szCs w:val="18"/>
                <w:lang w:val="es-US"/>
              </w:rPr>
            </w:pPr>
            <w:r w:rsidRPr="000D7288">
              <w:rPr>
                <w:rFonts w:eastAsia="Times New Roman" w:cs="Helvetica"/>
                <w:color w:val="000000" w:themeColor="text1"/>
                <w:sz w:val="18"/>
                <w:szCs w:val="18"/>
                <w:lang w:val="es-US"/>
              </w:rPr>
              <w:t>Ética</w:t>
            </w:r>
          </w:p>
        </w:tc>
        <w:tc>
          <w:tcPr>
            <w:tcW w:w="0" w:type="auto"/>
            <w:shd w:val="clear" w:color="auto" w:fill="auto"/>
            <w:vAlign w:val="center"/>
            <w:hideMark/>
          </w:tcPr>
          <w:p w:rsidR="00BD4F62" w:rsidRPr="000D7288" w:rsidRDefault="001A6446" w:rsidP="001D3356">
            <w:pPr>
              <w:spacing w:after="0" w:line="240" w:lineRule="auto"/>
              <w:rPr>
                <w:rFonts w:eastAsia="Times New Roman" w:cs="Helvetica"/>
                <w:color w:val="000000" w:themeColor="text1"/>
                <w:sz w:val="18"/>
                <w:szCs w:val="18"/>
                <w:lang w:val="es-US"/>
              </w:rPr>
            </w:pPr>
            <w:r w:rsidRPr="001A6446">
              <w:rPr>
                <w:rFonts w:eastAsia="Times New Roman" w:cs="Helvetica"/>
                <w:color w:val="000000" w:themeColor="text1"/>
                <w:sz w:val="18"/>
                <w:szCs w:val="18"/>
                <w:lang w:val="es-US"/>
              </w:rPr>
              <w:t xml:space="preserve">Los temas de este curso se asignaron a </w:t>
            </w:r>
            <w:r w:rsidR="00573A1F" w:rsidRPr="000D7288">
              <w:rPr>
                <w:rFonts w:eastAsia="Times New Roman" w:cs="Helvetica"/>
                <w:color w:val="000000" w:themeColor="text1"/>
                <w:sz w:val="18"/>
                <w:szCs w:val="18"/>
                <w:lang w:val="es-US"/>
              </w:rPr>
              <w:t>Aspectos Sociales, Éticos y Profesionales de la Computación</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300CIG035</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Inteligencia Artificial para Juegos</w:t>
            </w:r>
          </w:p>
        </w:tc>
        <w:tc>
          <w:tcPr>
            <w:tcW w:w="0" w:type="auto"/>
            <w:shd w:val="clear" w:color="auto" w:fill="auto"/>
            <w:vAlign w:val="center"/>
            <w:hideMark/>
          </w:tcPr>
          <w:p w:rsidR="00BD4F62" w:rsidRPr="000D7288" w:rsidRDefault="007E252B" w:rsidP="000D7288">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Desarrollo de Videojuegos</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300CIS014</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Tecnología Multimedia</w:t>
            </w:r>
          </w:p>
        </w:tc>
        <w:tc>
          <w:tcPr>
            <w:tcW w:w="0" w:type="auto"/>
            <w:shd w:val="clear" w:color="auto" w:fill="auto"/>
            <w:vAlign w:val="center"/>
            <w:hideMark/>
          </w:tcPr>
          <w:p w:rsidR="00BD4F62" w:rsidRPr="000D7288" w:rsidRDefault="007E252B"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Computación Gráfica, Sistemas de Interacción y Diseño de Interfaces Humano-Computador</w:t>
            </w:r>
          </w:p>
        </w:tc>
      </w:tr>
      <w:tr w:rsidR="00F07FCF" w:rsidRPr="0040388C" w:rsidTr="00F1309A">
        <w:tc>
          <w:tcPr>
            <w:tcW w:w="586" w:type="pct"/>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300CIG031</w:t>
            </w:r>
          </w:p>
        </w:tc>
        <w:tc>
          <w:tcPr>
            <w:tcW w:w="0" w:type="auto"/>
            <w:shd w:val="clear" w:color="auto" w:fill="auto"/>
            <w:vAlign w:val="center"/>
            <w:hideMark/>
          </w:tcPr>
          <w:p w:rsidR="00BD4F62" w:rsidRPr="000D7288" w:rsidRDefault="00BD4F62"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Computación </w:t>
            </w:r>
            <w:r w:rsidR="00DC520B" w:rsidRPr="000D7288">
              <w:rPr>
                <w:rFonts w:eastAsia="Times New Roman" w:cs="Helvetica"/>
                <w:color w:val="333333"/>
                <w:sz w:val="18"/>
                <w:szCs w:val="18"/>
                <w:lang w:val="es-US"/>
              </w:rPr>
              <w:t>Móvil</w:t>
            </w:r>
            <w:r w:rsidRPr="000D7288">
              <w:rPr>
                <w:rFonts w:eastAsia="Times New Roman" w:cs="Helvetica"/>
                <w:color w:val="333333"/>
                <w:sz w:val="18"/>
                <w:szCs w:val="18"/>
                <w:lang w:val="es-US"/>
              </w:rPr>
              <w:t xml:space="preserve"> y Agentes Móviles</w:t>
            </w:r>
          </w:p>
        </w:tc>
        <w:tc>
          <w:tcPr>
            <w:tcW w:w="0" w:type="auto"/>
            <w:shd w:val="clear" w:color="auto" w:fill="auto"/>
            <w:vAlign w:val="center"/>
            <w:hideMark/>
          </w:tcPr>
          <w:p w:rsidR="00BD4F62" w:rsidRPr="000D7288" w:rsidRDefault="007E252B"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asignaron a Diseño de Interfaces Humano-Computador</w:t>
            </w:r>
          </w:p>
        </w:tc>
      </w:tr>
      <w:tr w:rsidR="00F7315B" w:rsidRPr="0040388C" w:rsidTr="00F1309A">
        <w:tc>
          <w:tcPr>
            <w:tcW w:w="586" w:type="pct"/>
            <w:shd w:val="clear" w:color="auto" w:fill="auto"/>
            <w:vAlign w:val="center"/>
          </w:tcPr>
          <w:p w:rsidR="00F7315B" w:rsidRPr="000D7288" w:rsidRDefault="00F1309A"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300MAA015</w:t>
            </w:r>
          </w:p>
        </w:tc>
        <w:tc>
          <w:tcPr>
            <w:tcW w:w="0" w:type="auto"/>
            <w:shd w:val="clear" w:color="auto" w:fill="auto"/>
            <w:vAlign w:val="center"/>
          </w:tcPr>
          <w:p w:rsidR="00F7315B" w:rsidRPr="000D7288" w:rsidRDefault="00F1309A"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Análisis y Computación Numérica</w:t>
            </w:r>
          </w:p>
        </w:tc>
        <w:tc>
          <w:tcPr>
            <w:tcW w:w="0" w:type="auto"/>
            <w:shd w:val="clear" w:color="auto" w:fill="auto"/>
            <w:vAlign w:val="center"/>
          </w:tcPr>
          <w:p w:rsidR="00F7315B" w:rsidRPr="000D7288" w:rsidRDefault="00F1309A"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relevantes de este curso se integran al curso de Computación Científica</w:t>
            </w:r>
          </w:p>
        </w:tc>
      </w:tr>
      <w:tr w:rsidR="00F7315B" w:rsidRPr="000D7288" w:rsidTr="00F1309A">
        <w:tc>
          <w:tcPr>
            <w:tcW w:w="586" w:type="pct"/>
            <w:shd w:val="clear" w:color="auto" w:fill="auto"/>
            <w:vAlign w:val="center"/>
          </w:tcPr>
          <w:p w:rsidR="00F7315B" w:rsidRPr="000D7288" w:rsidRDefault="00C80A9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300LEI002</w:t>
            </w:r>
          </w:p>
        </w:tc>
        <w:tc>
          <w:tcPr>
            <w:tcW w:w="0" w:type="auto"/>
            <w:shd w:val="clear" w:color="auto" w:fill="auto"/>
            <w:vAlign w:val="center"/>
          </w:tcPr>
          <w:p w:rsidR="00F7315B" w:rsidRPr="000D7288" w:rsidRDefault="00C80A99"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Inglés II</w:t>
            </w:r>
          </w:p>
        </w:tc>
        <w:tc>
          <w:tcPr>
            <w:tcW w:w="0" w:type="auto"/>
            <w:shd w:val="clear" w:color="auto" w:fill="auto"/>
            <w:vAlign w:val="center"/>
          </w:tcPr>
          <w:p w:rsidR="00F7315B" w:rsidRPr="000D7288" w:rsidRDefault="00C80A99" w:rsidP="00D07F1C">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Deben garantizar </w:t>
            </w:r>
            <w:r w:rsidR="00D07F1C" w:rsidRPr="000D7288">
              <w:rPr>
                <w:rFonts w:eastAsia="Times New Roman" w:cs="Helvetica"/>
                <w:color w:val="333333"/>
                <w:sz w:val="18"/>
                <w:szCs w:val="18"/>
                <w:lang w:val="es-US"/>
              </w:rPr>
              <w:t>suficiencia</w:t>
            </w:r>
          </w:p>
        </w:tc>
      </w:tr>
      <w:tr w:rsidR="00F7315B" w:rsidRPr="000D7288" w:rsidTr="00F1309A">
        <w:tc>
          <w:tcPr>
            <w:tcW w:w="586" w:type="pct"/>
            <w:shd w:val="clear" w:color="auto" w:fill="auto"/>
            <w:vAlign w:val="center"/>
          </w:tcPr>
          <w:p w:rsidR="00F7315B" w:rsidRPr="000D7288" w:rsidRDefault="00061457"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300LEI003</w:t>
            </w:r>
          </w:p>
        </w:tc>
        <w:tc>
          <w:tcPr>
            <w:tcW w:w="0" w:type="auto"/>
            <w:shd w:val="clear" w:color="auto" w:fill="auto"/>
            <w:vAlign w:val="center"/>
          </w:tcPr>
          <w:p w:rsidR="00F7315B" w:rsidRPr="000D7288" w:rsidRDefault="00061457"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Inglés III</w:t>
            </w:r>
          </w:p>
        </w:tc>
        <w:tc>
          <w:tcPr>
            <w:tcW w:w="0" w:type="auto"/>
            <w:shd w:val="clear" w:color="auto" w:fill="auto"/>
            <w:vAlign w:val="center"/>
          </w:tcPr>
          <w:p w:rsidR="00F7315B" w:rsidRPr="000D7288" w:rsidRDefault="00061457"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Deben garantizar </w:t>
            </w:r>
            <w:r w:rsidR="00D07F1C" w:rsidRPr="000D7288">
              <w:rPr>
                <w:rFonts w:eastAsia="Times New Roman" w:cs="Helvetica"/>
                <w:color w:val="333333"/>
                <w:sz w:val="18"/>
                <w:szCs w:val="18"/>
                <w:lang w:val="es-US"/>
              </w:rPr>
              <w:t>suficiencia</w:t>
            </w:r>
          </w:p>
        </w:tc>
      </w:tr>
      <w:tr w:rsidR="00F7315B" w:rsidRPr="000D7288" w:rsidTr="00F1309A">
        <w:tc>
          <w:tcPr>
            <w:tcW w:w="586" w:type="pct"/>
            <w:shd w:val="clear" w:color="auto" w:fill="auto"/>
            <w:vAlign w:val="center"/>
          </w:tcPr>
          <w:p w:rsidR="00F7315B" w:rsidRPr="000D7288" w:rsidRDefault="00061457"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300LEI004</w:t>
            </w:r>
          </w:p>
        </w:tc>
        <w:tc>
          <w:tcPr>
            <w:tcW w:w="0" w:type="auto"/>
            <w:shd w:val="clear" w:color="auto" w:fill="auto"/>
            <w:vAlign w:val="center"/>
          </w:tcPr>
          <w:p w:rsidR="00F7315B" w:rsidRPr="000D7288" w:rsidRDefault="00061457"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Inglés IV</w:t>
            </w:r>
          </w:p>
        </w:tc>
        <w:tc>
          <w:tcPr>
            <w:tcW w:w="0" w:type="auto"/>
            <w:shd w:val="clear" w:color="auto" w:fill="auto"/>
            <w:vAlign w:val="center"/>
          </w:tcPr>
          <w:p w:rsidR="00F7315B" w:rsidRPr="000D7288" w:rsidRDefault="00061457" w:rsidP="00D07F1C">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 xml:space="preserve">Deben garantizar </w:t>
            </w:r>
            <w:r w:rsidR="00D07F1C" w:rsidRPr="000D7288">
              <w:rPr>
                <w:rFonts w:eastAsia="Times New Roman" w:cs="Helvetica"/>
                <w:color w:val="333333"/>
                <w:sz w:val="18"/>
                <w:szCs w:val="18"/>
                <w:lang w:val="es-US"/>
              </w:rPr>
              <w:t>suficiencia</w:t>
            </w:r>
          </w:p>
        </w:tc>
      </w:tr>
      <w:tr w:rsidR="007F4D24" w:rsidRPr="0040388C" w:rsidTr="00F1309A">
        <w:tc>
          <w:tcPr>
            <w:tcW w:w="586" w:type="pct"/>
            <w:shd w:val="clear" w:color="auto" w:fill="auto"/>
            <w:vAlign w:val="center"/>
          </w:tcPr>
          <w:p w:rsidR="007F4D24" w:rsidRPr="000D7288" w:rsidRDefault="007F4D24"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300IGG002</w:t>
            </w:r>
          </w:p>
        </w:tc>
        <w:tc>
          <w:tcPr>
            <w:tcW w:w="0" w:type="auto"/>
            <w:shd w:val="clear" w:color="auto" w:fill="auto"/>
            <w:vAlign w:val="center"/>
          </w:tcPr>
          <w:p w:rsidR="007F4D24" w:rsidRPr="000D7288" w:rsidRDefault="007F4D24"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Fundamentos de Investigación</w:t>
            </w:r>
          </w:p>
        </w:tc>
        <w:tc>
          <w:tcPr>
            <w:tcW w:w="0" w:type="auto"/>
            <w:shd w:val="clear" w:color="auto" w:fill="auto"/>
            <w:vAlign w:val="center"/>
          </w:tcPr>
          <w:p w:rsidR="007F4D24" w:rsidRPr="000D7288" w:rsidRDefault="007F4D24"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Los temas de este curso se distribuyeron en los cursos de Seminario de Investigación y Preparación de Proyectos</w:t>
            </w:r>
          </w:p>
        </w:tc>
      </w:tr>
      <w:tr w:rsidR="00E60733" w:rsidRPr="0040388C" w:rsidTr="00F1309A">
        <w:tc>
          <w:tcPr>
            <w:tcW w:w="586" w:type="pct"/>
            <w:shd w:val="clear" w:color="auto" w:fill="auto"/>
            <w:vAlign w:val="center"/>
          </w:tcPr>
          <w:p w:rsidR="00E60733" w:rsidRPr="000D7288" w:rsidRDefault="00E60733" w:rsidP="001D3356">
            <w:pPr>
              <w:spacing w:after="0" w:line="240" w:lineRule="auto"/>
              <w:rPr>
                <w:rFonts w:eastAsia="Times New Roman" w:cs="Helvetica"/>
                <w:color w:val="333333"/>
                <w:sz w:val="18"/>
                <w:szCs w:val="18"/>
                <w:lang w:val="es-US"/>
              </w:rPr>
            </w:pPr>
            <w:r w:rsidRPr="000D7288">
              <w:rPr>
                <w:rFonts w:eastAsia="Times New Roman" w:cs="Helvetica"/>
                <w:color w:val="333333"/>
                <w:sz w:val="18"/>
                <w:szCs w:val="18"/>
                <w:lang w:val="es-US"/>
              </w:rPr>
              <w:t>300CIG034</w:t>
            </w:r>
          </w:p>
        </w:tc>
        <w:tc>
          <w:tcPr>
            <w:tcW w:w="0" w:type="auto"/>
            <w:shd w:val="clear" w:color="auto" w:fill="auto"/>
            <w:vAlign w:val="center"/>
          </w:tcPr>
          <w:p w:rsidR="00E60733" w:rsidRPr="003206F5" w:rsidRDefault="00E60733" w:rsidP="001D3356">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Interacción y Sonido</w:t>
            </w:r>
          </w:p>
        </w:tc>
        <w:tc>
          <w:tcPr>
            <w:tcW w:w="0" w:type="auto"/>
            <w:shd w:val="clear" w:color="auto" w:fill="auto"/>
            <w:vAlign w:val="center"/>
          </w:tcPr>
          <w:p w:rsidR="00E60733" w:rsidRPr="003206F5" w:rsidRDefault="00E60733" w:rsidP="001D3356">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distribuyeron en Sistemas de interacción</w:t>
            </w:r>
          </w:p>
        </w:tc>
      </w:tr>
      <w:tr w:rsidR="000D7288" w:rsidRPr="0040388C" w:rsidTr="00F1309A">
        <w:tc>
          <w:tcPr>
            <w:tcW w:w="586" w:type="pct"/>
            <w:shd w:val="clear" w:color="auto" w:fill="auto"/>
            <w:vAlign w:val="center"/>
          </w:tcPr>
          <w:p w:rsidR="000D7288" w:rsidRPr="000D7288" w:rsidRDefault="000D7288" w:rsidP="000D7288">
            <w:pPr>
              <w:spacing w:after="0" w:line="240" w:lineRule="auto"/>
              <w:rPr>
                <w:rFonts w:eastAsia="Times New Roman" w:cs="Helvetica"/>
                <w:color w:val="000000" w:themeColor="text1"/>
                <w:sz w:val="18"/>
                <w:szCs w:val="18"/>
                <w:lang w:val="es-US"/>
              </w:rPr>
            </w:pPr>
            <w:r w:rsidRPr="000D7288">
              <w:rPr>
                <w:rFonts w:eastAsia="Times New Roman" w:cs="Helvetica"/>
                <w:color w:val="000000" w:themeColor="text1"/>
                <w:sz w:val="18"/>
                <w:szCs w:val="18"/>
                <w:lang w:val="es-US"/>
              </w:rPr>
              <w:t>300CIG033</w:t>
            </w:r>
          </w:p>
        </w:tc>
        <w:tc>
          <w:tcPr>
            <w:tcW w:w="0" w:type="auto"/>
            <w:shd w:val="clear" w:color="auto" w:fill="auto"/>
            <w:vAlign w:val="center"/>
          </w:tcPr>
          <w:p w:rsidR="000D7288" w:rsidRPr="003206F5" w:rsidRDefault="000D7288" w:rsidP="000D7288">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Introducción al Desarrollo de Videojuegos</w:t>
            </w:r>
          </w:p>
        </w:tc>
        <w:tc>
          <w:tcPr>
            <w:tcW w:w="0" w:type="auto"/>
            <w:shd w:val="clear" w:color="auto" w:fill="auto"/>
            <w:vAlign w:val="center"/>
          </w:tcPr>
          <w:p w:rsidR="000D7288" w:rsidRPr="003206F5" w:rsidRDefault="000D7288" w:rsidP="000D7288">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Desarrollo de Videojuegos.</w:t>
            </w:r>
          </w:p>
        </w:tc>
      </w:tr>
      <w:tr w:rsidR="003206F5" w:rsidRPr="0040388C" w:rsidTr="00102D56">
        <w:tc>
          <w:tcPr>
            <w:tcW w:w="586" w:type="pct"/>
            <w:shd w:val="clear" w:color="auto" w:fill="auto"/>
            <w:vAlign w:val="center"/>
          </w:tcPr>
          <w:p w:rsidR="003206F5" w:rsidRPr="000D7288" w:rsidRDefault="004450CB" w:rsidP="003206F5">
            <w:pPr>
              <w:spacing w:after="0" w:line="240" w:lineRule="auto"/>
              <w:rPr>
                <w:rFonts w:eastAsia="Times New Roman" w:cs="Helvetica"/>
                <w:color w:val="000000" w:themeColor="text1"/>
                <w:sz w:val="18"/>
                <w:szCs w:val="18"/>
                <w:lang w:val="es-US"/>
              </w:rPr>
            </w:pPr>
            <w:r w:rsidRPr="004450CB">
              <w:rPr>
                <w:rFonts w:eastAsia="Times New Roman" w:cs="Helvetica"/>
                <w:color w:val="000000" w:themeColor="text1"/>
                <w:sz w:val="18"/>
                <w:szCs w:val="18"/>
                <w:lang w:val="es-US"/>
              </w:rPr>
              <w:t>300CIS004</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Objetos y Programación a Media Escala</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Programación Orientada a Objetos</w:t>
            </w:r>
          </w:p>
        </w:tc>
      </w:tr>
      <w:tr w:rsidR="003206F5" w:rsidRPr="0040388C" w:rsidTr="00102D56">
        <w:tc>
          <w:tcPr>
            <w:tcW w:w="586" w:type="pct"/>
            <w:shd w:val="clear" w:color="auto" w:fill="auto"/>
            <w:vAlign w:val="center"/>
          </w:tcPr>
          <w:p w:rsidR="003206F5" w:rsidRPr="000D7288" w:rsidRDefault="004226AD" w:rsidP="003206F5">
            <w:pPr>
              <w:spacing w:after="0" w:line="240" w:lineRule="auto"/>
              <w:rPr>
                <w:rFonts w:eastAsia="Times New Roman" w:cs="Helvetica"/>
                <w:color w:val="000000" w:themeColor="text1"/>
                <w:sz w:val="18"/>
                <w:szCs w:val="18"/>
                <w:lang w:val="es-US"/>
              </w:rPr>
            </w:pPr>
            <w:r w:rsidRPr="004226AD">
              <w:rPr>
                <w:rFonts w:eastAsia="Times New Roman" w:cs="Helvetica"/>
                <w:color w:val="000000" w:themeColor="text1"/>
                <w:sz w:val="18"/>
                <w:szCs w:val="18"/>
                <w:lang w:val="es-US"/>
              </w:rPr>
              <w:lastRenderedPageBreak/>
              <w:t>300CIG010</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Aspectos Sociales y Profesionales</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Aspectos Sociales, Éticos y Profesionales de la Computación</w:t>
            </w:r>
          </w:p>
        </w:tc>
      </w:tr>
      <w:tr w:rsidR="003206F5" w:rsidRPr="0040388C" w:rsidTr="00102D56">
        <w:tc>
          <w:tcPr>
            <w:tcW w:w="586" w:type="pct"/>
            <w:shd w:val="clear" w:color="auto" w:fill="auto"/>
            <w:vAlign w:val="center"/>
          </w:tcPr>
          <w:p w:rsidR="003206F5" w:rsidRPr="000D7288" w:rsidRDefault="004450CB" w:rsidP="003206F5">
            <w:pPr>
              <w:spacing w:after="0" w:line="240" w:lineRule="auto"/>
              <w:rPr>
                <w:rFonts w:eastAsia="Times New Roman" w:cs="Helvetica"/>
                <w:color w:val="000000" w:themeColor="text1"/>
                <w:sz w:val="18"/>
                <w:szCs w:val="18"/>
                <w:lang w:val="es-US"/>
              </w:rPr>
            </w:pPr>
            <w:r w:rsidRPr="004450CB">
              <w:rPr>
                <w:rFonts w:eastAsia="Times New Roman" w:cs="Helvetica"/>
                <w:color w:val="000000" w:themeColor="text1"/>
                <w:sz w:val="18"/>
                <w:szCs w:val="18"/>
                <w:lang w:val="es-US"/>
              </w:rPr>
              <w:t>300CIG005</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Arquitectura del Computador I</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Lógica Digital y Lenguaje de Máquina</w:t>
            </w:r>
          </w:p>
        </w:tc>
      </w:tr>
      <w:tr w:rsidR="003206F5" w:rsidRPr="0040388C" w:rsidTr="00102D56">
        <w:tc>
          <w:tcPr>
            <w:tcW w:w="586" w:type="pct"/>
            <w:shd w:val="clear" w:color="auto" w:fill="auto"/>
            <w:vAlign w:val="center"/>
          </w:tcPr>
          <w:p w:rsidR="003206F5" w:rsidRPr="000D7288" w:rsidRDefault="004450CB" w:rsidP="003206F5">
            <w:pPr>
              <w:spacing w:after="0" w:line="240" w:lineRule="auto"/>
              <w:rPr>
                <w:rFonts w:eastAsia="Times New Roman" w:cs="Helvetica"/>
                <w:color w:val="000000" w:themeColor="text1"/>
                <w:sz w:val="18"/>
                <w:szCs w:val="18"/>
                <w:lang w:val="es-US"/>
              </w:rPr>
            </w:pPr>
            <w:r w:rsidRPr="004450CB">
              <w:rPr>
                <w:rFonts w:eastAsia="Times New Roman" w:cs="Helvetica"/>
                <w:color w:val="000000" w:themeColor="text1"/>
                <w:sz w:val="18"/>
                <w:szCs w:val="18"/>
                <w:lang w:val="es-US"/>
              </w:rPr>
              <w:t>300CIG006</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Arquitectura del Computador II</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Arquitectura de Computador</w:t>
            </w:r>
          </w:p>
        </w:tc>
      </w:tr>
      <w:tr w:rsidR="003206F5" w:rsidRPr="0040388C" w:rsidTr="00102D56">
        <w:tc>
          <w:tcPr>
            <w:tcW w:w="586" w:type="pct"/>
            <w:shd w:val="clear" w:color="auto" w:fill="auto"/>
            <w:vAlign w:val="center"/>
          </w:tcPr>
          <w:p w:rsidR="003206F5" w:rsidRPr="000D7288" w:rsidRDefault="00521028" w:rsidP="003206F5">
            <w:pPr>
              <w:spacing w:after="0" w:line="240" w:lineRule="auto"/>
              <w:rPr>
                <w:rFonts w:eastAsia="Times New Roman" w:cs="Helvetica"/>
                <w:color w:val="000000" w:themeColor="text1"/>
                <w:sz w:val="18"/>
                <w:szCs w:val="18"/>
                <w:lang w:val="es-US"/>
              </w:rPr>
            </w:pPr>
            <w:r w:rsidRPr="00521028">
              <w:rPr>
                <w:rFonts w:eastAsia="Times New Roman" w:cs="Helvetica"/>
                <w:color w:val="000000" w:themeColor="text1"/>
                <w:sz w:val="18"/>
                <w:szCs w:val="18"/>
                <w:lang w:val="es-US"/>
              </w:rPr>
              <w:t>300CIS006</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Redes de Comunicaciones</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Comunicación de Datos</w:t>
            </w:r>
          </w:p>
        </w:tc>
      </w:tr>
      <w:tr w:rsidR="003206F5" w:rsidRPr="0040388C" w:rsidTr="00102D56">
        <w:tc>
          <w:tcPr>
            <w:tcW w:w="586" w:type="pct"/>
            <w:shd w:val="clear" w:color="auto" w:fill="auto"/>
            <w:vAlign w:val="center"/>
          </w:tcPr>
          <w:p w:rsidR="003206F5" w:rsidRPr="000D7288" w:rsidRDefault="004450CB" w:rsidP="003206F5">
            <w:pPr>
              <w:spacing w:after="0" w:line="240" w:lineRule="auto"/>
              <w:rPr>
                <w:rFonts w:eastAsia="Times New Roman" w:cs="Helvetica"/>
                <w:color w:val="000000" w:themeColor="text1"/>
                <w:sz w:val="18"/>
                <w:szCs w:val="18"/>
                <w:lang w:val="es-US"/>
              </w:rPr>
            </w:pPr>
            <w:r w:rsidRPr="004450CB">
              <w:rPr>
                <w:rFonts w:eastAsia="Times New Roman" w:cs="Helvetica"/>
                <w:color w:val="000000" w:themeColor="text1"/>
                <w:sz w:val="18"/>
                <w:szCs w:val="18"/>
                <w:lang w:val="es-US"/>
              </w:rPr>
              <w:t>300CIG007</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proofErr w:type="spellStart"/>
            <w:r w:rsidRPr="003206F5">
              <w:rPr>
                <w:rFonts w:eastAsia="Times New Roman" w:cs="Helvetica"/>
                <w:color w:val="333333"/>
                <w:sz w:val="18"/>
                <w:szCs w:val="18"/>
                <w:lang w:val="es-US"/>
              </w:rPr>
              <w:t>Computabilidad</w:t>
            </w:r>
            <w:proofErr w:type="spellEnd"/>
            <w:r w:rsidRPr="003206F5">
              <w:rPr>
                <w:rFonts w:eastAsia="Times New Roman" w:cs="Helvetica"/>
                <w:color w:val="333333"/>
                <w:sz w:val="18"/>
                <w:szCs w:val="18"/>
                <w:lang w:val="es-US"/>
              </w:rPr>
              <w:t xml:space="preserve"> y Lenguajes Formales</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 xml:space="preserve">Los temas de este curso se asignaron a </w:t>
            </w:r>
            <w:proofErr w:type="spellStart"/>
            <w:r w:rsidRPr="003206F5">
              <w:rPr>
                <w:rFonts w:eastAsia="Times New Roman" w:cs="Helvetica"/>
                <w:color w:val="333333"/>
                <w:sz w:val="18"/>
                <w:szCs w:val="18"/>
                <w:lang w:val="es-US"/>
              </w:rPr>
              <w:t>Computabilidad</w:t>
            </w:r>
            <w:proofErr w:type="spellEnd"/>
            <w:r w:rsidRPr="003206F5">
              <w:rPr>
                <w:rFonts w:eastAsia="Times New Roman" w:cs="Helvetica"/>
                <w:color w:val="333333"/>
                <w:sz w:val="18"/>
                <w:szCs w:val="18"/>
                <w:lang w:val="es-US"/>
              </w:rPr>
              <w:t xml:space="preserve"> y Complejidad</w:t>
            </w:r>
          </w:p>
        </w:tc>
      </w:tr>
      <w:tr w:rsidR="003206F5" w:rsidRPr="0040388C" w:rsidTr="00102D56">
        <w:tc>
          <w:tcPr>
            <w:tcW w:w="586" w:type="pct"/>
            <w:shd w:val="clear" w:color="auto" w:fill="auto"/>
            <w:vAlign w:val="center"/>
          </w:tcPr>
          <w:p w:rsidR="003206F5" w:rsidRPr="000D7288" w:rsidRDefault="00C3660E" w:rsidP="003206F5">
            <w:pPr>
              <w:spacing w:after="0" w:line="240" w:lineRule="auto"/>
              <w:rPr>
                <w:rFonts w:eastAsia="Times New Roman" w:cs="Helvetica"/>
                <w:color w:val="000000" w:themeColor="text1"/>
                <w:sz w:val="18"/>
                <w:szCs w:val="18"/>
                <w:lang w:val="es-US"/>
              </w:rPr>
            </w:pPr>
            <w:r w:rsidRPr="00C3660E">
              <w:rPr>
                <w:rFonts w:eastAsia="Times New Roman" w:cs="Helvetica"/>
                <w:color w:val="000000" w:themeColor="text1"/>
                <w:sz w:val="18"/>
                <w:szCs w:val="18"/>
                <w:lang w:val="es-US"/>
              </w:rPr>
              <w:t>300CIS002</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Desarrollo Forma de Programas</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Desarrollo Formal de Sistemas</w:t>
            </w:r>
          </w:p>
        </w:tc>
      </w:tr>
      <w:tr w:rsidR="003206F5" w:rsidRPr="0040388C" w:rsidTr="00102D56">
        <w:tc>
          <w:tcPr>
            <w:tcW w:w="586" w:type="pct"/>
            <w:shd w:val="clear" w:color="auto" w:fill="auto"/>
            <w:vAlign w:val="center"/>
          </w:tcPr>
          <w:p w:rsidR="003206F5" w:rsidRPr="000D7288" w:rsidRDefault="00BE7C5C" w:rsidP="003206F5">
            <w:pPr>
              <w:spacing w:after="0" w:line="240" w:lineRule="auto"/>
              <w:rPr>
                <w:rFonts w:eastAsia="Times New Roman" w:cs="Helvetica"/>
                <w:color w:val="000000" w:themeColor="text1"/>
                <w:sz w:val="18"/>
                <w:szCs w:val="18"/>
                <w:lang w:val="es-US"/>
              </w:rPr>
            </w:pPr>
            <w:r w:rsidRPr="00BE7C5C">
              <w:rPr>
                <w:rFonts w:eastAsia="Times New Roman" w:cs="Helvetica"/>
                <w:color w:val="000000" w:themeColor="text1"/>
                <w:sz w:val="18"/>
                <w:szCs w:val="18"/>
                <w:lang w:val="es-US"/>
              </w:rPr>
              <w:t>300CIS009</w:t>
            </w:r>
          </w:p>
        </w:tc>
        <w:tc>
          <w:tcPr>
            <w:tcW w:w="0" w:type="auto"/>
            <w:shd w:val="clear" w:color="auto" w:fill="auto"/>
          </w:tcPr>
          <w:p w:rsidR="003206F5" w:rsidRPr="003206F5" w:rsidRDefault="003206F5" w:rsidP="003206F5">
            <w:pPr>
              <w:spacing w:after="0" w:line="240" w:lineRule="auto"/>
              <w:rPr>
                <w:rFonts w:eastAsia="Times New Roman" w:cs="Helvetica"/>
                <w:color w:val="333333"/>
                <w:sz w:val="18"/>
                <w:szCs w:val="18"/>
                <w:lang w:val="es-US"/>
              </w:rPr>
            </w:pPr>
            <w:r w:rsidRPr="003206F5">
              <w:rPr>
                <w:rFonts w:eastAsia="Times New Roman" w:cs="Helvetica"/>
                <w:color w:val="333333"/>
                <w:sz w:val="18"/>
                <w:szCs w:val="18"/>
                <w:lang w:val="es-US"/>
              </w:rPr>
              <w:t>Inteligencia Artificial</w:t>
            </w:r>
          </w:p>
        </w:tc>
        <w:tc>
          <w:tcPr>
            <w:tcW w:w="0" w:type="auto"/>
            <w:shd w:val="clear" w:color="auto" w:fill="auto"/>
          </w:tcPr>
          <w:p w:rsidR="003206F5" w:rsidRPr="003206F5" w:rsidRDefault="003206F5" w:rsidP="003206F5">
            <w:pPr>
              <w:jc w:val="both"/>
              <w:rPr>
                <w:rFonts w:eastAsia="Times New Roman" w:cs="Helvetica"/>
                <w:color w:val="333333"/>
                <w:sz w:val="18"/>
                <w:szCs w:val="18"/>
                <w:lang w:val="es-US"/>
              </w:rPr>
            </w:pPr>
            <w:r w:rsidRPr="003206F5">
              <w:rPr>
                <w:rFonts w:eastAsia="Times New Roman" w:cs="Helvetica"/>
                <w:color w:val="333333"/>
                <w:sz w:val="18"/>
                <w:szCs w:val="18"/>
                <w:lang w:val="es-US"/>
              </w:rPr>
              <w:t>Los temas de este curso se asignaron a Sistemas Inteligentes</w:t>
            </w:r>
          </w:p>
        </w:tc>
      </w:tr>
      <w:tr w:rsidR="006F3B3A" w:rsidRPr="0040388C" w:rsidTr="00102D56">
        <w:tc>
          <w:tcPr>
            <w:tcW w:w="586" w:type="pct"/>
            <w:shd w:val="clear" w:color="auto" w:fill="auto"/>
            <w:vAlign w:val="center"/>
          </w:tcPr>
          <w:p w:rsidR="006F3B3A" w:rsidRPr="00BE7C5C" w:rsidRDefault="006F3B3A" w:rsidP="003206F5">
            <w:pPr>
              <w:spacing w:after="0" w:line="240" w:lineRule="auto"/>
              <w:rPr>
                <w:rFonts w:eastAsia="Times New Roman" w:cs="Helvetica"/>
                <w:color w:val="000000" w:themeColor="text1"/>
                <w:sz w:val="18"/>
                <w:szCs w:val="18"/>
                <w:lang w:val="es-US"/>
              </w:rPr>
            </w:pPr>
            <w:r w:rsidRPr="006F3B3A">
              <w:rPr>
                <w:rFonts w:eastAsia="Times New Roman" w:cs="Helvetica"/>
                <w:color w:val="000000" w:themeColor="text1"/>
                <w:sz w:val="18"/>
                <w:szCs w:val="18"/>
                <w:lang w:val="es-US"/>
              </w:rPr>
              <w:t>300CIG030</w:t>
            </w:r>
          </w:p>
        </w:tc>
        <w:tc>
          <w:tcPr>
            <w:tcW w:w="0" w:type="auto"/>
            <w:shd w:val="clear" w:color="auto" w:fill="auto"/>
          </w:tcPr>
          <w:p w:rsidR="006F3B3A" w:rsidRPr="003206F5" w:rsidRDefault="006F3B3A" w:rsidP="003206F5">
            <w:pPr>
              <w:spacing w:after="0" w:line="240" w:lineRule="auto"/>
              <w:rPr>
                <w:rFonts w:eastAsia="Times New Roman" w:cs="Helvetica"/>
                <w:color w:val="333333"/>
                <w:sz w:val="18"/>
                <w:szCs w:val="18"/>
                <w:lang w:val="es-US"/>
              </w:rPr>
            </w:pPr>
            <w:r>
              <w:rPr>
                <w:rFonts w:eastAsia="Times New Roman" w:cs="Helvetica"/>
                <w:color w:val="333333"/>
                <w:sz w:val="18"/>
                <w:szCs w:val="18"/>
                <w:lang w:val="es-US"/>
              </w:rPr>
              <w:t>Seguridad Informática</w:t>
            </w:r>
          </w:p>
        </w:tc>
        <w:tc>
          <w:tcPr>
            <w:tcW w:w="0" w:type="auto"/>
            <w:shd w:val="clear" w:color="auto" w:fill="auto"/>
          </w:tcPr>
          <w:p w:rsidR="006F3B3A" w:rsidRPr="003206F5" w:rsidRDefault="006F3B3A" w:rsidP="003206F5">
            <w:pPr>
              <w:jc w:val="both"/>
              <w:rPr>
                <w:rFonts w:eastAsia="Times New Roman" w:cs="Helvetica"/>
                <w:color w:val="333333"/>
                <w:sz w:val="18"/>
                <w:szCs w:val="18"/>
                <w:lang w:val="es-US"/>
              </w:rPr>
            </w:pPr>
            <w:r>
              <w:rPr>
                <w:rFonts w:eastAsia="Times New Roman" w:cs="Helvetica"/>
                <w:color w:val="333333"/>
                <w:sz w:val="18"/>
                <w:szCs w:val="18"/>
                <w:lang w:val="es-US"/>
              </w:rPr>
              <w:t>Los temas de este curso de asignaron a Introducción a la Seguridad Informática</w:t>
            </w:r>
          </w:p>
        </w:tc>
      </w:tr>
    </w:tbl>
    <w:p w:rsidR="00026525" w:rsidRPr="00D0584F" w:rsidRDefault="00026525" w:rsidP="00D0584F">
      <w:pPr>
        <w:pStyle w:val="Prrafodelista"/>
        <w:numPr>
          <w:ilvl w:val="2"/>
          <w:numId w:val="1"/>
        </w:numPr>
        <w:rPr>
          <w:b/>
          <w:lang w:val="es-US"/>
        </w:rPr>
      </w:pPr>
      <w:r w:rsidRPr="00D0584F">
        <w:rPr>
          <w:lang w:val="es-US"/>
        </w:rPr>
        <w:br w:type="page"/>
      </w:r>
      <w:r w:rsidRPr="00D0584F">
        <w:rPr>
          <w:b/>
          <w:lang w:val="es-US"/>
        </w:rPr>
        <w:lastRenderedPageBreak/>
        <w:t>Cursos nuevos</w:t>
      </w:r>
      <w:r w:rsidR="00E229FA" w:rsidRPr="00D0584F">
        <w:rPr>
          <w:b/>
          <w:lang w:val="es-US"/>
        </w:rPr>
        <w:t xml:space="preserve"> o </w:t>
      </w:r>
      <w:r w:rsidR="008E1AFA" w:rsidRPr="00D0584F">
        <w:rPr>
          <w:b/>
          <w:lang w:val="es-US"/>
        </w:rPr>
        <w:t>modificados</w:t>
      </w:r>
    </w:p>
    <w:p w:rsidR="00026525" w:rsidRDefault="00A02968" w:rsidP="00173CD0">
      <w:pPr>
        <w:jc w:val="both"/>
        <w:rPr>
          <w:lang w:val="es-US"/>
        </w:rPr>
      </w:pPr>
      <w:r>
        <w:rPr>
          <w:lang w:val="es-US"/>
        </w:rPr>
        <w:t>La tabla 9</w:t>
      </w:r>
      <w:r w:rsidR="00026525">
        <w:rPr>
          <w:lang w:val="es-US"/>
        </w:rPr>
        <w:t xml:space="preserve"> muestra los cursos nuevos para el plan 2017-1</w:t>
      </w:r>
      <w:r w:rsidR="00B54B6F">
        <w:rPr>
          <w:lang w:val="es-US"/>
        </w:rPr>
        <w:t xml:space="preserve">. Aquí, los </w:t>
      </w:r>
      <w:r w:rsidR="00CA657C">
        <w:rPr>
          <w:lang w:val="es-US"/>
        </w:rPr>
        <w:t xml:space="preserve">ocho </w:t>
      </w:r>
      <w:r w:rsidR="00B54B6F">
        <w:rPr>
          <w:lang w:val="es-US"/>
        </w:rPr>
        <w:t>cursos con un alto porcentaje de nuevo contenido que no se ofrecía en el plan 2011-1, aparecen resaltados</w:t>
      </w:r>
      <w:r w:rsidR="00026525">
        <w:rPr>
          <w:lang w:val="es-US"/>
        </w:rPr>
        <w:t>.</w:t>
      </w:r>
      <w:r>
        <w:rPr>
          <w:lang w:val="es-US"/>
        </w:rPr>
        <w:t xml:space="preserve"> La tabla 10</w:t>
      </w:r>
      <w:r w:rsidR="00186F44">
        <w:rPr>
          <w:lang w:val="es-US"/>
        </w:rPr>
        <w:t xml:space="preserve"> </w:t>
      </w:r>
      <w:r w:rsidR="00102D56">
        <w:rPr>
          <w:lang w:val="es-US"/>
        </w:rPr>
        <w:t>identifica los</w:t>
      </w:r>
      <w:r w:rsidR="00186F44">
        <w:rPr>
          <w:lang w:val="es-US"/>
        </w:rPr>
        <w:t xml:space="preserve"> cursos electivos en el área de Ciencias Básicas </w:t>
      </w:r>
      <w:r w:rsidR="00E62BBC">
        <w:rPr>
          <w:lang w:val="es-US"/>
        </w:rPr>
        <w:t>(se deben tomar al menos 2 de ellos</w:t>
      </w:r>
      <w:r w:rsidR="0046358C">
        <w:rPr>
          <w:lang w:val="es-US"/>
        </w:rPr>
        <w:t>, uno en física y uno en cálculo</w:t>
      </w:r>
      <w:r w:rsidR="00E62BBC">
        <w:rPr>
          <w:lang w:val="es-US"/>
        </w:rPr>
        <w:t>)</w:t>
      </w:r>
      <w:r w:rsidR="00186F44">
        <w:rPr>
          <w:lang w:val="es-US"/>
        </w:rPr>
        <w:t xml:space="preserve">. </w:t>
      </w:r>
      <w:r w:rsidR="00173CD0">
        <w:rPr>
          <w:lang w:val="es-US"/>
        </w:rPr>
        <w:t>La t</w:t>
      </w:r>
      <w:r>
        <w:rPr>
          <w:lang w:val="es-US"/>
        </w:rPr>
        <w:t>abla 11</w:t>
      </w:r>
      <w:r w:rsidR="00991BA2">
        <w:rPr>
          <w:lang w:val="es-US"/>
        </w:rPr>
        <w:t xml:space="preserve"> presenta los cursos que tienen cambios para el plan 2017-1.</w:t>
      </w:r>
      <w:r w:rsidR="00173CD0">
        <w:rPr>
          <w:lang w:val="es-US"/>
        </w:rPr>
        <w:t xml:space="preserve"> Finalmente</w:t>
      </w:r>
      <w:r w:rsidR="00ED2C43">
        <w:rPr>
          <w:lang w:val="es-US"/>
        </w:rPr>
        <w:t>,</w:t>
      </w:r>
      <w:r w:rsidR="00173CD0">
        <w:rPr>
          <w:lang w:val="es-US"/>
        </w:rPr>
        <w:t xml:space="preserve"> la t</w:t>
      </w:r>
      <w:r w:rsidR="006C7F50">
        <w:rPr>
          <w:lang w:val="es-US"/>
        </w:rPr>
        <w:t>abla 1</w:t>
      </w:r>
      <w:r>
        <w:rPr>
          <w:lang w:val="es-US"/>
        </w:rPr>
        <w:t>2</w:t>
      </w:r>
      <w:r w:rsidR="00173CD0">
        <w:rPr>
          <w:lang w:val="es-US"/>
        </w:rPr>
        <w:t xml:space="preserve"> muestra los cursos a los que se les hizo </w:t>
      </w:r>
      <w:r w:rsidR="00ED2C43">
        <w:rPr>
          <w:lang w:val="es-US"/>
        </w:rPr>
        <w:t xml:space="preserve">a lo sumo </w:t>
      </w:r>
      <w:r w:rsidR="00173CD0">
        <w:rPr>
          <w:lang w:val="es-US"/>
        </w:rPr>
        <w:t xml:space="preserve">una actualización. </w:t>
      </w:r>
    </w:p>
    <w:p w:rsidR="00026525" w:rsidRDefault="00A02968" w:rsidP="00026525">
      <w:pPr>
        <w:jc w:val="center"/>
        <w:rPr>
          <w:lang w:val="es-US"/>
        </w:rPr>
      </w:pPr>
      <w:r>
        <w:rPr>
          <w:lang w:val="es-US"/>
        </w:rPr>
        <w:t>Tabla 9</w:t>
      </w:r>
      <w:r w:rsidR="00026525">
        <w:rPr>
          <w:lang w:val="es-US"/>
        </w:rPr>
        <w:t>. Cursos nuevos del plan 2017-1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30"/>
        <w:gridCol w:w="2280"/>
        <w:gridCol w:w="2280"/>
      </w:tblGrid>
      <w:tr w:rsidR="00912154" w:rsidRPr="009C736C" w:rsidTr="00912154">
        <w:trPr>
          <w:jc w:val="center"/>
        </w:trPr>
        <w:tc>
          <w:tcPr>
            <w:tcW w:w="2572" w:type="pct"/>
            <w:shd w:val="clear" w:color="auto" w:fill="EEEEEE"/>
            <w:vAlign w:val="center"/>
            <w:hideMark/>
          </w:tcPr>
          <w:p w:rsidR="00912154" w:rsidRPr="00026525" w:rsidRDefault="00912154" w:rsidP="009C736C">
            <w:pPr>
              <w:spacing w:after="0" w:line="240" w:lineRule="auto"/>
              <w:rPr>
                <w:rFonts w:eastAsia="Times New Roman" w:cs="Helvetica"/>
                <w:b/>
                <w:bCs/>
                <w:color w:val="000000" w:themeColor="text1"/>
                <w:sz w:val="20"/>
                <w:szCs w:val="20"/>
                <w:lang w:val="es-US"/>
              </w:rPr>
            </w:pPr>
            <w:r w:rsidRPr="009C736C">
              <w:rPr>
                <w:rFonts w:eastAsia="Times New Roman" w:cs="Helvetica"/>
                <w:b/>
                <w:bCs/>
                <w:color w:val="000000" w:themeColor="text1"/>
                <w:sz w:val="20"/>
                <w:szCs w:val="20"/>
                <w:lang w:val="es-US"/>
              </w:rPr>
              <w:t>Curso</w:t>
            </w:r>
          </w:p>
        </w:tc>
        <w:tc>
          <w:tcPr>
            <w:tcW w:w="1214" w:type="pct"/>
            <w:shd w:val="clear" w:color="auto" w:fill="EEEEEE"/>
          </w:tcPr>
          <w:p w:rsidR="00912154" w:rsidRPr="009C736C" w:rsidRDefault="00912154" w:rsidP="009C736C">
            <w:pPr>
              <w:spacing w:after="0" w:line="240" w:lineRule="auto"/>
              <w:rPr>
                <w:rFonts w:eastAsia="Times New Roman" w:cs="Helvetica"/>
                <w:b/>
                <w:bCs/>
                <w:color w:val="000000" w:themeColor="text1"/>
                <w:sz w:val="20"/>
                <w:szCs w:val="20"/>
                <w:lang w:val="es-US"/>
              </w:rPr>
            </w:pPr>
            <w:r>
              <w:rPr>
                <w:rFonts w:eastAsia="Times New Roman" w:cs="Helvetica"/>
                <w:b/>
                <w:bCs/>
                <w:color w:val="000000" w:themeColor="text1"/>
                <w:sz w:val="20"/>
                <w:szCs w:val="20"/>
                <w:lang w:val="es-US"/>
              </w:rPr>
              <w:t>Créditos</w:t>
            </w:r>
          </w:p>
        </w:tc>
        <w:tc>
          <w:tcPr>
            <w:tcW w:w="1214" w:type="pct"/>
            <w:shd w:val="clear" w:color="auto" w:fill="EEEEEE"/>
          </w:tcPr>
          <w:p w:rsidR="00912154" w:rsidRDefault="00912154" w:rsidP="009C736C">
            <w:pPr>
              <w:spacing w:after="0" w:line="240" w:lineRule="auto"/>
              <w:rPr>
                <w:rFonts w:eastAsia="Times New Roman" w:cs="Helvetica"/>
                <w:b/>
                <w:bCs/>
                <w:color w:val="000000" w:themeColor="text1"/>
                <w:sz w:val="20"/>
                <w:szCs w:val="20"/>
                <w:lang w:val="es-US"/>
              </w:rPr>
            </w:pPr>
            <w:r>
              <w:rPr>
                <w:rFonts w:eastAsia="Times New Roman" w:cs="Helvetica"/>
                <w:b/>
                <w:bCs/>
                <w:color w:val="000000" w:themeColor="text1"/>
                <w:sz w:val="20"/>
                <w:szCs w:val="20"/>
                <w:lang w:val="es-US"/>
              </w:rPr>
              <w:t>Tipo</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Herramientas Computacionales</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1</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Núcleo (NFF)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Estructura de Datos</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F73FD4">
              <w:rPr>
                <w:rFonts w:eastAsia="Times New Roman" w:cs="Helvetica"/>
                <w:color w:val="000000" w:themeColor="text1"/>
                <w:sz w:val="20"/>
                <w:szCs w:val="20"/>
                <w:highlight w:val="yellow"/>
                <w:lang w:val="es-US"/>
              </w:rPr>
              <w:t>Árboles y Grafos</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9D5F6D" w:rsidRDefault="00912154" w:rsidP="00026525">
            <w:pPr>
              <w:spacing w:after="0" w:line="240" w:lineRule="auto"/>
              <w:rPr>
                <w:rFonts w:eastAsia="Times New Roman" w:cs="Helvetica"/>
                <w:color w:val="000000" w:themeColor="text1"/>
                <w:sz w:val="20"/>
                <w:szCs w:val="20"/>
                <w:vertAlign w:val="superscript"/>
                <w:lang w:val="es-US"/>
              </w:rPr>
            </w:pPr>
            <w:r w:rsidRPr="009D5F6D">
              <w:rPr>
                <w:rFonts w:eastAsia="Times New Roman" w:cs="Helvetica"/>
                <w:color w:val="000000" w:themeColor="text1"/>
                <w:sz w:val="20"/>
                <w:szCs w:val="20"/>
                <w:highlight w:val="yellow"/>
                <w:lang w:val="es-US"/>
              </w:rPr>
              <w:t>Diseño de Interfaces Humano-Computador</w:t>
            </w:r>
            <w:r w:rsidR="009D5F6D">
              <w:rPr>
                <w:rFonts w:eastAsia="Times New Roman" w:cs="Helvetica"/>
                <w:color w:val="000000" w:themeColor="text1"/>
                <w:sz w:val="20"/>
                <w:szCs w:val="20"/>
                <w:vertAlign w:val="superscript"/>
                <w:lang w:val="es-US"/>
              </w:rPr>
              <w:t>7</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Técnicas y Practicas de Programación</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D11724">
              <w:rPr>
                <w:rFonts w:eastAsia="Times New Roman" w:cs="Helvetica"/>
                <w:color w:val="000000" w:themeColor="text1"/>
                <w:sz w:val="20"/>
                <w:szCs w:val="20"/>
                <w:highlight w:val="yellow"/>
                <w:lang w:val="es-US"/>
              </w:rPr>
              <w:t>Programación Funcional</w:t>
            </w:r>
            <w:r w:rsidR="00D11724">
              <w:rPr>
                <w:rStyle w:val="Refdenotaalpie"/>
                <w:rFonts w:eastAsia="Times New Roman" w:cs="Helvetica"/>
                <w:color w:val="000000" w:themeColor="text1"/>
                <w:sz w:val="20"/>
                <w:szCs w:val="20"/>
                <w:highlight w:val="yellow"/>
                <w:lang w:val="es-US"/>
              </w:rPr>
              <w:footnoteReference w:id="7"/>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Procesos y Diseño de Software</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Construcción de Software y Pruebas</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7934A4">
              <w:rPr>
                <w:rFonts w:eastAsia="Times New Roman" w:cs="Helvetica"/>
                <w:color w:val="000000" w:themeColor="text1"/>
                <w:sz w:val="20"/>
                <w:szCs w:val="20"/>
                <w:highlight w:val="yellow"/>
                <w:lang w:val="es-US"/>
              </w:rPr>
              <w:t>Tecnologías Emergentes</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912154" w:rsidRPr="009C736C" w:rsidRDefault="00042AEC"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9D5F6D" w:rsidRDefault="00912154" w:rsidP="00026525">
            <w:pPr>
              <w:spacing w:after="0" w:line="240" w:lineRule="auto"/>
              <w:rPr>
                <w:rFonts w:eastAsia="Times New Roman" w:cs="Helvetica"/>
                <w:color w:val="000000" w:themeColor="text1"/>
                <w:sz w:val="20"/>
                <w:szCs w:val="20"/>
                <w:vertAlign w:val="superscript"/>
                <w:lang w:val="es-US"/>
              </w:rPr>
            </w:pPr>
            <w:r w:rsidRPr="009D5F6D">
              <w:rPr>
                <w:rFonts w:eastAsia="Times New Roman" w:cs="Helvetica"/>
                <w:color w:val="000000" w:themeColor="text1"/>
                <w:sz w:val="20"/>
                <w:szCs w:val="20"/>
                <w:highlight w:val="yellow"/>
                <w:lang w:val="es-US"/>
              </w:rPr>
              <w:t>Computación Científica</w:t>
            </w:r>
            <w:r w:rsidR="009D5F6D">
              <w:rPr>
                <w:rFonts w:eastAsia="Times New Roman" w:cs="Helvetica"/>
                <w:color w:val="000000" w:themeColor="text1"/>
                <w:sz w:val="20"/>
                <w:szCs w:val="20"/>
                <w:vertAlign w:val="superscript"/>
                <w:lang w:val="es-US"/>
              </w:rPr>
              <w:t>7</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F73FD4">
              <w:rPr>
                <w:rFonts w:eastAsia="Times New Roman" w:cs="Helvetica"/>
                <w:color w:val="000000" w:themeColor="text1"/>
                <w:sz w:val="20"/>
                <w:szCs w:val="20"/>
                <w:highlight w:val="yellow"/>
                <w:lang w:val="es-US"/>
              </w:rPr>
              <w:t>Programación Paralela</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912154" w:rsidP="009C736C">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Seminario de Investigación</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1</w:t>
            </w:r>
          </w:p>
        </w:tc>
        <w:tc>
          <w:tcPr>
            <w:tcW w:w="1214" w:type="pct"/>
          </w:tcPr>
          <w:p w:rsidR="00912154" w:rsidRPr="009C736C" w:rsidRDefault="005334F6"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Énfasis</w:t>
            </w:r>
            <w:r w:rsidR="00006F6B">
              <w:rPr>
                <w:rFonts w:eastAsia="Times New Roman" w:cs="Helvetica"/>
                <w:color w:val="000000" w:themeColor="text1"/>
                <w:sz w:val="20"/>
                <w:szCs w:val="20"/>
                <w:lang w:val="es-US"/>
              </w:rPr>
              <w:t xml:space="preserve"> - ambos</w:t>
            </w:r>
            <w:r>
              <w:rPr>
                <w:rFonts w:eastAsia="Times New Roman" w:cs="Helvetica"/>
                <w:color w:val="000000" w:themeColor="text1"/>
                <w:sz w:val="20"/>
                <w:szCs w:val="20"/>
                <w:lang w:val="es-US"/>
              </w:rPr>
              <w:t xml:space="preserve"> (E)</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Preparación de Proyectos</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E</w:t>
            </w:r>
          </w:p>
        </w:tc>
      </w:tr>
      <w:tr w:rsidR="00912154" w:rsidRPr="009C736C" w:rsidTr="00912154">
        <w:trPr>
          <w:jc w:val="center"/>
        </w:trPr>
        <w:tc>
          <w:tcPr>
            <w:tcW w:w="2572" w:type="pct"/>
            <w:shd w:val="clear" w:color="auto" w:fill="auto"/>
            <w:vAlign w:val="center"/>
            <w:hideMark/>
          </w:tcPr>
          <w:p w:rsidR="00912154" w:rsidRPr="00026525" w:rsidRDefault="00912154" w:rsidP="00026525">
            <w:pPr>
              <w:spacing w:after="0" w:line="240" w:lineRule="auto"/>
              <w:rPr>
                <w:rFonts w:eastAsia="Times New Roman" w:cs="Helvetica"/>
                <w:color w:val="000000" w:themeColor="text1"/>
                <w:sz w:val="20"/>
                <w:szCs w:val="20"/>
                <w:lang w:val="es-US"/>
              </w:rPr>
            </w:pPr>
            <w:r w:rsidRPr="009C736C">
              <w:rPr>
                <w:rFonts w:eastAsia="Times New Roman" w:cs="Helvetica"/>
                <w:color w:val="000000" w:themeColor="text1"/>
                <w:sz w:val="20"/>
                <w:szCs w:val="20"/>
                <w:lang w:val="es-US"/>
              </w:rPr>
              <w:t>Gestión de Proyectos de Tecnología</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9C736C" w:rsidTr="00912154">
        <w:trPr>
          <w:jc w:val="center"/>
        </w:trPr>
        <w:tc>
          <w:tcPr>
            <w:tcW w:w="2572" w:type="pct"/>
            <w:shd w:val="clear" w:color="auto" w:fill="auto"/>
            <w:vAlign w:val="center"/>
            <w:hideMark/>
          </w:tcPr>
          <w:p w:rsidR="00912154" w:rsidRPr="00026525" w:rsidRDefault="00E86D29" w:rsidP="00E86D29">
            <w:pPr>
              <w:spacing w:after="0" w:line="240" w:lineRule="auto"/>
              <w:rPr>
                <w:rFonts w:eastAsia="Times New Roman" w:cs="Helvetica"/>
                <w:color w:val="000000" w:themeColor="text1"/>
                <w:sz w:val="20"/>
                <w:szCs w:val="20"/>
                <w:lang w:val="es-US"/>
              </w:rPr>
            </w:pPr>
            <w:r w:rsidRPr="00C238C9">
              <w:rPr>
                <w:rFonts w:eastAsia="Times New Roman" w:cs="Helvetica"/>
                <w:color w:val="000000" w:themeColor="text1"/>
                <w:sz w:val="20"/>
                <w:szCs w:val="20"/>
                <w:highlight w:val="yellow"/>
                <w:lang w:val="es-US"/>
              </w:rPr>
              <w:t xml:space="preserve">Proyecto </w:t>
            </w:r>
            <w:r w:rsidR="00912154" w:rsidRPr="00C238C9">
              <w:rPr>
                <w:rFonts w:eastAsia="Times New Roman" w:cs="Helvetica"/>
                <w:color w:val="000000" w:themeColor="text1"/>
                <w:sz w:val="20"/>
                <w:szCs w:val="20"/>
                <w:highlight w:val="yellow"/>
                <w:lang w:val="es-US"/>
              </w:rPr>
              <w:t>Social</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912154" w:rsidRPr="009C736C"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912154" w:rsidRPr="0040388C" w:rsidTr="00912154">
        <w:trPr>
          <w:jc w:val="center"/>
        </w:trPr>
        <w:tc>
          <w:tcPr>
            <w:tcW w:w="2572" w:type="pct"/>
            <w:shd w:val="clear" w:color="auto" w:fill="auto"/>
            <w:vAlign w:val="center"/>
          </w:tcPr>
          <w:p w:rsidR="00912154" w:rsidRPr="00A73066" w:rsidRDefault="00912154" w:rsidP="00026525">
            <w:pPr>
              <w:spacing w:after="0" w:line="240" w:lineRule="auto"/>
              <w:rPr>
                <w:rFonts w:eastAsia="Times New Roman" w:cs="Helvetica"/>
                <w:color w:val="000000" w:themeColor="text1"/>
                <w:sz w:val="20"/>
                <w:szCs w:val="20"/>
                <w:highlight w:val="yellow"/>
                <w:lang w:val="es-US"/>
              </w:rPr>
            </w:pPr>
            <w:r w:rsidRPr="00A73066">
              <w:rPr>
                <w:rFonts w:eastAsia="Times New Roman" w:cs="Helvetica"/>
                <w:color w:val="000000" w:themeColor="text1"/>
                <w:sz w:val="20"/>
                <w:szCs w:val="20"/>
                <w:highlight w:val="yellow"/>
                <w:lang w:val="es-US"/>
              </w:rPr>
              <w:t>Internet de las Cosas y Computación en la Nube</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Énfasis Ingeniería de Datos (EID)</w:t>
            </w:r>
          </w:p>
        </w:tc>
      </w:tr>
      <w:tr w:rsidR="00912154" w:rsidRPr="009C736C" w:rsidTr="00912154">
        <w:trPr>
          <w:jc w:val="center"/>
        </w:trPr>
        <w:tc>
          <w:tcPr>
            <w:tcW w:w="2572" w:type="pct"/>
            <w:shd w:val="clear" w:color="auto" w:fill="auto"/>
            <w:vAlign w:val="center"/>
          </w:tcPr>
          <w:p w:rsidR="00912154" w:rsidRPr="00A73066" w:rsidRDefault="00912154" w:rsidP="00026525">
            <w:pPr>
              <w:spacing w:after="0" w:line="240" w:lineRule="auto"/>
              <w:rPr>
                <w:rFonts w:eastAsia="Times New Roman" w:cs="Helvetica"/>
                <w:color w:val="000000" w:themeColor="text1"/>
                <w:sz w:val="20"/>
                <w:szCs w:val="20"/>
                <w:highlight w:val="yellow"/>
                <w:lang w:val="es-US"/>
              </w:rPr>
            </w:pPr>
            <w:r w:rsidRPr="00A73066">
              <w:rPr>
                <w:rFonts w:eastAsia="Times New Roman" w:cs="Helvetica"/>
                <w:color w:val="000000" w:themeColor="text1"/>
                <w:sz w:val="20"/>
                <w:szCs w:val="20"/>
                <w:highlight w:val="yellow"/>
                <w:lang w:val="es-US"/>
              </w:rPr>
              <w:t>Procesamiento de Grandes Volúmenes de Datos</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EID</w:t>
            </w:r>
          </w:p>
        </w:tc>
      </w:tr>
      <w:tr w:rsidR="00912154" w:rsidRPr="009C736C" w:rsidTr="00912154">
        <w:trPr>
          <w:jc w:val="center"/>
        </w:trPr>
        <w:tc>
          <w:tcPr>
            <w:tcW w:w="2572" w:type="pct"/>
            <w:shd w:val="clear" w:color="auto" w:fill="auto"/>
            <w:vAlign w:val="center"/>
          </w:tcPr>
          <w:p w:rsidR="00912154" w:rsidRPr="00A73066" w:rsidRDefault="00912154" w:rsidP="00026525">
            <w:pPr>
              <w:spacing w:after="0" w:line="240" w:lineRule="auto"/>
              <w:rPr>
                <w:rFonts w:eastAsia="Times New Roman" w:cs="Helvetica"/>
                <w:color w:val="000000" w:themeColor="text1"/>
                <w:sz w:val="20"/>
                <w:szCs w:val="20"/>
                <w:highlight w:val="yellow"/>
                <w:lang w:val="es-US"/>
              </w:rPr>
            </w:pPr>
            <w:r w:rsidRPr="00A73066">
              <w:rPr>
                <w:rFonts w:eastAsia="Times New Roman" w:cs="Helvetica"/>
                <w:color w:val="000000" w:themeColor="text1"/>
                <w:sz w:val="20"/>
                <w:szCs w:val="20"/>
                <w:highlight w:val="yellow"/>
                <w:lang w:val="es-US"/>
              </w:rPr>
              <w:t>Aprendizaje Automático y Análisis de Datos</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912154" w:rsidRPr="008318BE" w:rsidRDefault="006D71EB"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EID</w:t>
            </w:r>
          </w:p>
        </w:tc>
      </w:tr>
      <w:tr w:rsidR="00025CA1" w:rsidRPr="0040388C" w:rsidTr="00912154">
        <w:trPr>
          <w:jc w:val="center"/>
        </w:trPr>
        <w:tc>
          <w:tcPr>
            <w:tcW w:w="2572" w:type="pct"/>
            <w:shd w:val="clear" w:color="auto" w:fill="auto"/>
            <w:vAlign w:val="center"/>
          </w:tcPr>
          <w:p w:rsidR="00025CA1" w:rsidRPr="008318BE" w:rsidRDefault="00025CA1" w:rsidP="00026525">
            <w:pPr>
              <w:spacing w:after="0" w:line="240" w:lineRule="auto"/>
              <w:rPr>
                <w:rFonts w:eastAsia="Times New Roman" w:cs="Helvetica"/>
                <w:color w:val="000000" w:themeColor="text1"/>
                <w:sz w:val="20"/>
                <w:szCs w:val="20"/>
                <w:lang w:val="es-US"/>
              </w:rPr>
            </w:pPr>
            <w:r>
              <w:rPr>
                <w:rFonts w:eastAsia="Times New Roman" w:cs="Helvetica"/>
                <w:color w:val="000000" w:themeColor="text1"/>
                <w:sz w:val="20"/>
                <w:szCs w:val="20"/>
                <w:lang w:val="es-US"/>
              </w:rPr>
              <w:t>Sistemas de Interacción</w:t>
            </w:r>
          </w:p>
        </w:tc>
        <w:tc>
          <w:tcPr>
            <w:tcW w:w="1214" w:type="pct"/>
          </w:tcPr>
          <w:p w:rsidR="00025CA1" w:rsidRDefault="00025CA1" w:rsidP="00042AEC">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025CA1" w:rsidRDefault="00025CA1" w:rsidP="003A5E9F">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 xml:space="preserve">Énfasis de </w:t>
            </w:r>
            <w:r w:rsidR="003A5E9F">
              <w:rPr>
                <w:rFonts w:eastAsia="Times New Roman" w:cs="Helvetica"/>
                <w:color w:val="000000" w:themeColor="text1"/>
                <w:sz w:val="20"/>
                <w:szCs w:val="20"/>
                <w:lang w:val="es-US"/>
              </w:rPr>
              <w:t>Videojuegos y Sistemas Interactivos (EV</w:t>
            </w:r>
            <w:r>
              <w:rPr>
                <w:rFonts w:eastAsia="Times New Roman" w:cs="Helvetica"/>
                <w:color w:val="000000" w:themeColor="text1"/>
                <w:sz w:val="20"/>
                <w:szCs w:val="20"/>
                <w:lang w:val="es-US"/>
              </w:rPr>
              <w:t>)</w:t>
            </w:r>
          </w:p>
        </w:tc>
      </w:tr>
      <w:tr w:rsidR="002739B1" w:rsidRPr="0040388C" w:rsidTr="00912154">
        <w:trPr>
          <w:jc w:val="center"/>
        </w:trPr>
        <w:tc>
          <w:tcPr>
            <w:tcW w:w="2572" w:type="pct"/>
            <w:shd w:val="clear" w:color="auto" w:fill="auto"/>
            <w:vAlign w:val="center"/>
          </w:tcPr>
          <w:p w:rsidR="002739B1" w:rsidRDefault="002739B1" w:rsidP="002739B1">
            <w:pPr>
              <w:spacing w:after="0" w:line="240" w:lineRule="auto"/>
              <w:rPr>
                <w:rFonts w:eastAsia="Times New Roman" w:cs="Helvetica"/>
                <w:color w:val="000000" w:themeColor="text1"/>
                <w:sz w:val="20"/>
                <w:szCs w:val="20"/>
                <w:lang w:val="es-US"/>
              </w:rPr>
            </w:pPr>
            <w:r>
              <w:rPr>
                <w:rFonts w:eastAsia="Times New Roman" w:cs="Helvetica"/>
                <w:color w:val="000000" w:themeColor="text1"/>
                <w:sz w:val="20"/>
                <w:szCs w:val="20"/>
                <w:lang w:val="es-US"/>
              </w:rPr>
              <w:t>Desarrollo de Videojuegos</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Énfasis de Videojuegos y Sistemas Interactivos (EV)</w:t>
            </w:r>
          </w:p>
        </w:tc>
      </w:tr>
      <w:tr w:rsidR="002739B1" w:rsidRPr="00BE7241" w:rsidTr="00912154">
        <w:trPr>
          <w:jc w:val="center"/>
        </w:trPr>
        <w:tc>
          <w:tcPr>
            <w:tcW w:w="2572" w:type="pct"/>
            <w:shd w:val="clear" w:color="auto" w:fill="auto"/>
            <w:vAlign w:val="center"/>
          </w:tcPr>
          <w:p w:rsidR="002739B1" w:rsidRDefault="002739B1" w:rsidP="002739B1">
            <w:pPr>
              <w:spacing w:after="0" w:line="240" w:lineRule="auto"/>
              <w:rPr>
                <w:rFonts w:eastAsia="Times New Roman" w:cs="Helvetica"/>
                <w:color w:val="000000" w:themeColor="text1"/>
                <w:sz w:val="20"/>
                <w:szCs w:val="20"/>
                <w:lang w:val="es-US"/>
              </w:rPr>
            </w:pPr>
            <w:r w:rsidRPr="00BA4CCB">
              <w:rPr>
                <w:rFonts w:eastAsia="Times New Roman" w:cs="Helvetica"/>
                <w:color w:val="000000" w:themeColor="text1"/>
                <w:sz w:val="20"/>
                <w:szCs w:val="20"/>
                <w:lang w:val="es-US"/>
              </w:rPr>
              <w:t>Programación Orientada a Objetos</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BA4CCB" w:rsidRDefault="002739B1" w:rsidP="002739B1">
            <w:pPr>
              <w:spacing w:after="0" w:line="240" w:lineRule="auto"/>
              <w:rPr>
                <w:rFonts w:eastAsia="Times New Roman" w:cs="Helvetica"/>
                <w:color w:val="000000" w:themeColor="text1"/>
                <w:sz w:val="20"/>
                <w:szCs w:val="20"/>
                <w:lang w:val="es-US"/>
              </w:rPr>
            </w:pPr>
            <w:r w:rsidRPr="00700AB8">
              <w:rPr>
                <w:rFonts w:eastAsia="Times New Roman" w:cs="Helvetica"/>
                <w:color w:val="000000" w:themeColor="text1"/>
                <w:sz w:val="20"/>
                <w:szCs w:val="20"/>
                <w:lang w:val="es-US"/>
              </w:rPr>
              <w:t>Aspectos Sociales, Éticos y Profesionales de la Computación</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700AB8" w:rsidRDefault="002739B1" w:rsidP="002739B1">
            <w:pPr>
              <w:spacing w:after="0" w:line="240" w:lineRule="auto"/>
              <w:rPr>
                <w:rFonts w:eastAsia="Times New Roman" w:cs="Helvetica"/>
                <w:color w:val="000000" w:themeColor="text1"/>
                <w:sz w:val="20"/>
                <w:szCs w:val="20"/>
                <w:lang w:val="es-US"/>
              </w:rPr>
            </w:pPr>
            <w:r w:rsidRPr="00700AB8">
              <w:rPr>
                <w:rFonts w:eastAsia="Times New Roman" w:cs="Helvetica"/>
                <w:color w:val="000000" w:themeColor="text1"/>
                <w:sz w:val="20"/>
                <w:szCs w:val="20"/>
                <w:lang w:val="es-US"/>
              </w:rPr>
              <w:t>Lógica Digital y Lenguaje de Máquina</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700AB8" w:rsidRDefault="002739B1" w:rsidP="002739B1">
            <w:pPr>
              <w:spacing w:after="0" w:line="240" w:lineRule="auto"/>
              <w:rPr>
                <w:rFonts w:eastAsia="Times New Roman" w:cs="Helvetica"/>
                <w:color w:val="000000" w:themeColor="text1"/>
                <w:sz w:val="20"/>
                <w:szCs w:val="20"/>
                <w:lang w:val="es-US"/>
              </w:rPr>
            </w:pPr>
            <w:r w:rsidRPr="00F94B3C">
              <w:rPr>
                <w:rFonts w:eastAsia="Times New Roman" w:cs="Helvetica"/>
                <w:color w:val="000000" w:themeColor="text1"/>
                <w:sz w:val="20"/>
                <w:szCs w:val="20"/>
                <w:lang w:val="es-US"/>
              </w:rPr>
              <w:t>Arquitectura de Computador</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F94B3C" w:rsidRDefault="002739B1" w:rsidP="002739B1">
            <w:pPr>
              <w:spacing w:after="0" w:line="240" w:lineRule="auto"/>
              <w:rPr>
                <w:rFonts w:eastAsia="Times New Roman" w:cs="Helvetica"/>
                <w:color w:val="000000" w:themeColor="text1"/>
                <w:sz w:val="20"/>
                <w:szCs w:val="20"/>
                <w:lang w:val="es-US"/>
              </w:rPr>
            </w:pPr>
            <w:r w:rsidRPr="00A06677">
              <w:rPr>
                <w:rFonts w:eastAsia="Times New Roman" w:cs="Helvetica"/>
                <w:color w:val="000000" w:themeColor="text1"/>
                <w:sz w:val="20"/>
                <w:szCs w:val="20"/>
                <w:lang w:val="es-US"/>
              </w:rPr>
              <w:t>Comunicación de Datos</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A06677" w:rsidRDefault="002739B1" w:rsidP="002739B1">
            <w:pPr>
              <w:spacing w:after="0" w:line="240" w:lineRule="auto"/>
              <w:rPr>
                <w:rFonts w:eastAsia="Times New Roman" w:cs="Helvetica"/>
                <w:color w:val="000000" w:themeColor="text1"/>
                <w:sz w:val="20"/>
                <w:szCs w:val="20"/>
                <w:lang w:val="es-US"/>
              </w:rPr>
            </w:pPr>
            <w:proofErr w:type="spellStart"/>
            <w:r w:rsidRPr="00A06677">
              <w:rPr>
                <w:rFonts w:eastAsia="Times New Roman" w:cs="Helvetica"/>
                <w:color w:val="000000" w:themeColor="text1"/>
                <w:sz w:val="20"/>
                <w:szCs w:val="20"/>
                <w:lang w:val="es-US"/>
              </w:rPr>
              <w:t>Computabilidad</w:t>
            </w:r>
            <w:proofErr w:type="spellEnd"/>
            <w:r w:rsidRPr="00A06677">
              <w:rPr>
                <w:rFonts w:eastAsia="Times New Roman" w:cs="Helvetica"/>
                <w:color w:val="000000" w:themeColor="text1"/>
                <w:sz w:val="20"/>
                <w:szCs w:val="20"/>
                <w:lang w:val="es-US"/>
              </w:rPr>
              <w:t xml:space="preserve"> y Complejidad</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A06677" w:rsidRDefault="002739B1" w:rsidP="002739B1">
            <w:pPr>
              <w:spacing w:after="0" w:line="240" w:lineRule="auto"/>
              <w:rPr>
                <w:rFonts w:eastAsia="Times New Roman" w:cs="Helvetica"/>
                <w:color w:val="000000" w:themeColor="text1"/>
                <w:sz w:val="20"/>
                <w:szCs w:val="20"/>
                <w:lang w:val="es-US"/>
              </w:rPr>
            </w:pPr>
            <w:r w:rsidRPr="00A06677">
              <w:rPr>
                <w:rFonts w:eastAsia="Times New Roman" w:cs="Helvetica"/>
                <w:color w:val="000000" w:themeColor="text1"/>
                <w:sz w:val="20"/>
                <w:szCs w:val="20"/>
                <w:lang w:val="es-US"/>
              </w:rPr>
              <w:t>Desarrollo Formal de Sistemas</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A06677" w:rsidRDefault="002739B1" w:rsidP="002739B1">
            <w:pPr>
              <w:spacing w:after="0" w:line="240" w:lineRule="auto"/>
              <w:rPr>
                <w:rFonts w:eastAsia="Times New Roman" w:cs="Helvetica"/>
                <w:color w:val="000000" w:themeColor="text1"/>
                <w:sz w:val="20"/>
                <w:szCs w:val="20"/>
                <w:lang w:val="es-US"/>
              </w:rPr>
            </w:pPr>
            <w:r w:rsidRPr="00A06677">
              <w:rPr>
                <w:rFonts w:eastAsia="Times New Roman" w:cs="Helvetica"/>
                <w:color w:val="000000" w:themeColor="text1"/>
                <w:sz w:val="20"/>
                <w:szCs w:val="20"/>
                <w:lang w:val="es-US"/>
              </w:rPr>
              <w:t>Sistemas Inteligentes</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3</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r w:rsidR="002739B1" w:rsidRPr="00BE7241" w:rsidTr="00912154">
        <w:trPr>
          <w:jc w:val="center"/>
        </w:trPr>
        <w:tc>
          <w:tcPr>
            <w:tcW w:w="2572" w:type="pct"/>
            <w:shd w:val="clear" w:color="auto" w:fill="auto"/>
            <w:vAlign w:val="center"/>
          </w:tcPr>
          <w:p w:rsidR="002739B1" w:rsidRPr="00A06677" w:rsidRDefault="002739B1" w:rsidP="002739B1">
            <w:pPr>
              <w:spacing w:after="0" w:line="240" w:lineRule="auto"/>
              <w:rPr>
                <w:rFonts w:eastAsia="Times New Roman" w:cs="Helvetica"/>
                <w:color w:val="000000" w:themeColor="text1"/>
                <w:sz w:val="20"/>
                <w:szCs w:val="20"/>
                <w:lang w:val="es-US"/>
              </w:rPr>
            </w:pPr>
            <w:r>
              <w:rPr>
                <w:rFonts w:eastAsia="Times New Roman" w:cs="Helvetica"/>
                <w:color w:val="000000" w:themeColor="text1"/>
                <w:sz w:val="20"/>
                <w:szCs w:val="20"/>
                <w:lang w:val="es-US"/>
              </w:rPr>
              <w:t>Introducción a la Seguridad Informática</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2</w:t>
            </w:r>
          </w:p>
        </w:tc>
        <w:tc>
          <w:tcPr>
            <w:tcW w:w="1214" w:type="pct"/>
          </w:tcPr>
          <w:p w:rsidR="002739B1" w:rsidRDefault="002739B1" w:rsidP="002739B1">
            <w:pPr>
              <w:spacing w:after="0" w:line="240" w:lineRule="auto"/>
              <w:jc w:val="center"/>
              <w:rPr>
                <w:rFonts w:eastAsia="Times New Roman" w:cs="Helvetica"/>
                <w:color w:val="000000" w:themeColor="text1"/>
                <w:sz w:val="20"/>
                <w:szCs w:val="20"/>
                <w:lang w:val="es-US"/>
              </w:rPr>
            </w:pPr>
            <w:r>
              <w:rPr>
                <w:rFonts w:eastAsia="Times New Roman" w:cs="Helvetica"/>
                <w:color w:val="000000" w:themeColor="text1"/>
                <w:sz w:val="20"/>
                <w:szCs w:val="20"/>
                <w:lang w:val="es-US"/>
              </w:rPr>
              <w:t>NFF</w:t>
            </w:r>
          </w:p>
        </w:tc>
      </w:tr>
    </w:tbl>
    <w:p w:rsidR="00026525" w:rsidRDefault="00026525" w:rsidP="00026525">
      <w:pPr>
        <w:jc w:val="center"/>
        <w:rPr>
          <w:lang w:val="es-US"/>
        </w:rPr>
      </w:pPr>
    </w:p>
    <w:p w:rsidR="000F1BDE" w:rsidRDefault="00A02968" w:rsidP="000237FF">
      <w:pPr>
        <w:jc w:val="center"/>
        <w:rPr>
          <w:lang w:val="es-US"/>
        </w:rPr>
      </w:pPr>
      <w:r>
        <w:rPr>
          <w:lang w:val="es-US"/>
        </w:rPr>
        <w:lastRenderedPageBreak/>
        <w:t>Tabla 10</w:t>
      </w:r>
      <w:r w:rsidR="000D135C">
        <w:rPr>
          <w:lang w:val="es-US"/>
        </w:rPr>
        <w:t>. Cursos electivos en ciencias básicas</w:t>
      </w:r>
      <w:r w:rsidR="003A5E9F">
        <w:rPr>
          <w:rStyle w:val="Refdenotaalpie"/>
          <w:lang w:val="es-US"/>
        </w:rPr>
        <w:footnoteReference w:id="8"/>
      </w:r>
      <w:r w:rsidR="000D135C">
        <w:rPr>
          <w:lang w:val="es-US"/>
        </w:rPr>
        <w:t>.</w:t>
      </w:r>
      <w:r w:rsidR="00C55079">
        <w:rPr>
          <w:lang w:val="es-US"/>
        </w:rPr>
        <w:t xml:space="preserve"> Los 2 cursos resaltados en amarillo no eran contemplados en el plan 2011-1.</w:t>
      </w:r>
    </w:p>
    <w:tbl>
      <w:tblPr>
        <w:tblW w:w="4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73"/>
        <w:gridCol w:w="3131"/>
        <w:gridCol w:w="1356"/>
        <w:gridCol w:w="1356"/>
        <w:gridCol w:w="1661"/>
      </w:tblGrid>
      <w:tr w:rsidR="00C55079" w:rsidRPr="00C55079" w:rsidTr="00C55079">
        <w:trPr>
          <w:jc w:val="center"/>
        </w:trPr>
        <w:tc>
          <w:tcPr>
            <w:tcW w:w="0" w:type="auto"/>
            <w:shd w:val="clear" w:color="auto" w:fill="auto"/>
            <w:vAlign w:val="center"/>
          </w:tcPr>
          <w:p w:rsidR="00C55079" w:rsidRPr="004F498D" w:rsidRDefault="00C55079" w:rsidP="005D7D5C">
            <w:pPr>
              <w:spacing w:after="0" w:line="240" w:lineRule="auto"/>
              <w:rPr>
                <w:rFonts w:eastAsia="Times New Roman" w:cs="Helvetica"/>
                <w:b/>
                <w:color w:val="333333"/>
                <w:sz w:val="18"/>
                <w:szCs w:val="20"/>
                <w:lang w:val="es-US"/>
              </w:rPr>
            </w:pPr>
            <w:r>
              <w:rPr>
                <w:rFonts w:eastAsia="Times New Roman" w:cs="Helvetica"/>
                <w:b/>
                <w:color w:val="333333"/>
                <w:sz w:val="18"/>
                <w:szCs w:val="20"/>
                <w:lang w:val="es-US"/>
              </w:rPr>
              <w:t>Código</w:t>
            </w:r>
          </w:p>
        </w:tc>
        <w:tc>
          <w:tcPr>
            <w:tcW w:w="1744" w:type="pct"/>
            <w:shd w:val="clear" w:color="auto" w:fill="auto"/>
            <w:vAlign w:val="center"/>
          </w:tcPr>
          <w:p w:rsidR="00C55079" w:rsidRPr="004F498D" w:rsidRDefault="00C55079" w:rsidP="005D7D5C">
            <w:pPr>
              <w:spacing w:after="0" w:line="240" w:lineRule="auto"/>
              <w:rPr>
                <w:rFonts w:eastAsia="Times New Roman" w:cs="Helvetica"/>
                <w:b/>
                <w:color w:val="333333"/>
                <w:sz w:val="18"/>
                <w:szCs w:val="20"/>
                <w:lang w:val="es-US"/>
              </w:rPr>
            </w:pPr>
            <w:r>
              <w:rPr>
                <w:rFonts w:eastAsia="Times New Roman" w:cs="Helvetica"/>
                <w:b/>
                <w:color w:val="333333"/>
                <w:sz w:val="18"/>
                <w:szCs w:val="20"/>
                <w:lang w:val="es-US"/>
              </w:rPr>
              <w:t>Curso</w:t>
            </w:r>
          </w:p>
        </w:tc>
        <w:tc>
          <w:tcPr>
            <w:tcW w:w="755" w:type="pct"/>
          </w:tcPr>
          <w:p w:rsidR="00C55079" w:rsidRDefault="00C55079" w:rsidP="005D7D5C">
            <w:pPr>
              <w:spacing w:after="0" w:line="240" w:lineRule="auto"/>
              <w:rPr>
                <w:rFonts w:eastAsia="Times New Roman" w:cs="Helvetica"/>
                <w:b/>
                <w:color w:val="333333"/>
                <w:sz w:val="18"/>
                <w:szCs w:val="20"/>
                <w:lang w:val="es-US"/>
              </w:rPr>
            </w:pPr>
            <w:r>
              <w:rPr>
                <w:rFonts w:eastAsia="Times New Roman" w:cs="Helvetica"/>
                <w:b/>
                <w:color w:val="333333"/>
                <w:sz w:val="18"/>
                <w:szCs w:val="20"/>
                <w:lang w:val="es-US"/>
              </w:rPr>
              <w:t>Electiva en Ciencias Básicas</w:t>
            </w:r>
          </w:p>
        </w:tc>
        <w:tc>
          <w:tcPr>
            <w:tcW w:w="755" w:type="pct"/>
          </w:tcPr>
          <w:p w:rsidR="00C55079" w:rsidRPr="004F498D" w:rsidRDefault="00C55079" w:rsidP="005D7D5C">
            <w:pPr>
              <w:spacing w:after="0" w:line="240" w:lineRule="auto"/>
              <w:rPr>
                <w:rFonts w:eastAsia="Times New Roman" w:cs="Helvetica"/>
                <w:b/>
                <w:color w:val="333333"/>
                <w:sz w:val="18"/>
                <w:szCs w:val="20"/>
                <w:lang w:val="es-US"/>
              </w:rPr>
            </w:pPr>
            <w:r>
              <w:rPr>
                <w:rFonts w:eastAsia="Times New Roman" w:cs="Helvetica"/>
                <w:b/>
                <w:color w:val="333333"/>
                <w:sz w:val="18"/>
                <w:szCs w:val="20"/>
                <w:lang w:val="es-US"/>
              </w:rPr>
              <w:t>Créditos</w:t>
            </w:r>
          </w:p>
        </w:tc>
        <w:tc>
          <w:tcPr>
            <w:tcW w:w="925" w:type="pct"/>
          </w:tcPr>
          <w:p w:rsidR="00C55079" w:rsidRDefault="00C55079" w:rsidP="005D7D5C">
            <w:pPr>
              <w:spacing w:after="0" w:line="240" w:lineRule="auto"/>
              <w:rPr>
                <w:rFonts w:eastAsia="Times New Roman" w:cs="Helvetica"/>
                <w:b/>
                <w:color w:val="333333"/>
                <w:sz w:val="18"/>
                <w:szCs w:val="20"/>
                <w:lang w:val="es-US"/>
              </w:rPr>
            </w:pPr>
            <w:r>
              <w:rPr>
                <w:rFonts w:eastAsia="Times New Roman" w:cs="Helvetica"/>
                <w:b/>
                <w:color w:val="333333"/>
                <w:sz w:val="18"/>
                <w:szCs w:val="20"/>
                <w:lang w:val="es-US"/>
              </w:rPr>
              <w:t xml:space="preserve">Tipo </w:t>
            </w:r>
          </w:p>
        </w:tc>
      </w:tr>
      <w:tr w:rsidR="0076339D" w:rsidRPr="00C55079" w:rsidTr="00C55079">
        <w:trPr>
          <w:jc w:val="center"/>
        </w:trPr>
        <w:tc>
          <w:tcPr>
            <w:tcW w:w="0" w:type="auto"/>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300MAG008</w:t>
            </w:r>
          </w:p>
        </w:tc>
        <w:tc>
          <w:tcPr>
            <w:tcW w:w="1744" w:type="pct"/>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 xml:space="preserve">Cálculo </w:t>
            </w:r>
            <w:proofErr w:type="spellStart"/>
            <w:r w:rsidRPr="00657B50">
              <w:rPr>
                <w:rFonts w:eastAsia="Times New Roman" w:cs="Helvetica"/>
                <w:color w:val="333333"/>
                <w:sz w:val="18"/>
                <w:szCs w:val="20"/>
                <w:lang w:val="es-US"/>
              </w:rPr>
              <w:t>Multivariable</w:t>
            </w:r>
            <w:proofErr w:type="spellEnd"/>
          </w:p>
        </w:tc>
        <w:tc>
          <w:tcPr>
            <w:tcW w:w="755" w:type="pct"/>
            <w:vMerge w:val="restart"/>
          </w:tcPr>
          <w:p w:rsidR="0076339D"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Opciones para finalizar cálculo</w:t>
            </w:r>
          </w:p>
        </w:tc>
        <w:tc>
          <w:tcPr>
            <w:tcW w:w="75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3</w:t>
            </w:r>
          </w:p>
        </w:tc>
        <w:tc>
          <w:tcPr>
            <w:tcW w:w="92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Electivo-NFF (E-NFF)</w:t>
            </w:r>
          </w:p>
        </w:tc>
      </w:tr>
      <w:tr w:rsidR="0076339D" w:rsidRPr="007E547B" w:rsidTr="00C55079">
        <w:trPr>
          <w:jc w:val="center"/>
        </w:trPr>
        <w:tc>
          <w:tcPr>
            <w:tcW w:w="0" w:type="auto"/>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300MAG009</w:t>
            </w:r>
          </w:p>
        </w:tc>
        <w:tc>
          <w:tcPr>
            <w:tcW w:w="1744" w:type="pct"/>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A7055F">
              <w:rPr>
                <w:rFonts w:eastAsia="Times New Roman" w:cs="Helvetica"/>
                <w:color w:val="333333"/>
                <w:sz w:val="18"/>
                <w:szCs w:val="20"/>
                <w:highlight w:val="yellow"/>
                <w:lang w:val="es-US"/>
              </w:rPr>
              <w:t>Ecuaciones Diferenciales</w:t>
            </w:r>
          </w:p>
        </w:tc>
        <w:tc>
          <w:tcPr>
            <w:tcW w:w="755" w:type="pct"/>
            <w:vMerge/>
          </w:tcPr>
          <w:p w:rsidR="0076339D" w:rsidRDefault="0076339D" w:rsidP="005D7D5C">
            <w:pPr>
              <w:spacing w:after="0" w:line="240" w:lineRule="auto"/>
              <w:jc w:val="center"/>
              <w:rPr>
                <w:rFonts w:eastAsia="Times New Roman" w:cs="Helvetica"/>
                <w:color w:val="333333"/>
                <w:sz w:val="18"/>
                <w:szCs w:val="20"/>
                <w:lang w:val="es-US"/>
              </w:rPr>
            </w:pPr>
          </w:p>
        </w:tc>
        <w:tc>
          <w:tcPr>
            <w:tcW w:w="75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3</w:t>
            </w:r>
          </w:p>
        </w:tc>
        <w:tc>
          <w:tcPr>
            <w:tcW w:w="92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E-NFF</w:t>
            </w:r>
          </w:p>
        </w:tc>
      </w:tr>
      <w:tr w:rsidR="0076339D" w:rsidRPr="007E547B" w:rsidTr="00C55079">
        <w:trPr>
          <w:jc w:val="center"/>
        </w:trPr>
        <w:tc>
          <w:tcPr>
            <w:tcW w:w="0" w:type="auto"/>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300FIF001</w:t>
            </w:r>
          </w:p>
        </w:tc>
        <w:tc>
          <w:tcPr>
            <w:tcW w:w="1744" w:type="pct"/>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A7055F">
              <w:rPr>
                <w:rFonts w:eastAsia="Times New Roman" w:cs="Helvetica"/>
                <w:color w:val="333333"/>
                <w:sz w:val="18"/>
                <w:szCs w:val="20"/>
                <w:highlight w:val="yellow"/>
                <w:lang w:val="es-US"/>
              </w:rPr>
              <w:t>Física Térmica y Ondulatoria</w:t>
            </w:r>
          </w:p>
        </w:tc>
        <w:tc>
          <w:tcPr>
            <w:tcW w:w="755" w:type="pct"/>
            <w:vMerge w:val="restart"/>
          </w:tcPr>
          <w:p w:rsidR="0076339D"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Opciones para finalizar física</w:t>
            </w:r>
          </w:p>
        </w:tc>
        <w:tc>
          <w:tcPr>
            <w:tcW w:w="75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4</w:t>
            </w:r>
          </w:p>
        </w:tc>
        <w:tc>
          <w:tcPr>
            <w:tcW w:w="92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E-NFF</w:t>
            </w:r>
          </w:p>
        </w:tc>
      </w:tr>
      <w:tr w:rsidR="0076339D" w:rsidRPr="007E547B" w:rsidTr="00C55079">
        <w:trPr>
          <w:jc w:val="center"/>
        </w:trPr>
        <w:tc>
          <w:tcPr>
            <w:tcW w:w="0" w:type="auto"/>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300FIF002</w:t>
            </w:r>
          </w:p>
        </w:tc>
        <w:tc>
          <w:tcPr>
            <w:tcW w:w="1744" w:type="pct"/>
            <w:shd w:val="clear" w:color="auto" w:fill="auto"/>
            <w:vAlign w:val="center"/>
            <w:hideMark/>
          </w:tcPr>
          <w:p w:rsidR="0076339D" w:rsidRPr="00657B50" w:rsidRDefault="0076339D" w:rsidP="005D7D5C">
            <w:pPr>
              <w:spacing w:after="0" w:line="240" w:lineRule="auto"/>
              <w:rPr>
                <w:rFonts w:eastAsia="Times New Roman" w:cs="Helvetica"/>
                <w:color w:val="333333"/>
                <w:sz w:val="18"/>
                <w:szCs w:val="20"/>
                <w:lang w:val="es-US"/>
              </w:rPr>
            </w:pPr>
            <w:r w:rsidRPr="00657B50">
              <w:rPr>
                <w:rFonts w:eastAsia="Times New Roman" w:cs="Helvetica"/>
                <w:color w:val="333333"/>
                <w:sz w:val="18"/>
                <w:szCs w:val="20"/>
                <w:lang w:val="es-US"/>
              </w:rPr>
              <w:t>Electricidad y Magnetismo</w:t>
            </w:r>
          </w:p>
        </w:tc>
        <w:tc>
          <w:tcPr>
            <w:tcW w:w="755" w:type="pct"/>
            <w:vMerge/>
          </w:tcPr>
          <w:p w:rsidR="0076339D" w:rsidRDefault="0076339D" w:rsidP="005D7D5C">
            <w:pPr>
              <w:spacing w:after="0" w:line="240" w:lineRule="auto"/>
              <w:jc w:val="center"/>
              <w:rPr>
                <w:rFonts w:eastAsia="Times New Roman" w:cs="Helvetica"/>
                <w:color w:val="333333"/>
                <w:sz w:val="18"/>
                <w:szCs w:val="20"/>
                <w:lang w:val="es-US"/>
              </w:rPr>
            </w:pPr>
          </w:p>
        </w:tc>
        <w:tc>
          <w:tcPr>
            <w:tcW w:w="75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4</w:t>
            </w:r>
          </w:p>
        </w:tc>
        <w:tc>
          <w:tcPr>
            <w:tcW w:w="925" w:type="pct"/>
          </w:tcPr>
          <w:p w:rsidR="0076339D" w:rsidRPr="00657B50" w:rsidRDefault="0076339D" w:rsidP="005D7D5C">
            <w:pPr>
              <w:spacing w:after="0" w:line="240" w:lineRule="auto"/>
              <w:jc w:val="center"/>
              <w:rPr>
                <w:rFonts w:eastAsia="Times New Roman" w:cs="Helvetica"/>
                <w:color w:val="333333"/>
                <w:sz w:val="18"/>
                <w:szCs w:val="20"/>
                <w:lang w:val="es-US"/>
              </w:rPr>
            </w:pPr>
            <w:r>
              <w:rPr>
                <w:rFonts w:eastAsia="Times New Roman" w:cs="Helvetica"/>
                <w:color w:val="333333"/>
                <w:sz w:val="18"/>
                <w:szCs w:val="20"/>
                <w:lang w:val="es-US"/>
              </w:rPr>
              <w:t>E-NFF</w:t>
            </w:r>
          </w:p>
        </w:tc>
      </w:tr>
    </w:tbl>
    <w:p w:rsidR="00415EA8" w:rsidRDefault="00415EA8">
      <w:pPr>
        <w:rPr>
          <w:lang w:val="es-US"/>
        </w:rPr>
      </w:pPr>
    </w:p>
    <w:p w:rsidR="000237FF" w:rsidRDefault="000237FF">
      <w:pPr>
        <w:rPr>
          <w:lang w:val="es-US"/>
        </w:rPr>
      </w:pPr>
      <w:r>
        <w:rPr>
          <w:lang w:val="es-US"/>
        </w:rPr>
        <w:br w:type="page"/>
      </w:r>
    </w:p>
    <w:p w:rsidR="00ED20C4" w:rsidRDefault="00A02968" w:rsidP="00026525">
      <w:pPr>
        <w:jc w:val="center"/>
        <w:rPr>
          <w:lang w:val="es-US"/>
        </w:rPr>
      </w:pPr>
      <w:r>
        <w:rPr>
          <w:lang w:val="es-US"/>
        </w:rPr>
        <w:lastRenderedPageBreak/>
        <w:t>Tabla 11</w:t>
      </w:r>
      <w:r w:rsidR="00ED20C4">
        <w:rPr>
          <w:lang w:val="es-US"/>
        </w:rPr>
        <w:t>. Cursos con modificaciones para el plan 2017-1.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0"/>
        <w:gridCol w:w="3407"/>
        <w:gridCol w:w="3765"/>
        <w:gridCol w:w="655"/>
        <w:gridCol w:w="723"/>
      </w:tblGrid>
      <w:tr w:rsidR="00912154" w:rsidRPr="007E547B" w:rsidTr="00F35108">
        <w:trPr>
          <w:jc w:val="center"/>
        </w:trPr>
        <w:tc>
          <w:tcPr>
            <w:tcW w:w="447" w:type="pct"/>
            <w:shd w:val="clear" w:color="auto" w:fill="auto"/>
            <w:vAlign w:val="center"/>
          </w:tcPr>
          <w:p w:rsidR="00912154" w:rsidRPr="007E547B" w:rsidRDefault="00912154" w:rsidP="00747317">
            <w:pPr>
              <w:spacing w:after="0" w:line="240" w:lineRule="auto"/>
              <w:rPr>
                <w:rFonts w:eastAsia="Times New Roman" w:cs="Helvetica"/>
                <w:b/>
                <w:color w:val="000000" w:themeColor="text1"/>
                <w:sz w:val="18"/>
                <w:szCs w:val="20"/>
                <w:lang w:val="es-US"/>
              </w:rPr>
            </w:pPr>
            <w:r w:rsidRPr="007E547B">
              <w:rPr>
                <w:rFonts w:eastAsia="Times New Roman" w:cs="Helvetica"/>
                <w:b/>
                <w:color w:val="000000" w:themeColor="text1"/>
                <w:sz w:val="18"/>
                <w:szCs w:val="20"/>
                <w:lang w:val="es-US"/>
              </w:rPr>
              <w:t>Código</w:t>
            </w:r>
          </w:p>
        </w:tc>
        <w:tc>
          <w:tcPr>
            <w:tcW w:w="1814" w:type="pct"/>
            <w:shd w:val="clear" w:color="auto" w:fill="auto"/>
            <w:vAlign w:val="center"/>
          </w:tcPr>
          <w:p w:rsidR="00912154" w:rsidRPr="007E547B" w:rsidRDefault="00912154" w:rsidP="00747317">
            <w:pPr>
              <w:spacing w:after="0" w:line="240" w:lineRule="auto"/>
              <w:rPr>
                <w:rFonts w:eastAsia="Times New Roman" w:cs="Helvetica"/>
                <w:b/>
                <w:color w:val="000000" w:themeColor="text1"/>
                <w:sz w:val="18"/>
                <w:szCs w:val="20"/>
                <w:lang w:val="es-US"/>
              </w:rPr>
            </w:pPr>
            <w:r w:rsidRPr="007E547B">
              <w:rPr>
                <w:rFonts w:eastAsia="Times New Roman" w:cs="Helvetica"/>
                <w:b/>
                <w:color w:val="000000" w:themeColor="text1"/>
                <w:sz w:val="18"/>
                <w:szCs w:val="20"/>
                <w:lang w:val="es-US"/>
              </w:rPr>
              <w:t>Curso</w:t>
            </w:r>
          </w:p>
        </w:tc>
        <w:tc>
          <w:tcPr>
            <w:tcW w:w="2005" w:type="pct"/>
            <w:shd w:val="clear" w:color="auto" w:fill="auto"/>
            <w:vAlign w:val="center"/>
          </w:tcPr>
          <w:p w:rsidR="00912154" w:rsidRPr="007E547B" w:rsidRDefault="00912154" w:rsidP="00747317">
            <w:pPr>
              <w:spacing w:after="0" w:line="240" w:lineRule="auto"/>
              <w:rPr>
                <w:rFonts w:eastAsia="Times New Roman" w:cs="Helvetica"/>
                <w:b/>
                <w:bCs/>
                <w:color w:val="000000" w:themeColor="text1"/>
                <w:sz w:val="18"/>
                <w:szCs w:val="20"/>
                <w:lang w:val="es-US"/>
              </w:rPr>
            </w:pPr>
            <w:r w:rsidRPr="007E547B">
              <w:rPr>
                <w:rFonts w:eastAsia="Times New Roman" w:cs="Helvetica"/>
                <w:b/>
                <w:bCs/>
                <w:color w:val="000000" w:themeColor="text1"/>
                <w:sz w:val="18"/>
                <w:szCs w:val="20"/>
                <w:lang w:val="es-US"/>
              </w:rPr>
              <w:t>Cambio</w:t>
            </w:r>
          </w:p>
        </w:tc>
        <w:tc>
          <w:tcPr>
            <w:tcW w:w="349" w:type="pct"/>
          </w:tcPr>
          <w:p w:rsidR="00912154" w:rsidRPr="007E547B" w:rsidRDefault="00912154" w:rsidP="00747317">
            <w:pPr>
              <w:spacing w:after="0" w:line="240" w:lineRule="auto"/>
              <w:rPr>
                <w:rFonts w:eastAsia="Times New Roman" w:cs="Helvetica"/>
                <w:b/>
                <w:bCs/>
                <w:color w:val="000000" w:themeColor="text1"/>
                <w:sz w:val="18"/>
                <w:szCs w:val="20"/>
                <w:lang w:val="es-US"/>
              </w:rPr>
            </w:pPr>
            <w:r>
              <w:rPr>
                <w:rFonts w:eastAsia="Times New Roman" w:cs="Helvetica"/>
                <w:b/>
                <w:bCs/>
                <w:color w:val="000000" w:themeColor="text1"/>
                <w:sz w:val="18"/>
                <w:szCs w:val="20"/>
                <w:lang w:val="es-US"/>
              </w:rPr>
              <w:t>Créditos</w:t>
            </w:r>
          </w:p>
        </w:tc>
        <w:tc>
          <w:tcPr>
            <w:tcW w:w="385" w:type="pct"/>
          </w:tcPr>
          <w:p w:rsidR="00912154" w:rsidRDefault="00912154" w:rsidP="00747317">
            <w:pPr>
              <w:spacing w:after="0" w:line="240" w:lineRule="auto"/>
              <w:rPr>
                <w:rFonts w:eastAsia="Times New Roman" w:cs="Helvetica"/>
                <w:b/>
                <w:bCs/>
                <w:color w:val="000000" w:themeColor="text1"/>
                <w:sz w:val="18"/>
                <w:szCs w:val="20"/>
                <w:lang w:val="es-US"/>
              </w:rPr>
            </w:pPr>
            <w:r>
              <w:rPr>
                <w:rFonts w:eastAsia="Times New Roman" w:cs="Helvetica"/>
                <w:b/>
                <w:bCs/>
                <w:color w:val="000000" w:themeColor="text1"/>
                <w:sz w:val="18"/>
                <w:szCs w:val="20"/>
                <w:lang w:val="es-US"/>
              </w:rPr>
              <w:t xml:space="preserve">Tipo </w:t>
            </w:r>
          </w:p>
        </w:tc>
      </w:tr>
      <w:tr w:rsidR="00912154" w:rsidRPr="007E547B" w:rsidTr="00F35108">
        <w:trPr>
          <w:jc w:val="center"/>
        </w:trPr>
        <w:tc>
          <w:tcPr>
            <w:tcW w:w="447" w:type="pct"/>
            <w:shd w:val="clear" w:color="auto" w:fill="auto"/>
            <w:vAlign w:val="center"/>
            <w:hideMark/>
          </w:tcPr>
          <w:p w:rsidR="00912154" w:rsidRPr="00747317" w:rsidRDefault="00912154" w:rsidP="00747317">
            <w:pPr>
              <w:spacing w:after="0" w:line="240" w:lineRule="auto"/>
              <w:rPr>
                <w:rFonts w:eastAsia="Times New Roman" w:cs="Helvetica"/>
                <w:color w:val="000000" w:themeColor="text1"/>
                <w:sz w:val="18"/>
                <w:szCs w:val="20"/>
                <w:lang w:val="es-US"/>
              </w:rPr>
            </w:pPr>
            <w:r w:rsidRPr="00747317">
              <w:rPr>
                <w:rFonts w:eastAsia="Times New Roman" w:cs="Helvetica"/>
                <w:color w:val="000000" w:themeColor="text1"/>
                <w:sz w:val="18"/>
                <w:szCs w:val="20"/>
                <w:lang w:val="es-US"/>
              </w:rPr>
              <w:t>300CIG001</w:t>
            </w:r>
          </w:p>
        </w:tc>
        <w:tc>
          <w:tcPr>
            <w:tcW w:w="1814" w:type="pct"/>
            <w:shd w:val="clear" w:color="auto" w:fill="auto"/>
            <w:vAlign w:val="center"/>
            <w:hideMark/>
          </w:tcPr>
          <w:p w:rsidR="00912154" w:rsidRPr="00747317" w:rsidRDefault="00912154" w:rsidP="00747317">
            <w:pPr>
              <w:spacing w:after="0" w:line="240" w:lineRule="auto"/>
              <w:rPr>
                <w:rFonts w:eastAsia="Times New Roman" w:cs="Helvetica"/>
                <w:color w:val="000000" w:themeColor="text1"/>
                <w:sz w:val="18"/>
                <w:szCs w:val="20"/>
                <w:lang w:val="es-US"/>
              </w:rPr>
            </w:pPr>
            <w:r w:rsidRPr="00747317">
              <w:rPr>
                <w:rFonts w:eastAsia="Times New Roman" w:cs="Helvetica"/>
                <w:color w:val="000000" w:themeColor="text1"/>
                <w:sz w:val="18"/>
                <w:szCs w:val="20"/>
                <w:lang w:val="es-US"/>
              </w:rPr>
              <w:t>Introducción a la Ingeniería de Sistemas y Computación</w:t>
            </w:r>
          </w:p>
        </w:tc>
        <w:tc>
          <w:tcPr>
            <w:tcW w:w="2005" w:type="pct"/>
            <w:shd w:val="clear" w:color="auto" w:fill="auto"/>
            <w:vAlign w:val="center"/>
            <w:hideMark/>
          </w:tcPr>
          <w:p w:rsidR="00912154" w:rsidRPr="00747317" w:rsidRDefault="00912154" w:rsidP="00747317">
            <w:pPr>
              <w:spacing w:after="0" w:line="240" w:lineRule="auto"/>
              <w:rPr>
                <w:rFonts w:eastAsia="Times New Roman" w:cs="Helvetica"/>
                <w:color w:val="000000" w:themeColor="text1"/>
                <w:sz w:val="18"/>
                <w:szCs w:val="20"/>
                <w:lang w:val="es-US"/>
              </w:rPr>
            </w:pPr>
            <w:r w:rsidRPr="00747317">
              <w:rPr>
                <w:rFonts w:eastAsia="Times New Roman" w:cs="Helvetica"/>
                <w:color w:val="000000" w:themeColor="text1"/>
                <w:sz w:val="18"/>
                <w:szCs w:val="20"/>
                <w:lang w:val="es-US"/>
              </w:rPr>
              <w:t>Cambio de créditos (3 -&gt; 2)</w:t>
            </w:r>
          </w:p>
        </w:tc>
        <w:tc>
          <w:tcPr>
            <w:tcW w:w="349" w:type="pct"/>
          </w:tcPr>
          <w:p w:rsidR="00912154" w:rsidRPr="00747317" w:rsidRDefault="006F788E" w:rsidP="006F788E">
            <w:pPr>
              <w:spacing w:after="0" w:line="240" w:lineRule="auto"/>
              <w:jc w:val="center"/>
              <w:rPr>
                <w:rFonts w:eastAsia="Times New Roman" w:cs="Helvetica"/>
                <w:color w:val="000000" w:themeColor="text1"/>
                <w:sz w:val="18"/>
                <w:szCs w:val="20"/>
                <w:lang w:val="es-US"/>
              </w:rPr>
            </w:pPr>
            <w:r>
              <w:rPr>
                <w:rFonts w:eastAsia="Times New Roman" w:cs="Helvetica"/>
                <w:color w:val="000000" w:themeColor="text1"/>
                <w:sz w:val="18"/>
                <w:szCs w:val="20"/>
                <w:lang w:val="es-US"/>
              </w:rPr>
              <w:t>2</w:t>
            </w:r>
          </w:p>
        </w:tc>
        <w:tc>
          <w:tcPr>
            <w:tcW w:w="385" w:type="pct"/>
          </w:tcPr>
          <w:p w:rsidR="00912154" w:rsidRPr="00747317" w:rsidRDefault="006F788E" w:rsidP="006F788E">
            <w:pPr>
              <w:spacing w:after="0" w:line="240" w:lineRule="auto"/>
              <w:jc w:val="center"/>
              <w:rPr>
                <w:rFonts w:eastAsia="Times New Roman" w:cs="Helvetica"/>
                <w:color w:val="000000" w:themeColor="text1"/>
                <w:sz w:val="18"/>
                <w:szCs w:val="20"/>
                <w:lang w:val="es-US"/>
              </w:rPr>
            </w:pPr>
            <w:r>
              <w:rPr>
                <w:rFonts w:eastAsia="Times New Roman" w:cs="Helvetica"/>
                <w:color w:val="000000" w:themeColor="text1"/>
                <w:sz w:val="18"/>
                <w:szCs w:val="20"/>
                <w:lang w:val="es-US"/>
              </w:rPr>
              <w:t>NFF</w:t>
            </w:r>
          </w:p>
        </w:tc>
      </w:tr>
    </w:tbl>
    <w:p w:rsidR="00657B50" w:rsidRDefault="00657B50" w:rsidP="00267C60">
      <w:pPr>
        <w:spacing w:before="120" w:after="120"/>
        <w:jc w:val="center"/>
        <w:rPr>
          <w:lang w:val="es-US"/>
        </w:rPr>
      </w:pPr>
      <w:r>
        <w:rPr>
          <w:lang w:val="es-US"/>
        </w:rPr>
        <w:t>Tabla 1</w:t>
      </w:r>
      <w:r w:rsidR="00A02968">
        <w:rPr>
          <w:lang w:val="es-US"/>
        </w:rPr>
        <w:t>2</w:t>
      </w:r>
      <w:r>
        <w:rPr>
          <w:lang w:val="es-US"/>
        </w:rPr>
        <w:t>. Cursos con cambios menores o que permanecen igual.</w:t>
      </w:r>
    </w:p>
    <w:tbl>
      <w:tblPr>
        <w:tblW w:w="4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74"/>
        <w:gridCol w:w="4759"/>
        <w:gridCol w:w="694"/>
        <w:gridCol w:w="694"/>
      </w:tblGrid>
      <w:tr w:rsidR="00912154" w:rsidRPr="00AF67BD" w:rsidTr="00912154">
        <w:trPr>
          <w:jc w:val="center"/>
        </w:trPr>
        <w:tc>
          <w:tcPr>
            <w:tcW w:w="0" w:type="auto"/>
            <w:shd w:val="clear" w:color="auto" w:fill="auto"/>
            <w:vAlign w:val="center"/>
          </w:tcPr>
          <w:p w:rsidR="00912154" w:rsidRPr="00AF67BD" w:rsidRDefault="00912154" w:rsidP="00657B50">
            <w:pPr>
              <w:spacing w:after="0" w:line="240" w:lineRule="auto"/>
              <w:rPr>
                <w:rFonts w:eastAsia="Times New Roman" w:cs="Helvetica"/>
                <w:b/>
                <w:color w:val="333333"/>
                <w:sz w:val="16"/>
                <w:szCs w:val="20"/>
                <w:lang w:val="es-US"/>
              </w:rPr>
            </w:pPr>
            <w:r w:rsidRPr="00AF67BD">
              <w:rPr>
                <w:rFonts w:eastAsia="Times New Roman" w:cs="Helvetica"/>
                <w:b/>
                <w:color w:val="333333"/>
                <w:sz w:val="16"/>
                <w:szCs w:val="20"/>
                <w:lang w:val="es-US"/>
              </w:rPr>
              <w:t>Código</w:t>
            </w:r>
          </w:p>
        </w:tc>
        <w:tc>
          <w:tcPr>
            <w:tcW w:w="3122" w:type="pct"/>
            <w:shd w:val="clear" w:color="auto" w:fill="auto"/>
            <w:vAlign w:val="center"/>
          </w:tcPr>
          <w:p w:rsidR="00912154" w:rsidRPr="00AF67BD" w:rsidRDefault="00912154" w:rsidP="00657B50">
            <w:pPr>
              <w:spacing w:after="0" w:line="240" w:lineRule="auto"/>
              <w:rPr>
                <w:rFonts w:eastAsia="Times New Roman" w:cs="Helvetica"/>
                <w:b/>
                <w:color w:val="333333"/>
                <w:sz w:val="16"/>
                <w:szCs w:val="20"/>
                <w:lang w:val="es-US"/>
              </w:rPr>
            </w:pPr>
            <w:r w:rsidRPr="00AF67BD">
              <w:rPr>
                <w:rFonts w:eastAsia="Times New Roman" w:cs="Helvetica"/>
                <w:b/>
                <w:color w:val="333333"/>
                <w:sz w:val="16"/>
                <w:szCs w:val="20"/>
                <w:lang w:val="es-US"/>
              </w:rPr>
              <w:t>Curso</w:t>
            </w:r>
          </w:p>
        </w:tc>
        <w:tc>
          <w:tcPr>
            <w:tcW w:w="455" w:type="pct"/>
          </w:tcPr>
          <w:p w:rsidR="00912154" w:rsidRPr="00AF67BD" w:rsidRDefault="00912154" w:rsidP="00657B50">
            <w:pPr>
              <w:spacing w:after="0" w:line="240" w:lineRule="auto"/>
              <w:rPr>
                <w:rFonts w:eastAsia="Times New Roman" w:cs="Helvetica"/>
                <w:b/>
                <w:color w:val="333333"/>
                <w:sz w:val="16"/>
                <w:szCs w:val="20"/>
                <w:lang w:val="es-US"/>
              </w:rPr>
            </w:pPr>
            <w:r w:rsidRPr="00AF67BD">
              <w:rPr>
                <w:rFonts w:eastAsia="Times New Roman" w:cs="Helvetica"/>
                <w:b/>
                <w:color w:val="333333"/>
                <w:sz w:val="16"/>
                <w:szCs w:val="20"/>
                <w:lang w:val="es-US"/>
              </w:rPr>
              <w:t>Créditos</w:t>
            </w:r>
          </w:p>
        </w:tc>
        <w:tc>
          <w:tcPr>
            <w:tcW w:w="455" w:type="pct"/>
          </w:tcPr>
          <w:p w:rsidR="00912154" w:rsidRPr="00AF67BD" w:rsidRDefault="00912154" w:rsidP="00657B50">
            <w:pPr>
              <w:spacing w:after="0" w:line="240" w:lineRule="auto"/>
              <w:rPr>
                <w:rFonts w:eastAsia="Times New Roman" w:cs="Helvetica"/>
                <w:b/>
                <w:color w:val="333333"/>
                <w:sz w:val="16"/>
                <w:szCs w:val="20"/>
                <w:lang w:val="es-US"/>
              </w:rPr>
            </w:pPr>
            <w:r w:rsidRPr="00AF67BD">
              <w:rPr>
                <w:rFonts w:eastAsia="Times New Roman" w:cs="Helvetica"/>
                <w:b/>
                <w:color w:val="333333"/>
                <w:sz w:val="16"/>
                <w:szCs w:val="20"/>
                <w:lang w:val="es-US"/>
              </w:rPr>
              <w:t xml:space="preserve">Tipo </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300CIP001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Introducción a la Programación</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300IGO001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Introducción al Modelado de Sistemas</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300CIG002</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Lógica para Ciencias de la Computación</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CA520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300CIG037</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Práctica Profesional</w:t>
            </w:r>
          </w:p>
        </w:tc>
        <w:tc>
          <w:tcPr>
            <w:tcW w:w="455" w:type="pct"/>
          </w:tcPr>
          <w:p w:rsidR="00912154" w:rsidRPr="00AF67BD" w:rsidRDefault="00C36465"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6</w:t>
            </w:r>
          </w:p>
        </w:tc>
        <w:tc>
          <w:tcPr>
            <w:tcW w:w="455" w:type="pct"/>
          </w:tcPr>
          <w:p w:rsidR="00912154" w:rsidRPr="00AF67BD" w:rsidRDefault="00C36465"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300CID001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Gestión y Modelación de Datos</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300CIG011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Sistemas Operativos</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300CIG008</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Computación Gráfica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tcPr>
          <w:p w:rsidR="00912154" w:rsidRPr="00AF67BD" w:rsidRDefault="00912154" w:rsidP="00206BA3">
            <w:pPr>
              <w:spacing w:after="0" w:line="240" w:lineRule="auto"/>
              <w:rPr>
                <w:rFonts w:eastAsia="Times New Roman" w:cs="Helvetica"/>
                <w:color w:val="000000" w:themeColor="text1"/>
                <w:sz w:val="16"/>
                <w:szCs w:val="20"/>
                <w:lang w:val="es-US"/>
              </w:rPr>
            </w:pPr>
            <w:r w:rsidRPr="00AF67BD">
              <w:rPr>
                <w:rFonts w:eastAsia="Times New Roman" w:cs="Helvetica"/>
                <w:color w:val="000000" w:themeColor="text1"/>
                <w:sz w:val="16"/>
                <w:szCs w:val="20"/>
                <w:lang w:val="es-US"/>
              </w:rPr>
              <w:t>300CIG004</w:t>
            </w:r>
          </w:p>
        </w:tc>
        <w:tc>
          <w:tcPr>
            <w:tcW w:w="3122" w:type="pct"/>
            <w:shd w:val="clear" w:color="auto" w:fill="auto"/>
            <w:vAlign w:val="center"/>
          </w:tcPr>
          <w:p w:rsidR="00912154" w:rsidRPr="00F35108" w:rsidRDefault="00912154" w:rsidP="00206BA3">
            <w:pPr>
              <w:spacing w:after="0" w:line="240" w:lineRule="auto"/>
              <w:rPr>
                <w:rFonts w:eastAsia="Times New Roman" w:cs="Helvetica"/>
                <w:color w:val="333333"/>
                <w:sz w:val="16"/>
                <w:szCs w:val="20"/>
                <w:lang w:val="es-US"/>
              </w:rPr>
            </w:pPr>
            <w:r w:rsidRPr="00F35108">
              <w:rPr>
                <w:rFonts w:eastAsia="Times New Roman" w:cs="Helvetica"/>
                <w:color w:val="333333"/>
                <w:sz w:val="16"/>
                <w:szCs w:val="20"/>
                <w:lang w:val="es-US"/>
              </w:rPr>
              <w:t>Análisis y Diseño de Algoritmos</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tcPr>
          <w:p w:rsidR="00912154" w:rsidRPr="00AF67BD" w:rsidRDefault="00912154" w:rsidP="00206BA3">
            <w:pPr>
              <w:spacing w:after="0" w:line="240" w:lineRule="auto"/>
              <w:rPr>
                <w:rFonts w:eastAsia="Times New Roman" w:cs="Helvetica"/>
                <w:color w:val="000000" w:themeColor="text1"/>
                <w:sz w:val="16"/>
                <w:szCs w:val="20"/>
                <w:lang w:val="es-US"/>
              </w:rPr>
            </w:pPr>
            <w:r w:rsidRPr="00AF67BD">
              <w:rPr>
                <w:rFonts w:eastAsia="Times New Roman" w:cs="Helvetica"/>
                <w:color w:val="000000" w:themeColor="text1"/>
                <w:sz w:val="16"/>
                <w:szCs w:val="20"/>
                <w:lang w:val="es-US"/>
              </w:rPr>
              <w:t>300CIG032</w:t>
            </w:r>
          </w:p>
        </w:tc>
        <w:tc>
          <w:tcPr>
            <w:tcW w:w="3122" w:type="pct"/>
            <w:shd w:val="clear" w:color="auto" w:fill="auto"/>
            <w:vAlign w:val="center"/>
          </w:tcPr>
          <w:p w:rsidR="00912154" w:rsidRPr="00F35108" w:rsidRDefault="00912154" w:rsidP="00206BA3">
            <w:pPr>
              <w:spacing w:after="0" w:line="240" w:lineRule="auto"/>
              <w:rPr>
                <w:rFonts w:eastAsia="Times New Roman" w:cs="Helvetica"/>
                <w:color w:val="333333"/>
                <w:sz w:val="16"/>
                <w:szCs w:val="20"/>
                <w:lang w:val="es-US"/>
              </w:rPr>
            </w:pPr>
            <w:r w:rsidRPr="00F35108">
              <w:rPr>
                <w:rFonts w:eastAsia="Times New Roman" w:cs="Helvetica"/>
                <w:color w:val="333333"/>
                <w:sz w:val="16"/>
                <w:szCs w:val="20"/>
                <w:lang w:val="es-US"/>
              </w:rPr>
              <w:t>Animación y Simulación</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95468A" w:rsidP="00FA23F7">
            <w:pPr>
              <w:spacing w:after="0" w:line="240" w:lineRule="auto"/>
              <w:jc w:val="center"/>
              <w:rPr>
                <w:rFonts w:eastAsia="Times New Roman" w:cs="Helvetica"/>
                <w:color w:val="333333"/>
                <w:sz w:val="16"/>
                <w:szCs w:val="20"/>
                <w:lang w:val="es-US"/>
              </w:rPr>
            </w:pPr>
            <w:r>
              <w:rPr>
                <w:rFonts w:eastAsia="Times New Roman" w:cs="Helvetica"/>
                <w:color w:val="333333"/>
                <w:sz w:val="16"/>
                <w:szCs w:val="20"/>
                <w:lang w:val="es-US"/>
              </w:rPr>
              <w:t>EV</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300IGG004</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Trabajo de Grado</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6</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E</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300IGI003</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Ingeniería Económica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300MAG006</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Algebra Lineal</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300MAG007</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Cálculo Integral</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300MAG002</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Cálculo Diferencial</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300MAG008</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 xml:space="preserve">Cálculo </w:t>
            </w:r>
            <w:proofErr w:type="spellStart"/>
            <w:r w:rsidRPr="00AF67BD">
              <w:rPr>
                <w:rFonts w:eastAsia="Times New Roman" w:cs="Helvetica"/>
                <w:color w:val="333333"/>
                <w:sz w:val="16"/>
                <w:szCs w:val="20"/>
                <w:lang w:val="es-US"/>
              </w:rPr>
              <w:t>Multivariable</w:t>
            </w:r>
            <w:proofErr w:type="spellEnd"/>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6A5C8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E-</w:t>
            </w:r>
            <w:r w:rsidR="00557512"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300MAG009</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Ecuaciones Diferenciales</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912154" w:rsidRPr="00AF67BD" w:rsidRDefault="006A5C8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E-</w:t>
            </w:r>
            <w:r w:rsidR="00557512"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300FIF003</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Cinemática y Dinámica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4</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300FIF001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Física Térmica y Ondulatoria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4</w:t>
            </w:r>
          </w:p>
        </w:tc>
        <w:tc>
          <w:tcPr>
            <w:tcW w:w="455" w:type="pct"/>
          </w:tcPr>
          <w:p w:rsidR="00912154" w:rsidRPr="00AF67BD" w:rsidRDefault="006A5C8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E-</w:t>
            </w:r>
            <w:r w:rsidR="00557512"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300FIF002</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Electricidad y Magnetismo</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4</w:t>
            </w:r>
          </w:p>
        </w:tc>
        <w:tc>
          <w:tcPr>
            <w:tcW w:w="455" w:type="pct"/>
          </w:tcPr>
          <w:p w:rsidR="00912154" w:rsidRPr="00AF67BD" w:rsidRDefault="006A5C81"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E-</w:t>
            </w:r>
            <w:r w:rsidR="00557512"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300CIP001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Expresión Oral y Escrita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300CSP003</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Constitución Política y Democracia Colombiana</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300EIH001</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Humanidades 1</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912154" w:rsidRPr="00AF67BD" w:rsidTr="00912154">
        <w:trPr>
          <w:jc w:val="center"/>
        </w:trPr>
        <w:tc>
          <w:tcPr>
            <w:tcW w:w="0" w:type="auto"/>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300EIH002</w:t>
            </w:r>
          </w:p>
        </w:tc>
        <w:tc>
          <w:tcPr>
            <w:tcW w:w="3122" w:type="pct"/>
            <w:shd w:val="clear" w:color="auto" w:fill="auto"/>
            <w:vAlign w:val="center"/>
            <w:hideMark/>
          </w:tcPr>
          <w:p w:rsidR="00912154" w:rsidRPr="00AF67BD" w:rsidRDefault="00912154" w:rsidP="00657B50">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Humanidades 2</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912154" w:rsidRPr="00AF67BD" w:rsidRDefault="00557512" w:rsidP="00FA23F7">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557512" w:rsidRPr="00AF67BD" w:rsidTr="00912154">
        <w:trPr>
          <w:jc w:val="center"/>
        </w:trPr>
        <w:tc>
          <w:tcPr>
            <w:tcW w:w="0" w:type="auto"/>
            <w:shd w:val="clear" w:color="auto" w:fill="auto"/>
            <w:vAlign w:val="center"/>
            <w:hideMark/>
          </w:tcPr>
          <w:p w:rsidR="00557512" w:rsidRPr="00AF67BD" w:rsidRDefault="00557512" w:rsidP="00557512">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300TEG001</w:t>
            </w:r>
          </w:p>
        </w:tc>
        <w:tc>
          <w:tcPr>
            <w:tcW w:w="3122" w:type="pct"/>
            <w:shd w:val="clear" w:color="auto" w:fill="auto"/>
            <w:vAlign w:val="center"/>
            <w:hideMark/>
          </w:tcPr>
          <w:p w:rsidR="00557512" w:rsidRPr="00AF67BD" w:rsidRDefault="00557512" w:rsidP="00557512">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Teología 1</w:t>
            </w:r>
          </w:p>
        </w:tc>
        <w:tc>
          <w:tcPr>
            <w:tcW w:w="455" w:type="pct"/>
          </w:tcPr>
          <w:p w:rsidR="00557512" w:rsidRPr="00AF67BD" w:rsidRDefault="00557512" w:rsidP="00557512">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557512" w:rsidRPr="00AF67BD" w:rsidRDefault="00557512" w:rsidP="00557512">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557512" w:rsidRPr="00AF67BD" w:rsidTr="00912154">
        <w:trPr>
          <w:jc w:val="center"/>
        </w:trPr>
        <w:tc>
          <w:tcPr>
            <w:tcW w:w="0" w:type="auto"/>
            <w:shd w:val="clear" w:color="auto" w:fill="auto"/>
            <w:vAlign w:val="center"/>
            <w:hideMark/>
          </w:tcPr>
          <w:p w:rsidR="00557512" w:rsidRPr="00AF67BD" w:rsidRDefault="00557512" w:rsidP="00557512">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300TEG002</w:t>
            </w:r>
          </w:p>
        </w:tc>
        <w:tc>
          <w:tcPr>
            <w:tcW w:w="3122" w:type="pct"/>
            <w:shd w:val="clear" w:color="auto" w:fill="auto"/>
            <w:vAlign w:val="center"/>
            <w:hideMark/>
          </w:tcPr>
          <w:p w:rsidR="00557512" w:rsidRPr="00AF67BD" w:rsidRDefault="00557512" w:rsidP="00557512">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Teología 2</w:t>
            </w:r>
          </w:p>
        </w:tc>
        <w:tc>
          <w:tcPr>
            <w:tcW w:w="455" w:type="pct"/>
          </w:tcPr>
          <w:p w:rsidR="00557512" w:rsidRPr="00AF67BD" w:rsidRDefault="00557512" w:rsidP="00557512">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2</w:t>
            </w:r>
          </w:p>
        </w:tc>
        <w:tc>
          <w:tcPr>
            <w:tcW w:w="455" w:type="pct"/>
          </w:tcPr>
          <w:p w:rsidR="00557512" w:rsidRPr="00AF67BD" w:rsidRDefault="00557512" w:rsidP="00557512">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r w:rsidR="00541A29" w:rsidRPr="00AF67BD" w:rsidTr="005D7D5C">
        <w:trPr>
          <w:jc w:val="center"/>
        </w:trPr>
        <w:tc>
          <w:tcPr>
            <w:tcW w:w="0" w:type="auto"/>
            <w:shd w:val="clear" w:color="auto" w:fill="auto"/>
            <w:vAlign w:val="center"/>
          </w:tcPr>
          <w:p w:rsidR="00541A29" w:rsidRPr="00AF67BD" w:rsidRDefault="00541A29" w:rsidP="00541A29">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300MAE005</w:t>
            </w:r>
          </w:p>
        </w:tc>
        <w:tc>
          <w:tcPr>
            <w:tcW w:w="3122" w:type="pct"/>
            <w:shd w:val="clear" w:color="auto" w:fill="auto"/>
            <w:vAlign w:val="center"/>
          </w:tcPr>
          <w:p w:rsidR="00541A29" w:rsidRPr="00AF67BD" w:rsidRDefault="00541A29" w:rsidP="00541A29">
            <w:pPr>
              <w:spacing w:after="0" w:line="240" w:lineRule="auto"/>
              <w:rPr>
                <w:rFonts w:eastAsia="Times New Roman" w:cs="Helvetica"/>
                <w:color w:val="333333"/>
                <w:sz w:val="16"/>
                <w:szCs w:val="20"/>
                <w:lang w:val="es-US"/>
              </w:rPr>
            </w:pPr>
            <w:r w:rsidRPr="00AF67BD">
              <w:rPr>
                <w:rFonts w:eastAsia="Times New Roman" w:cs="Helvetica"/>
                <w:color w:val="333333"/>
                <w:sz w:val="16"/>
                <w:szCs w:val="20"/>
                <w:lang w:val="es-US"/>
              </w:rPr>
              <w:t>Probabilidad y Estadística</w:t>
            </w:r>
          </w:p>
        </w:tc>
        <w:tc>
          <w:tcPr>
            <w:tcW w:w="455" w:type="pct"/>
            <w:vAlign w:val="center"/>
          </w:tcPr>
          <w:p w:rsidR="00541A29" w:rsidRPr="00AF67BD" w:rsidRDefault="00541A29" w:rsidP="000F1BDE">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3</w:t>
            </w:r>
          </w:p>
        </w:tc>
        <w:tc>
          <w:tcPr>
            <w:tcW w:w="455" w:type="pct"/>
          </w:tcPr>
          <w:p w:rsidR="00541A29" w:rsidRPr="00AF67BD" w:rsidRDefault="00541A29" w:rsidP="00541A29">
            <w:pPr>
              <w:spacing w:after="0" w:line="240" w:lineRule="auto"/>
              <w:jc w:val="center"/>
              <w:rPr>
                <w:rFonts w:eastAsia="Times New Roman" w:cs="Helvetica"/>
                <w:color w:val="333333"/>
                <w:sz w:val="16"/>
                <w:szCs w:val="20"/>
                <w:lang w:val="es-US"/>
              </w:rPr>
            </w:pPr>
            <w:r w:rsidRPr="00AF67BD">
              <w:rPr>
                <w:rFonts w:eastAsia="Times New Roman" w:cs="Helvetica"/>
                <w:color w:val="333333"/>
                <w:sz w:val="16"/>
                <w:szCs w:val="20"/>
                <w:lang w:val="es-US"/>
              </w:rPr>
              <w:t>NFF</w:t>
            </w:r>
          </w:p>
        </w:tc>
      </w:tr>
    </w:tbl>
    <w:p w:rsidR="00C87C33" w:rsidRDefault="00C87C33" w:rsidP="00C87C33">
      <w:pPr>
        <w:pStyle w:val="Prrafodelista"/>
        <w:jc w:val="both"/>
        <w:rPr>
          <w:b/>
          <w:lang w:val="es-US"/>
        </w:rPr>
      </w:pPr>
    </w:p>
    <w:p w:rsidR="00C87C33" w:rsidRDefault="00C87C33" w:rsidP="00C87C33">
      <w:pPr>
        <w:pStyle w:val="Prrafodelista"/>
        <w:jc w:val="both"/>
        <w:rPr>
          <w:b/>
          <w:lang w:val="es-US"/>
        </w:rPr>
      </w:pPr>
    </w:p>
    <w:p w:rsidR="00657B50" w:rsidRPr="0036543B" w:rsidRDefault="002846FC" w:rsidP="0036543B">
      <w:pPr>
        <w:pStyle w:val="Prrafodelista"/>
        <w:numPr>
          <w:ilvl w:val="2"/>
          <w:numId w:val="1"/>
        </w:numPr>
        <w:jc w:val="both"/>
        <w:rPr>
          <w:b/>
          <w:lang w:val="es-US"/>
        </w:rPr>
      </w:pPr>
      <w:r w:rsidRPr="0036543B">
        <w:rPr>
          <w:b/>
          <w:lang w:val="es-US"/>
        </w:rPr>
        <w:t>Aspectos metodológicos</w:t>
      </w:r>
    </w:p>
    <w:p w:rsidR="00B97CB7" w:rsidRDefault="00B97CB7" w:rsidP="00B97CB7">
      <w:pPr>
        <w:pStyle w:val="Prrafodelista"/>
        <w:ind w:left="360"/>
        <w:jc w:val="both"/>
        <w:rPr>
          <w:b/>
          <w:lang w:val="es-US"/>
        </w:rPr>
      </w:pPr>
    </w:p>
    <w:p w:rsidR="001430C7" w:rsidRPr="002E70B5" w:rsidRDefault="00B97CB7" w:rsidP="002E70B5">
      <w:pPr>
        <w:pStyle w:val="Prrafodelista"/>
        <w:numPr>
          <w:ilvl w:val="3"/>
          <w:numId w:val="1"/>
        </w:numPr>
        <w:jc w:val="both"/>
        <w:rPr>
          <w:b/>
          <w:lang w:val="es-US"/>
        </w:rPr>
      </w:pPr>
      <w:r w:rsidRPr="002E70B5">
        <w:rPr>
          <w:b/>
          <w:lang w:val="es-US"/>
        </w:rPr>
        <w:t>Horas de clase y trabajo independiente</w:t>
      </w:r>
    </w:p>
    <w:p w:rsidR="00245D6F" w:rsidRDefault="007C4AE5" w:rsidP="00527B24">
      <w:pPr>
        <w:jc w:val="both"/>
        <w:rPr>
          <w:lang w:val="es-US"/>
        </w:rPr>
      </w:pPr>
      <w:r>
        <w:rPr>
          <w:lang w:val="es-US"/>
        </w:rPr>
        <w:t xml:space="preserve">La tabla 13 muestra la nueva distribución horaria. </w:t>
      </w:r>
      <w:r w:rsidR="001430C7">
        <w:rPr>
          <w:lang w:val="es-US"/>
        </w:rPr>
        <w:t>“</w:t>
      </w:r>
      <w:r w:rsidR="001430C7" w:rsidRPr="001430C7">
        <w:rPr>
          <w:lang w:val="es-US"/>
        </w:rPr>
        <w:t xml:space="preserve">Además </w:t>
      </w:r>
      <w:r w:rsidR="001430C7">
        <w:rPr>
          <w:lang w:val="es-US"/>
        </w:rPr>
        <w:t>del</w:t>
      </w:r>
      <w:r w:rsidR="001430C7" w:rsidRPr="001430C7">
        <w:rPr>
          <w:lang w:val="es-US"/>
        </w:rPr>
        <w:t xml:space="preserve"> cambio en el plan de estudio en términos de cursos, se propone un cambio de metodología en cuanto al número de horas presenciales y horas independientes por cada curso. Este ajuste en la distribución de horas está más acorde con el número de créditos de cada curso. Se propone la siguiente distribución de horas según el número de créditos </w:t>
      </w:r>
      <w:r w:rsidR="00CB3DA3">
        <w:rPr>
          <w:lang w:val="es-US"/>
        </w:rPr>
        <w:t>(horas por semana).</w:t>
      </w:r>
      <w:r w:rsidR="001430C7">
        <w:rPr>
          <w:lang w:val="es-US"/>
        </w:rPr>
        <w:t>”</w:t>
      </w:r>
      <w:r w:rsidR="00205150">
        <w:rPr>
          <w:lang w:val="es-US"/>
        </w:rPr>
        <w:t xml:space="preserve"> </w:t>
      </w:r>
      <w:r w:rsidR="007D7131">
        <w:rPr>
          <w:lang w:val="es-US"/>
        </w:rPr>
        <w:t>El cambio sugerido obedece a la naturaleza de la Carrera de Ingeniería de Sistemas y Computación, a garantizar que los estudiantes aprenda</w:t>
      </w:r>
      <w:r w:rsidR="00D328CB">
        <w:rPr>
          <w:lang w:val="es-US"/>
        </w:rPr>
        <w:t>n</w:t>
      </w:r>
      <w:r w:rsidR="007D7131">
        <w:rPr>
          <w:lang w:val="es-US"/>
        </w:rPr>
        <w:t xml:space="preserve"> a utilizar mejor las herramientas de desarrollo y utilicen mejor su tiempo. </w:t>
      </w:r>
      <w:r w:rsidR="00BB6696">
        <w:rPr>
          <w:lang w:val="es-US"/>
        </w:rPr>
        <w:t xml:space="preserve">Además, las horas prácticas disminuyen la necesidad de monitores. </w:t>
      </w:r>
      <w:r w:rsidR="00601DD3">
        <w:rPr>
          <w:lang w:val="es-US"/>
        </w:rPr>
        <w:t>Para mayor información ver el</w:t>
      </w:r>
      <w:r w:rsidR="00CB3DA3">
        <w:rPr>
          <w:lang w:val="es-US"/>
        </w:rPr>
        <w:t xml:space="preserve"> estudio de viabilidad </w:t>
      </w:r>
      <w:r w:rsidR="006D6E3F">
        <w:rPr>
          <w:lang w:val="es-US"/>
        </w:rPr>
        <w:t>[9</w:t>
      </w:r>
      <w:r w:rsidR="00A13B40">
        <w:rPr>
          <w:lang w:val="es-US"/>
        </w:rPr>
        <w:t>, 9a</w:t>
      </w:r>
      <w:r w:rsidR="00527B24">
        <w:rPr>
          <w:lang w:val="es-US"/>
        </w:rPr>
        <w:t xml:space="preserve">]. </w:t>
      </w:r>
      <w:r w:rsidR="00245D6F">
        <w:rPr>
          <w:lang w:val="es-US"/>
        </w:rPr>
        <w:t xml:space="preserve">De acuerdo a este estudio: </w:t>
      </w:r>
    </w:p>
    <w:p w:rsidR="00245D6F" w:rsidRDefault="00317AD4" w:rsidP="007553A9">
      <w:pPr>
        <w:jc w:val="both"/>
        <w:rPr>
          <w:lang w:val="es-US"/>
        </w:rPr>
      </w:pPr>
      <w:r>
        <w:rPr>
          <w:lang w:val="es-US"/>
        </w:rPr>
        <w:t>“</w:t>
      </w:r>
      <w:r w:rsidR="007553A9" w:rsidRPr="007553A9">
        <w:rPr>
          <w:lang w:val="es-US"/>
        </w:rPr>
        <w:t>Como resultado de la simulación, se puede concl</w:t>
      </w:r>
      <w:r w:rsidR="007553A9">
        <w:rPr>
          <w:lang w:val="es-US"/>
        </w:rPr>
        <w:t xml:space="preserve">uir que en primera instancia el </w:t>
      </w:r>
      <w:r w:rsidR="007553A9" w:rsidRPr="007553A9">
        <w:rPr>
          <w:lang w:val="es-US"/>
        </w:rPr>
        <w:t>programa de INGENIERÍA DE SISTEMAS es viable financieramente en los periodos</w:t>
      </w:r>
      <w:r w:rsidR="007553A9">
        <w:rPr>
          <w:lang w:val="es-US"/>
        </w:rPr>
        <w:t xml:space="preserve"> </w:t>
      </w:r>
      <w:r w:rsidR="007553A9" w:rsidRPr="007553A9">
        <w:rPr>
          <w:lang w:val="es-US"/>
        </w:rPr>
        <w:t xml:space="preserve">2015 y 2016 cuando logra sostener </w:t>
      </w:r>
      <w:r w:rsidR="007553A9" w:rsidRPr="007553A9">
        <w:rPr>
          <w:lang w:val="es-US"/>
        </w:rPr>
        <w:lastRenderedPageBreak/>
        <w:t>los costos y gastos directos del programa con</w:t>
      </w:r>
      <w:r w:rsidR="007553A9">
        <w:rPr>
          <w:lang w:val="es-US"/>
        </w:rPr>
        <w:t xml:space="preserve"> </w:t>
      </w:r>
      <w:r w:rsidR="007553A9" w:rsidRPr="007553A9">
        <w:rPr>
          <w:lang w:val="es-US"/>
        </w:rPr>
        <w:t>margen positivo del 67% y también soporta los gastos provenientes de las</w:t>
      </w:r>
      <w:r w:rsidR="007553A9">
        <w:rPr>
          <w:lang w:val="es-US"/>
        </w:rPr>
        <w:t xml:space="preserve"> </w:t>
      </w:r>
      <w:r w:rsidR="007553A9" w:rsidRPr="007553A9">
        <w:rPr>
          <w:lang w:val="es-US"/>
        </w:rPr>
        <w:t>Decanaturas que le dejan un margen positivo aproximado del 2.2%.</w:t>
      </w:r>
      <w:r>
        <w:rPr>
          <w:lang w:val="es-US"/>
        </w:rPr>
        <w:t>,” [9, p.3]</w:t>
      </w:r>
      <w:r w:rsidR="00205150">
        <w:rPr>
          <w:lang w:val="es-US"/>
        </w:rPr>
        <w:t>.</w:t>
      </w:r>
    </w:p>
    <w:p w:rsidR="00245D6F" w:rsidRDefault="00611F28" w:rsidP="00527B24">
      <w:pPr>
        <w:jc w:val="both"/>
        <w:rPr>
          <w:lang w:val="es-US"/>
        </w:rPr>
      </w:pPr>
      <w:r>
        <w:rPr>
          <w:lang w:val="es-US"/>
        </w:rPr>
        <w:t>En este estudio [9, p.3]:</w:t>
      </w:r>
    </w:p>
    <w:p w:rsidR="007553A9" w:rsidRPr="007553A9" w:rsidRDefault="00611F28" w:rsidP="007553A9">
      <w:pPr>
        <w:pStyle w:val="Prrafodelista"/>
        <w:numPr>
          <w:ilvl w:val="0"/>
          <w:numId w:val="31"/>
        </w:numPr>
        <w:jc w:val="both"/>
        <w:rPr>
          <w:lang w:val="es-US"/>
        </w:rPr>
      </w:pPr>
      <w:r>
        <w:rPr>
          <w:lang w:val="es-US"/>
        </w:rPr>
        <w:t>“</w:t>
      </w:r>
      <w:r w:rsidR="007553A9" w:rsidRPr="007553A9">
        <w:rPr>
          <w:lang w:val="es-US"/>
        </w:rPr>
        <w:t>· Se estima un incremento en horas cátedras semanales para 8 profesores con</w:t>
      </w:r>
      <w:r w:rsidR="007553A9">
        <w:rPr>
          <w:lang w:val="es-US"/>
        </w:rPr>
        <w:t xml:space="preserve"> </w:t>
      </w:r>
      <w:r w:rsidR="007553A9" w:rsidRPr="007553A9">
        <w:rPr>
          <w:lang w:val="es-US"/>
        </w:rPr>
        <w:t>esta modalidad.</w:t>
      </w:r>
    </w:p>
    <w:p w:rsidR="007553A9" w:rsidRPr="007553A9" w:rsidRDefault="007553A9" w:rsidP="007553A9">
      <w:pPr>
        <w:pStyle w:val="Prrafodelista"/>
        <w:numPr>
          <w:ilvl w:val="0"/>
          <w:numId w:val="31"/>
        </w:numPr>
        <w:jc w:val="both"/>
        <w:rPr>
          <w:lang w:val="es-US"/>
        </w:rPr>
      </w:pPr>
      <w:r w:rsidRPr="007553A9">
        <w:rPr>
          <w:lang w:val="es-US"/>
        </w:rPr>
        <w:t>Se tomó promedio de horas cátedra categoría A y B $37.500.</w:t>
      </w:r>
    </w:p>
    <w:p w:rsidR="007553A9" w:rsidRPr="007553A9" w:rsidRDefault="007553A9" w:rsidP="007553A9">
      <w:pPr>
        <w:pStyle w:val="Prrafodelista"/>
        <w:numPr>
          <w:ilvl w:val="0"/>
          <w:numId w:val="31"/>
        </w:numPr>
        <w:jc w:val="both"/>
        <w:rPr>
          <w:lang w:val="es-US"/>
        </w:rPr>
      </w:pPr>
      <w:r w:rsidRPr="007553A9">
        <w:rPr>
          <w:lang w:val="es-US"/>
        </w:rPr>
        <w:t>Cantidad de semanas al año 37 (1r S =18 + 2do S = 19).</w:t>
      </w:r>
    </w:p>
    <w:p w:rsidR="007553A9" w:rsidRPr="007553A9" w:rsidRDefault="007553A9" w:rsidP="007553A9">
      <w:pPr>
        <w:pStyle w:val="Prrafodelista"/>
        <w:numPr>
          <w:ilvl w:val="0"/>
          <w:numId w:val="31"/>
        </w:numPr>
        <w:jc w:val="both"/>
        <w:rPr>
          <w:lang w:val="es-US"/>
        </w:rPr>
      </w:pPr>
      <w:r w:rsidRPr="007553A9">
        <w:rPr>
          <w:lang w:val="es-US"/>
        </w:rPr>
        <w:t>Resultado adición hora cátedra por acompañamiento anual $13.692.00 incluida</w:t>
      </w:r>
      <w:r>
        <w:rPr>
          <w:lang w:val="es-US"/>
        </w:rPr>
        <w:t xml:space="preserve"> </w:t>
      </w:r>
      <w:r w:rsidRPr="007553A9">
        <w:rPr>
          <w:lang w:val="es-US"/>
        </w:rPr>
        <w:t>carga prestacional.</w:t>
      </w:r>
    </w:p>
    <w:p w:rsidR="007553A9" w:rsidRPr="007553A9" w:rsidRDefault="007553A9" w:rsidP="007553A9">
      <w:pPr>
        <w:pStyle w:val="Prrafodelista"/>
        <w:numPr>
          <w:ilvl w:val="0"/>
          <w:numId w:val="31"/>
        </w:numPr>
        <w:jc w:val="both"/>
        <w:rPr>
          <w:lang w:val="es-US"/>
        </w:rPr>
      </w:pPr>
      <w:r w:rsidRPr="007553A9">
        <w:rPr>
          <w:lang w:val="es-US"/>
        </w:rPr>
        <w:t>Se disminuyen $3.402.000 por valor de monitorias de 3r a 10 semestres que no</w:t>
      </w:r>
      <w:r>
        <w:rPr>
          <w:lang w:val="es-US"/>
        </w:rPr>
        <w:t xml:space="preserve"> </w:t>
      </w:r>
      <w:r w:rsidRPr="007553A9">
        <w:rPr>
          <w:lang w:val="es-US"/>
        </w:rPr>
        <w:t>utilizaran (solo habrá monitorias en 1r y 2do semestre).</w:t>
      </w:r>
    </w:p>
    <w:p w:rsidR="007553A9" w:rsidRPr="007553A9" w:rsidRDefault="007553A9" w:rsidP="007553A9">
      <w:pPr>
        <w:pStyle w:val="Prrafodelista"/>
        <w:numPr>
          <w:ilvl w:val="0"/>
          <w:numId w:val="31"/>
        </w:numPr>
        <w:jc w:val="both"/>
        <w:rPr>
          <w:lang w:val="es-US"/>
        </w:rPr>
      </w:pPr>
      <w:r w:rsidRPr="007553A9">
        <w:rPr>
          <w:lang w:val="es-US"/>
        </w:rPr>
        <w:t>También se evaluó el impacto que generaría incrementar 61 horas (anuales) en 24</w:t>
      </w:r>
      <w:r>
        <w:rPr>
          <w:lang w:val="es-US"/>
        </w:rPr>
        <w:t xml:space="preserve"> </w:t>
      </w:r>
      <w:r w:rsidRPr="007553A9">
        <w:rPr>
          <w:lang w:val="es-US"/>
        </w:rPr>
        <w:t>profesores de planta con tipo de remuneración de ASOCIADO.</w:t>
      </w:r>
    </w:p>
    <w:p w:rsidR="00A77088" w:rsidRDefault="007553A9" w:rsidP="007553A9">
      <w:pPr>
        <w:pStyle w:val="Prrafodelista"/>
        <w:numPr>
          <w:ilvl w:val="0"/>
          <w:numId w:val="31"/>
        </w:numPr>
        <w:jc w:val="both"/>
        <w:rPr>
          <w:lang w:val="es-US"/>
        </w:rPr>
      </w:pPr>
      <w:r w:rsidRPr="007553A9">
        <w:rPr>
          <w:lang w:val="es-US"/>
        </w:rPr>
        <w:t>La estimación de los 24 profesores de planta incrementa en valor de los</w:t>
      </w:r>
      <w:r>
        <w:rPr>
          <w:lang w:val="es-US"/>
        </w:rPr>
        <w:t xml:space="preserve"> </w:t>
      </w:r>
      <w:r w:rsidRPr="007553A9">
        <w:rPr>
          <w:lang w:val="es-US"/>
        </w:rPr>
        <w:t>servicios académicos en $57.989.162 en año 2016 (incluida carga prestacional).</w:t>
      </w:r>
    </w:p>
    <w:p w:rsidR="001430C7" w:rsidRPr="00902B50" w:rsidRDefault="00527B24" w:rsidP="00A77088">
      <w:pPr>
        <w:jc w:val="both"/>
        <w:rPr>
          <w:lang w:val="es-ES"/>
        </w:rPr>
      </w:pPr>
      <w:r w:rsidRPr="00902B50">
        <w:rPr>
          <w:lang w:val="es-ES"/>
        </w:rPr>
        <w:t>La principal razón para este cambio metodológico se terminó de discutir en el comité AN06022106 del 22 de agosto de 2016:</w:t>
      </w:r>
    </w:p>
    <w:p w:rsidR="00AC40DC" w:rsidRDefault="00AC40DC" w:rsidP="00527B24">
      <w:pPr>
        <w:jc w:val="both"/>
        <w:rPr>
          <w:lang w:val="es-ES"/>
        </w:rPr>
      </w:pPr>
      <w:r>
        <w:rPr>
          <w:lang w:val="es-US"/>
        </w:rPr>
        <w:t>“</w:t>
      </w:r>
      <w:r>
        <w:rPr>
          <w:lang w:val="es-ES"/>
        </w:rPr>
        <w:t>Se debe hacer un acompañamiento más cercano a los estudiantes; compartir mejor con los estudiantes la experiencia práctica del profesor; utilizar mejor las herramientas que apoyan las áreas de la computación, pues antes estas áreas no tenían herramientas; profundizar en la parte práctica; soluciona una falencia detectada desde la autoevaluación ABET”</w:t>
      </w:r>
    </w:p>
    <w:p w:rsidR="00483EDA" w:rsidRDefault="004E78EB" w:rsidP="00C40346">
      <w:pPr>
        <w:jc w:val="both"/>
        <w:rPr>
          <w:lang w:val="es-ES"/>
        </w:rPr>
      </w:pPr>
      <w:r w:rsidRPr="005476E0">
        <w:rPr>
          <w:lang w:val="es-US"/>
        </w:rPr>
        <w:t>El argumento se fortalece</w:t>
      </w:r>
      <w:r w:rsidR="00C14A4A" w:rsidRPr="005476E0">
        <w:rPr>
          <w:lang w:val="es-US"/>
        </w:rPr>
        <w:t xml:space="preserve"> aún más cuando proviene en gran medida de los pares que visitaron la universidad</w:t>
      </w:r>
      <w:r w:rsidR="00C14A4A" w:rsidRPr="00325BF1">
        <w:rPr>
          <w:lang w:val="es-US"/>
        </w:rPr>
        <w:t xml:space="preserve"> [10</w:t>
      </w:r>
      <w:r w:rsidR="00CA71D3" w:rsidRPr="00325BF1">
        <w:rPr>
          <w:lang w:val="es-US"/>
        </w:rPr>
        <w:t xml:space="preserve">, p.8], </w:t>
      </w:r>
      <w:r w:rsidR="00C14A4A">
        <w:rPr>
          <w:lang w:val="es-ES"/>
        </w:rPr>
        <w:t>y busca solucionar una debilidad identificada durante el proceso de autoevaluación ABET</w:t>
      </w:r>
      <w:r w:rsidR="00292E6C">
        <w:rPr>
          <w:lang w:val="es-ES"/>
        </w:rPr>
        <w:t xml:space="preserve"> [5, p.8]</w:t>
      </w:r>
      <w:r w:rsidR="00E1419B">
        <w:rPr>
          <w:lang w:val="es-ES"/>
        </w:rPr>
        <w:t>. Superar esta debilidad permitirá al profesor evaluar de mejor manera el trabajo en grupo y a los estudiantes adquirir conocimiento tecnológico de manera más estructurada. Además, se da respuesta</w:t>
      </w:r>
      <w:r w:rsidR="002F1C6A">
        <w:rPr>
          <w:lang w:val="es-ES"/>
        </w:rPr>
        <w:t xml:space="preserve"> a la imposibilidad y poca efectividad de crear electivas en torno a estos temas</w:t>
      </w:r>
      <w:r w:rsidR="00E1419B">
        <w:rPr>
          <w:lang w:val="es-ES"/>
        </w:rPr>
        <w:t>.</w:t>
      </w:r>
    </w:p>
    <w:p w:rsidR="007C4AE5" w:rsidRPr="001430C7" w:rsidRDefault="00C40346" w:rsidP="00E964AE">
      <w:pPr>
        <w:tabs>
          <w:tab w:val="left" w:pos="800"/>
          <w:tab w:val="center" w:pos="4680"/>
        </w:tabs>
        <w:jc w:val="center"/>
        <w:rPr>
          <w:lang w:val="es-US"/>
        </w:rPr>
      </w:pPr>
      <w:r>
        <w:rPr>
          <w:lang w:val="es-US"/>
        </w:rPr>
        <w:t>T</w:t>
      </w:r>
      <w:r w:rsidR="007C4AE5">
        <w:rPr>
          <w:lang w:val="es-US"/>
        </w:rPr>
        <w:t>abla 13. Distribución horaria en la nueva metodología.</w:t>
      </w:r>
    </w:p>
    <w:tbl>
      <w:tblPr>
        <w:tblW w:w="0" w:type="auto"/>
        <w:jc w:val="center"/>
        <w:tblLayout w:type="fixed"/>
        <w:tblCellMar>
          <w:left w:w="0" w:type="dxa"/>
          <w:right w:w="0" w:type="dxa"/>
        </w:tblCellMar>
        <w:tblLook w:val="0000" w:firstRow="0" w:lastRow="0" w:firstColumn="0" w:lastColumn="0" w:noHBand="0" w:noVBand="0"/>
      </w:tblPr>
      <w:tblGrid>
        <w:gridCol w:w="2760"/>
        <w:gridCol w:w="2130"/>
        <w:gridCol w:w="1500"/>
        <w:gridCol w:w="1500"/>
      </w:tblGrid>
      <w:tr w:rsidR="001430C7" w:rsidRPr="00AD3788" w:rsidTr="00AD3788">
        <w:trPr>
          <w:trHeight w:hRule="exact" w:val="285"/>
          <w:jc w:val="center"/>
        </w:trPr>
        <w:tc>
          <w:tcPr>
            <w:tcW w:w="2760" w:type="dxa"/>
            <w:tcBorders>
              <w:top w:val="single" w:sz="6" w:space="0" w:color="000000"/>
              <w:left w:val="single" w:sz="6" w:space="0" w:color="000000"/>
              <w:bottom w:val="single" w:sz="6" w:space="0" w:color="000000"/>
              <w:right w:val="single" w:sz="6" w:space="0" w:color="000000"/>
            </w:tcBorders>
            <w:shd w:val="clear" w:color="auto" w:fill="A4C2F4"/>
          </w:tcPr>
          <w:p w:rsidR="001430C7" w:rsidRPr="00AD3788" w:rsidRDefault="001430C7" w:rsidP="001430C7">
            <w:pPr>
              <w:jc w:val="both"/>
              <w:rPr>
                <w:sz w:val="18"/>
                <w:lang w:val="es-US"/>
              </w:rPr>
            </w:pPr>
            <w:r w:rsidRPr="00AD3788">
              <w:rPr>
                <w:sz w:val="18"/>
                <w:lang w:val="es-US"/>
              </w:rPr>
              <w:t>Tipo de horas</w:t>
            </w:r>
          </w:p>
        </w:tc>
        <w:tc>
          <w:tcPr>
            <w:tcW w:w="2130" w:type="dxa"/>
            <w:tcBorders>
              <w:top w:val="single" w:sz="6" w:space="0" w:color="000000"/>
              <w:left w:val="single" w:sz="6" w:space="0" w:color="000000"/>
              <w:bottom w:val="single" w:sz="6" w:space="0" w:color="000000"/>
              <w:right w:val="single" w:sz="6" w:space="0" w:color="000000"/>
            </w:tcBorders>
            <w:shd w:val="clear" w:color="auto" w:fill="A4C2F4"/>
          </w:tcPr>
          <w:p w:rsidR="001430C7" w:rsidRPr="00AD3788" w:rsidRDefault="001430C7" w:rsidP="001430C7">
            <w:pPr>
              <w:jc w:val="both"/>
              <w:rPr>
                <w:sz w:val="18"/>
                <w:lang w:val="es-US"/>
              </w:rPr>
            </w:pPr>
            <w:r w:rsidRPr="00AD3788">
              <w:rPr>
                <w:sz w:val="18"/>
                <w:lang w:val="es-US"/>
              </w:rPr>
              <w:t>3 créditos</w:t>
            </w:r>
          </w:p>
        </w:tc>
        <w:tc>
          <w:tcPr>
            <w:tcW w:w="1500" w:type="dxa"/>
            <w:tcBorders>
              <w:top w:val="single" w:sz="6" w:space="0" w:color="000000"/>
              <w:left w:val="single" w:sz="6" w:space="0" w:color="000000"/>
              <w:bottom w:val="single" w:sz="6" w:space="0" w:color="000000"/>
              <w:right w:val="single" w:sz="6" w:space="0" w:color="000000"/>
            </w:tcBorders>
            <w:shd w:val="clear" w:color="auto" w:fill="A4C2F4"/>
          </w:tcPr>
          <w:p w:rsidR="001430C7" w:rsidRPr="00AD3788" w:rsidRDefault="001430C7" w:rsidP="001430C7">
            <w:pPr>
              <w:jc w:val="both"/>
              <w:rPr>
                <w:sz w:val="18"/>
                <w:lang w:val="es-US"/>
              </w:rPr>
            </w:pPr>
            <w:r w:rsidRPr="00AD3788">
              <w:rPr>
                <w:sz w:val="18"/>
                <w:lang w:val="es-US"/>
              </w:rPr>
              <w:t>2 créditos</w:t>
            </w:r>
          </w:p>
        </w:tc>
        <w:tc>
          <w:tcPr>
            <w:tcW w:w="1500" w:type="dxa"/>
            <w:tcBorders>
              <w:top w:val="single" w:sz="6" w:space="0" w:color="000000"/>
              <w:left w:val="single" w:sz="6" w:space="0" w:color="000000"/>
              <w:bottom w:val="single" w:sz="6" w:space="0" w:color="000000"/>
              <w:right w:val="single" w:sz="6" w:space="0" w:color="000000"/>
            </w:tcBorders>
            <w:shd w:val="clear" w:color="auto" w:fill="A4C2F4"/>
          </w:tcPr>
          <w:p w:rsidR="001430C7" w:rsidRPr="00AD3788" w:rsidRDefault="001430C7" w:rsidP="001430C7">
            <w:pPr>
              <w:jc w:val="both"/>
              <w:rPr>
                <w:sz w:val="18"/>
                <w:lang w:val="es-US"/>
              </w:rPr>
            </w:pPr>
            <w:r w:rsidRPr="00AD3788">
              <w:rPr>
                <w:sz w:val="18"/>
                <w:lang w:val="es-US"/>
              </w:rPr>
              <w:t>1 crédito</w:t>
            </w:r>
          </w:p>
        </w:tc>
      </w:tr>
      <w:tr w:rsidR="001430C7" w:rsidRPr="00AD3788" w:rsidTr="00AD3788">
        <w:trPr>
          <w:trHeight w:hRule="exact" w:val="447"/>
          <w:jc w:val="center"/>
        </w:trPr>
        <w:tc>
          <w:tcPr>
            <w:tcW w:w="2760" w:type="dxa"/>
            <w:tcBorders>
              <w:top w:val="single" w:sz="6" w:space="0" w:color="000000"/>
              <w:left w:val="single" w:sz="6" w:space="0" w:color="000000"/>
              <w:bottom w:val="single" w:sz="6" w:space="0" w:color="000000"/>
              <w:right w:val="single" w:sz="6" w:space="0" w:color="000000"/>
            </w:tcBorders>
          </w:tcPr>
          <w:p w:rsidR="001430C7" w:rsidRPr="00AD3788" w:rsidRDefault="001430C7" w:rsidP="001430C7">
            <w:pPr>
              <w:jc w:val="both"/>
              <w:rPr>
                <w:sz w:val="18"/>
                <w:lang w:val="es-US"/>
              </w:rPr>
            </w:pPr>
            <w:r w:rsidRPr="00AD3788">
              <w:rPr>
                <w:sz w:val="18"/>
                <w:lang w:val="es-US"/>
              </w:rPr>
              <w:t>Horas acompañados</w:t>
            </w:r>
          </w:p>
        </w:tc>
        <w:tc>
          <w:tcPr>
            <w:tcW w:w="213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5 horas (3 horas de clase + 2 horas taller)</w:t>
            </w:r>
          </w:p>
        </w:tc>
        <w:tc>
          <w:tcPr>
            <w:tcW w:w="150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3</w:t>
            </w:r>
          </w:p>
        </w:tc>
        <w:tc>
          <w:tcPr>
            <w:tcW w:w="150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1.5</w:t>
            </w:r>
          </w:p>
        </w:tc>
      </w:tr>
      <w:tr w:rsidR="001430C7" w:rsidRPr="00AD3788" w:rsidTr="00AD3788">
        <w:trPr>
          <w:trHeight w:hRule="exact" w:val="276"/>
          <w:jc w:val="center"/>
        </w:trPr>
        <w:tc>
          <w:tcPr>
            <w:tcW w:w="2760" w:type="dxa"/>
            <w:tcBorders>
              <w:top w:val="single" w:sz="6" w:space="0" w:color="000000"/>
              <w:left w:val="single" w:sz="6" w:space="0" w:color="000000"/>
              <w:bottom w:val="single" w:sz="6" w:space="0" w:color="000000"/>
              <w:right w:val="single" w:sz="6" w:space="0" w:color="000000"/>
            </w:tcBorders>
          </w:tcPr>
          <w:p w:rsidR="001430C7" w:rsidRPr="00AD3788" w:rsidRDefault="001430C7" w:rsidP="001430C7">
            <w:pPr>
              <w:jc w:val="both"/>
              <w:rPr>
                <w:sz w:val="18"/>
                <w:lang w:val="es-US"/>
              </w:rPr>
            </w:pPr>
            <w:r w:rsidRPr="00AD3788">
              <w:rPr>
                <w:sz w:val="18"/>
                <w:lang w:val="es-US"/>
              </w:rPr>
              <w:t>Horas independientes</w:t>
            </w:r>
          </w:p>
        </w:tc>
        <w:tc>
          <w:tcPr>
            <w:tcW w:w="213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4</w:t>
            </w:r>
          </w:p>
        </w:tc>
        <w:tc>
          <w:tcPr>
            <w:tcW w:w="150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3</w:t>
            </w:r>
          </w:p>
        </w:tc>
        <w:tc>
          <w:tcPr>
            <w:tcW w:w="1500" w:type="dxa"/>
            <w:tcBorders>
              <w:top w:val="single" w:sz="6" w:space="0" w:color="000000"/>
              <w:left w:val="single" w:sz="6" w:space="0" w:color="000000"/>
              <w:bottom w:val="single" w:sz="6" w:space="0" w:color="000000"/>
              <w:right w:val="single" w:sz="6" w:space="0" w:color="000000"/>
            </w:tcBorders>
          </w:tcPr>
          <w:p w:rsidR="001430C7" w:rsidRPr="00AD3788" w:rsidRDefault="001430C7" w:rsidP="007044B7">
            <w:pPr>
              <w:jc w:val="center"/>
              <w:rPr>
                <w:sz w:val="18"/>
                <w:lang w:val="es-US"/>
              </w:rPr>
            </w:pPr>
            <w:r w:rsidRPr="00AD3788">
              <w:rPr>
                <w:sz w:val="18"/>
                <w:lang w:val="es-US"/>
              </w:rPr>
              <w:t>1.5</w:t>
            </w:r>
          </w:p>
        </w:tc>
      </w:tr>
    </w:tbl>
    <w:p w:rsidR="008B29FA" w:rsidRDefault="008B29FA" w:rsidP="008B29FA">
      <w:pPr>
        <w:jc w:val="both"/>
        <w:rPr>
          <w:lang w:val="es-ES"/>
        </w:rPr>
      </w:pPr>
    </w:p>
    <w:p w:rsidR="008B29FA" w:rsidRDefault="008B29FA" w:rsidP="008B29FA">
      <w:pPr>
        <w:jc w:val="both"/>
        <w:rPr>
          <w:lang w:val="es-ES"/>
        </w:rPr>
      </w:pPr>
      <w:r>
        <w:rPr>
          <w:lang w:val="es-ES"/>
        </w:rPr>
        <w:t>Finalmente, se informa que la hora adicional que será asignada a los cursos disciplinares será desarrollada en los laboratorios del Departamentos de Electrónica y Ciencias de la Computación por lo cual no hay afectación en la planta física general de la universidad. En total son 36 cursos afectados y 61 horas al año. Actualmente el Departamento de Electrónica y Ciencias de la Computación tiene acceso a 5 espacios de laboratorio con suficiente disponibilidad para soportar la carga adicional promedio de 31.5 horas por semestre. A continuación se dan los detalles de cada espacio:</w:t>
      </w:r>
    </w:p>
    <w:p w:rsidR="00CB5E35" w:rsidRDefault="00CB5E35" w:rsidP="00394388">
      <w:pPr>
        <w:pStyle w:val="Prrafodelista"/>
        <w:numPr>
          <w:ilvl w:val="0"/>
          <w:numId w:val="30"/>
        </w:numPr>
        <w:jc w:val="both"/>
        <w:rPr>
          <w:lang w:val="es-ES"/>
        </w:rPr>
      </w:pPr>
      <w:r>
        <w:rPr>
          <w:lang w:val="es-ES"/>
        </w:rPr>
        <w:t>Laboratorio de Interacción y Sonido: espacio con capacidad para cursos de hasta 18 personas. Actualmente tiene una disponibilidad 92% del tiempo</w:t>
      </w:r>
      <w:r w:rsidR="008D0F06">
        <w:rPr>
          <w:lang w:val="es-ES"/>
        </w:rPr>
        <w:t xml:space="preserve"> (59 horas)</w:t>
      </w:r>
      <w:r>
        <w:rPr>
          <w:lang w:val="es-ES"/>
        </w:rPr>
        <w:t xml:space="preserve">. Está abierto de 8 a.m. a 1 p.m. </w:t>
      </w:r>
      <w:r>
        <w:rPr>
          <w:lang w:val="es-ES"/>
        </w:rPr>
        <w:lastRenderedPageBreak/>
        <w:t>y de 2 p.m. a 9 p.m.</w:t>
      </w:r>
      <w:r w:rsidR="00A15DE1">
        <w:rPr>
          <w:lang w:val="es-ES"/>
        </w:rPr>
        <w:t xml:space="preserve"> y 4 horas los sábados, para un total de 64 horas.</w:t>
      </w:r>
      <w:r>
        <w:rPr>
          <w:lang w:val="es-ES"/>
        </w:rPr>
        <w:t xml:space="preserve"> </w:t>
      </w:r>
      <w:r w:rsidR="006C3293">
        <w:rPr>
          <w:lang w:val="es-ES"/>
        </w:rPr>
        <w:t xml:space="preserve">Lo aprovechan </w:t>
      </w:r>
      <w:r>
        <w:rPr>
          <w:lang w:val="es-ES"/>
        </w:rPr>
        <w:t>2 cursos de</w:t>
      </w:r>
      <w:r w:rsidR="008D0F06">
        <w:rPr>
          <w:lang w:val="es-ES"/>
        </w:rPr>
        <w:t xml:space="preserve"> la carrera. </w:t>
      </w:r>
    </w:p>
    <w:p w:rsidR="00394388" w:rsidRDefault="00394388" w:rsidP="00394388">
      <w:pPr>
        <w:pStyle w:val="Prrafodelista"/>
        <w:numPr>
          <w:ilvl w:val="0"/>
          <w:numId w:val="30"/>
        </w:numPr>
        <w:jc w:val="both"/>
        <w:rPr>
          <w:lang w:val="es-ES"/>
        </w:rPr>
      </w:pPr>
      <w:r>
        <w:rPr>
          <w:lang w:val="es-ES"/>
        </w:rPr>
        <w:t>Sala 3.2. Palmas: espacio con capacidad para cursos de hasta 35 personas. Actualmente tiene una disponibilidad del 63% del tiempo</w:t>
      </w:r>
      <w:r w:rsidR="008D0F06">
        <w:rPr>
          <w:lang w:val="es-ES"/>
        </w:rPr>
        <w:t xml:space="preserve"> (40 horas)</w:t>
      </w:r>
      <w:r>
        <w:rPr>
          <w:lang w:val="es-ES"/>
        </w:rPr>
        <w:t xml:space="preserve">. Está abierto de 8 a.m. a 1 p.m. y de 2 p.m. y de 2 p.m. a 9 p.m. </w:t>
      </w:r>
      <w:r w:rsidR="00A15DE1">
        <w:rPr>
          <w:lang w:val="es-ES"/>
        </w:rPr>
        <w:t xml:space="preserve">y 4 horas los sábados, para un total de 64 horas. </w:t>
      </w:r>
      <w:r w:rsidR="006C3293">
        <w:rPr>
          <w:lang w:val="es-ES"/>
        </w:rPr>
        <w:t xml:space="preserve">Lo aprovechan </w:t>
      </w:r>
      <w:r w:rsidR="00A335BE">
        <w:rPr>
          <w:lang w:val="es-ES"/>
        </w:rPr>
        <w:t>6 cursos de la carrera (3</w:t>
      </w:r>
      <w:r w:rsidR="00594FBE">
        <w:rPr>
          <w:lang w:val="es-ES"/>
        </w:rPr>
        <w:t xml:space="preserve"> de los cuales son monitorias). </w:t>
      </w:r>
    </w:p>
    <w:p w:rsidR="00A335BE" w:rsidRDefault="00A335BE" w:rsidP="00394388">
      <w:pPr>
        <w:pStyle w:val="Prrafodelista"/>
        <w:numPr>
          <w:ilvl w:val="0"/>
          <w:numId w:val="30"/>
        </w:numPr>
        <w:jc w:val="both"/>
        <w:rPr>
          <w:lang w:val="es-ES"/>
        </w:rPr>
      </w:pPr>
      <w:r>
        <w:rPr>
          <w:lang w:val="es-ES"/>
        </w:rPr>
        <w:t>Sala 3.1. Palmas. Espacio con capacidad para cursos de hasta 20 personas. Actualmente tiene una disponibilidad del 88% del tiempo</w:t>
      </w:r>
      <w:r w:rsidR="008D0F06">
        <w:rPr>
          <w:lang w:val="es-ES"/>
        </w:rPr>
        <w:t xml:space="preserve"> (56 horas)</w:t>
      </w:r>
      <w:r>
        <w:rPr>
          <w:lang w:val="es-ES"/>
        </w:rPr>
        <w:t xml:space="preserve">. </w:t>
      </w:r>
      <w:r w:rsidR="00A15DE1">
        <w:rPr>
          <w:lang w:val="es-ES"/>
        </w:rPr>
        <w:t xml:space="preserve">Está abierto de 8 a.m. a 1 p.m. y de 2 p.m. y de 2 p.m. a 9 p.m. y 4 horas los sábados, para un total de 64 horas. </w:t>
      </w:r>
      <w:r w:rsidR="006C3293">
        <w:rPr>
          <w:lang w:val="es-ES"/>
        </w:rPr>
        <w:t>Lo aprovechan</w:t>
      </w:r>
      <w:r>
        <w:rPr>
          <w:lang w:val="es-ES"/>
        </w:rPr>
        <w:t xml:space="preserve"> 3 cursos de la carrera. </w:t>
      </w:r>
    </w:p>
    <w:p w:rsidR="000F2449" w:rsidRDefault="000F2449" w:rsidP="00394388">
      <w:pPr>
        <w:pStyle w:val="Prrafodelista"/>
        <w:numPr>
          <w:ilvl w:val="0"/>
          <w:numId w:val="30"/>
        </w:numPr>
        <w:jc w:val="both"/>
        <w:rPr>
          <w:lang w:val="es-ES"/>
        </w:rPr>
      </w:pPr>
      <w:r>
        <w:rPr>
          <w:lang w:val="es-ES"/>
        </w:rPr>
        <w:t>Sala 2.4 Palmas: espacio de la Facultad a disposición del Departamento. A futuro se espera que sea administrado por el departamento. Tiene una capacidad para cursos de hasta 30 personas</w:t>
      </w:r>
      <w:r w:rsidR="006C3293">
        <w:rPr>
          <w:lang w:val="es-ES"/>
        </w:rPr>
        <w:t>. Actualmente tiene una disponibilidad del 47% del tiempo (</w:t>
      </w:r>
      <w:r w:rsidR="008D0F06">
        <w:rPr>
          <w:lang w:val="es-ES"/>
        </w:rPr>
        <w:t xml:space="preserve">32 horas, </w:t>
      </w:r>
      <w:r w:rsidR="006C3293">
        <w:rPr>
          <w:lang w:val="es-ES"/>
        </w:rPr>
        <w:t>sin incluir sábados, cuando se usa para diplomados). Está abierto de 7 a.m. a</w:t>
      </w:r>
      <w:r w:rsidR="00231021">
        <w:rPr>
          <w:lang w:val="es-ES"/>
        </w:rPr>
        <w:t xml:space="preserve"> 1 p.m. y de 2 p.m. a 9:30 p.m., para un total de 67.5 horas. </w:t>
      </w:r>
      <w:r w:rsidR="006C3293">
        <w:rPr>
          <w:lang w:val="es-ES"/>
        </w:rPr>
        <w:t xml:space="preserve">Lo aprovechan 5 cursos de la carrera. </w:t>
      </w:r>
    </w:p>
    <w:p w:rsidR="009B7A68" w:rsidRPr="009B7A68" w:rsidRDefault="009B7A68" w:rsidP="009B7A68">
      <w:pPr>
        <w:jc w:val="both"/>
        <w:rPr>
          <w:lang w:val="es-ES"/>
        </w:rPr>
      </w:pPr>
      <w:r>
        <w:rPr>
          <w:lang w:val="es-ES"/>
        </w:rPr>
        <w:t xml:space="preserve">Es decir, que estos espacios son aprovechados por 16 de los cursos de la carrera. El impacto de la nueva metodología requiere la asignación de 31.5 horas por semestre en estos espacios. </w:t>
      </w:r>
      <w:r w:rsidR="006E77EB">
        <w:rPr>
          <w:lang w:val="es-ES"/>
        </w:rPr>
        <w:t xml:space="preserve">Se observa que las horas requeridas podrían ser absorbidas </w:t>
      </w:r>
      <w:r w:rsidR="00F20B9F">
        <w:rPr>
          <w:lang w:val="es-ES"/>
        </w:rPr>
        <w:t xml:space="preserve">por la Sala 3.2 </w:t>
      </w:r>
      <w:r w:rsidR="006E77EB">
        <w:rPr>
          <w:lang w:val="es-ES"/>
        </w:rPr>
        <w:t>que es la más grande o en su defecto por la sala 2.4 de Palmas, dejando espacios de estudio y práctica a los estudiantes en los demás laboratorios.</w:t>
      </w:r>
      <w:r w:rsidR="00F20B9F">
        <w:rPr>
          <w:lang w:val="es-ES"/>
        </w:rPr>
        <w:t xml:space="preserve"> En resumen, la disponibilidad total actual es de 192 horas si se tienen en</w:t>
      </w:r>
      <w:r w:rsidR="00800409">
        <w:rPr>
          <w:lang w:val="es-ES"/>
        </w:rPr>
        <w:t xml:space="preserve"> cuenta todos los laboratorios.</w:t>
      </w:r>
    </w:p>
    <w:p w:rsidR="00182901" w:rsidRPr="00BB6DAB" w:rsidRDefault="00182901" w:rsidP="00BB6DAB">
      <w:pPr>
        <w:pStyle w:val="Prrafodelista"/>
        <w:numPr>
          <w:ilvl w:val="3"/>
          <w:numId w:val="1"/>
        </w:numPr>
        <w:jc w:val="both"/>
        <w:rPr>
          <w:b/>
          <w:lang w:val="es-US"/>
        </w:rPr>
      </w:pPr>
      <w:r w:rsidRPr="00BB6DAB">
        <w:rPr>
          <w:b/>
          <w:lang w:val="es-US"/>
        </w:rPr>
        <w:t>ABET</w:t>
      </w:r>
    </w:p>
    <w:p w:rsidR="00182901" w:rsidRDefault="00182901" w:rsidP="00182901">
      <w:pPr>
        <w:jc w:val="both"/>
        <w:rPr>
          <w:lang w:val="es-US"/>
        </w:rPr>
      </w:pPr>
      <w:r>
        <w:rPr>
          <w:lang w:val="es-US"/>
        </w:rPr>
        <w:t xml:space="preserve">Gracias al proceso de </w:t>
      </w:r>
      <w:r w:rsidR="005B1D7A">
        <w:rPr>
          <w:lang w:val="es-US"/>
        </w:rPr>
        <w:t>autoevaluación</w:t>
      </w:r>
      <w:r>
        <w:rPr>
          <w:lang w:val="es-US"/>
        </w:rPr>
        <w:t xml:space="preserve"> ABET [5], desde el 2012 se comenzó a implementar una metodología de enseñanza-aprendizaje basada en competencias se</w:t>
      </w:r>
      <w:r w:rsidR="007F045D">
        <w:rPr>
          <w:lang w:val="es-US"/>
        </w:rPr>
        <w:t>gún los factores</w:t>
      </w:r>
      <w:r>
        <w:rPr>
          <w:lang w:val="es-US"/>
        </w:rPr>
        <w:t>:</w:t>
      </w:r>
    </w:p>
    <w:p w:rsidR="00A87B04" w:rsidRPr="00A87B04" w:rsidRDefault="00A87B04" w:rsidP="00A87B04">
      <w:pPr>
        <w:pStyle w:val="Prrafodelista"/>
        <w:numPr>
          <w:ilvl w:val="0"/>
          <w:numId w:val="24"/>
        </w:numPr>
        <w:jc w:val="both"/>
        <w:rPr>
          <w:lang w:val="es-US"/>
        </w:rPr>
      </w:pPr>
      <w:r w:rsidRPr="00A87B04">
        <w:rPr>
          <w:lang w:val="es-US"/>
        </w:rPr>
        <w:t xml:space="preserve">La habilidad para aplicar conocimientos de matemáticas, ciencias e ingeniería. </w:t>
      </w:r>
    </w:p>
    <w:p w:rsidR="00A87B04" w:rsidRPr="00A87B04" w:rsidRDefault="00A87B04" w:rsidP="00A87B04">
      <w:pPr>
        <w:pStyle w:val="Prrafodelista"/>
        <w:numPr>
          <w:ilvl w:val="0"/>
          <w:numId w:val="24"/>
        </w:numPr>
        <w:jc w:val="both"/>
        <w:rPr>
          <w:lang w:val="es-US"/>
        </w:rPr>
      </w:pPr>
      <w:r w:rsidRPr="00A87B04">
        <w:rPr>
          <w:lang w:val="es-US"/>
        </w:rPr>
        <w:t xml:space="preserve">La habilidad para analizar un problema e identificar los requerimientos necesarios para su definición y solución. </w:t>
      </w:r>
    </w:p>
    <w:p w:rsidR="00A87B04" w:rsidRPr="00A87B04" w:rsidRDefault="00A87B04" w:rsidP="00A87B04">
      <w:pPr>
        <w:pStyle w:val="Prrafodelista"/>
        <w:numPr>
          <w:ilvl w:val="0"/>
          <w:numId w:val="24"/>
        </w:numPr>
        <w:jc w:val="both"/>
        <w:rPr>
          <w:lang w:val="es-US"/>
        </w:rPr>
      </w:pPr>
      <w:r w:rsidRPr="00A87B04">
        <w:rPr>
          <w:lang w:val="es-US"/>
        </w:rPr>
        <w:t xml:space="preserve">La habilidad para diseñar, implementar y evaluar procesos y sistemas computacionales. </w:t>
      </w:r>
    </w:p>
    <w:p w:rsidR="00A87B04" w:rsidRPr="00A87B04" w:rsidRDefault="00A87B04" w:rsidP="00A87B04">
      <w:pPr>
        <w:pStyle w:val="Prrafodelista"/>
        <w:numPr>
          <w:ilvl w:val="0"/>
          <w:numId w:val="24"/>
        </w:numPr>
        <w:jc w:val="both"/>
        <w:rPr>
          <w:lang w:val="es-US"/>
        </w:rPr>
      </w:pPr>
      <w:r w:rsidRPr="00A87B04">
        <w:rPr>
          <w:lang w:val="es-US"/>
        </w:rPr>
        <w:t xml:space="preserve">La habilidad para funcionar en equipos de trabajo. </w:t>
      </w:r>
    </w:p>
    <w:p w:rsidR="00A87B04" w:rsidRPr="00A87B04" w:rsidRDefault="00A87B04" w:rsidP="00A87B04">
      <w:pPr>
        <w:pStyle w:val="Prrafodelista"/>
        <w:numPr>
          <w:ilvl w:val="0"/>
          <w:numId w:val="24"/>
        </w:numPr>
        <w:jc w:val="both"/>
        <w:rPr>
          <w:lang w:val="es-US"/>
        </w:rPr>
      </w:pPr>
      <w:r w:rsidRPr="00A87B04">
        <w:rPr>
          <w:lang w:val="es-US"/>
        </w:rPr>
        <w:t xml:space="preserve">El entendimiento de la responsabilidad profesional y ética. </w:t>
      </w:r>
    </w:p>
    <w:p w:rsidR="00A87B04" w:rsidRPr="00A87B04" w:rsidRDefault="00A87B04" w:rsidP="00A87B04">
      <w:pPr>
        <w:pStyle w:val="Prrafodelista"/>
        <w:numPr>
          <w:ilvl w:val="0"/>
          <w:numId w:val="24"/>
        </w:numPr>
        <w:jc w:val="both"/>
        <w:rPr>
          <w:lang w:val="es-US"/>
        </w:rPr>
      </w:pPr>
      <w:r w:rsidRPr="00A87B04">
        <w:rPr>
          <w:lang w:val="es-US"/>
        </w:rPr>
        <w:t xml:space="preserve">La habilidad para comunicarse efectivamente. </w:t>
      </w:r>
    </w:p>
    <w:p w:rsidR="00A87B04" w:rsidRPr="00A87B04" w:rsidRDefault="00A87B04" w:rsidP="00A87B04">
      <w:pPr>
        <w:pStyle w:val="Prrafodelista"/>
        <w:numPr>
          <w:ilvl w:val="0"/>
          <w:numId w:val="24"/>
        </w:numPr>
        <w:jc w:val="both"/>
        <w:rPr>
          <w:lang w:val="es-US"/>
        </w:rPr>
      </w:pPr>
      <w:r w:rsidRPr="00A87B04">
        <w:rPr>
          <w:lang w:val="es-US"/>
        </w:rPr>
        <w:t xml:space="preserve">La habilidad para analizar los impactos de la computación y la ingeniería en las personas, organizaciones y la sociedad. </w:t>
      </w:r>
    </w:p>
    <w:p w:rsidR="00A87B04" w:rsidRPr="00A87B04" w:rsidRDefault="00A87B04" w:rsidP="00A87B04">
      <w:pPr>
        <w:pStyle w:val="Prrafodelista"/>
        <w:numPr>
          <w:ilvl w:val="0"/>
          <w:numId w:val="24"/>
        </w:numPr>
        <w:jc w:val="both"/>
        <w:rPr>
          <w:lang w:val="es-US"/>
        </w:rPr>
      </w:pPr>
      <w:r w:rsidRPr="00A87B04">
        <w:rPr>
          <w:lang w:val="es-US"/>
        </w:rPr>
        <w:t xml:space="preserve">El reconocimiento de la necesidad de, y la habilidad para, continuar con el desarrollo profesional. </w:t>
      </w:r>
    </w:p>
    <w:p w:rsidR="00A87B04" w:rsidRPr="00A87B04" w:rsidRDefault="00A87B04" w:rsidP="00A87B04">
      <w:pPr>
        <w:pStyle w:val="Prrafodelista"/>
        <w:numPr>
          <w:ilvl w:val="0"/>
          <w:numId w:val="24"/>
        </w:numPr>
        <w:jc w:val="both"/>
        <w:rPr>
          <w:lang w:val="es-US"/>
        </w:rPr>
      </w:pPr>
      <w:r w:rsidRPr="00A87B04">
        <w:rPr>
          <w:lang w:val="es-US"/>
        </w:rPr>
        <w:t xml:space="preserve">La habilidad para usar las técnicas, destrezas y herramientas modernas para la práctica de la computación. </w:t>
      </w:r>
    </w:p>
    <w:p w:rsidR="00A87B04" w:rsidRPr="00A87B04" w:rsidRDefault="00A87B04" w:rsidP="00A87B04">
      <w:pPr>
        <w:pStyle w:val="Prrafodelista"/>
        <w:numPr>
          <w:ilvl w:val="0"/>
          <w:numId w:val="24"/>
        </w:numPr>
        <w:jc w:val="both"/>
        <w:rPr>
          <w:lang w:val="es-US"/>
        </w:rPr>
      </w:pPr>
      <w:r w:rsidRPr="00A87B04">
        <w:rPr>
          <w:lang w:val="es-US"/>
        </w:rPr>
        <w:t xml:space="preserve">La habilidad para aplicar los fundamentos y principios de las matemáticas y de la computación en el modelamiento y diseño de sistemas computacionales de manera que se demuestre comprensión de las ventajas y desventajas en las decisiones de diseño. </w:t>
      </w:r>
    </w:p>
    <w:p w:rsidR="00A87B04" w:rsidRPr="00A87B04" w:rsidRDefault="00A87B04" w:rsidP="00A87B04">
      <w:pPr>
        <w:pStyle w:val="Prrafodelista"/>
        <w:numPr>
          <w:ilvl w:val="0"/>
          <w:numId w:val="24"/>
        </w:numPr>
        <w:jc w:val="both"/>
        <w:rPr>
          <w:lang w:val="es-US"/>
        </w:rPr>
      </w:pPr>
      <w:r w:rsidRPr="00A87B04">
        <w:rPr>
          <w:lang w:val="es-US"/>
        </w:rPr>
        <w:t xml:space="preserve">La habilidad para aplicar los principios de diseño y desarrollo de software en la construcción de sistemas de diferente complejidad. </w:t>
      </w:r>
    </w:p>
    <w:p w:rsidR="00094749" w:rsidRDefault="007C4AE5" w:rsidP="00094749">
      <w:pPr>
        <w:jc w:val="both"/>
        <w:rPr>
          <w:lang w:val="es-US"/>
        </w:rPr>
      </w:pPr>
      <w:r>
        <w:rPr>
          <w:lang w:val="es-US"/>
        </w:rPr>
        <w:t xml:space="preserve">Cada curso tiene asignada una fórmula ABET que consiste en calificar de 0 – no relevante a 5 – muy relevante </w:t>
      </w:r>
      <w:r w:rsidR="001C65DE">
        <w:rPr>
          <w:lang w:val="es-US"/>
        </w:rPr>
        <w:t xml:space="preserve">a </w:t>
      </w:r>
      <w:r>
        <w:rPr>
          <w:lang w:val="es-US"/>
        </w:rPr>
        <w:t xml:space="preserve">cada factor de la A </w:t>
      </w:r>
      <w:proofErr w:type="spellStart"/>
      <w:r>
        <w:rPr>
          <w:lang w:val="es-US"/>
        </w:rPr>
        <w:t>a</w:t>
      </w:r>
      <w:proofErr w:type="spellEnd"/>
      <w:r>
        <w:rPr>
          <w:lang w:val="es-US"/>
        </w:rPr>
        <w:t xml:space="preserve"> la K. La tabla</w:t>
      </w:r>
      <w:r w:rsidR="00963195">
        <w:rPr>
          <w:lang w:val="es-US"/>
        </w:rPr>
        <w:t xml:space="preserve"> 14 muestra la fórmula ABET para cada curso.</w:t>
      </w:r>
      <w:r w:rsidR="007C4C67">
        <w:rPr>
          <w:lang w:val="es-US"/>
        </w:rPr>
        <w:t xml:space="preserve"> La </w:t>
      </w:r>
      <w:r w:rsidR="007C4C67">
        <w:rPr>
          <w:lang w:val="es-US"/>
        </w:rPr>
        <w:lastRenderedPageBreak/>
        <w:t>consolidación de estas fórmulas produce la fórmula ABET del plan de estudios</w:t>
      </w:r>
      <w:r w:rsidR="00FE7564">
        <w:rPr>
          <w:lang w:val="es-US"/>
        </w:rPr>
        <w:t xml:space="preserve"> y muestra có</w:t>
      </w:r>
      <w:r w:rsidR="00245670">
        <w:rPr>
          <w:lang w:val="es-US"/>
        </w:rPr>
        <w:t>mo cada factor ABET contribuye a los objetivos educacionales</w:t>
      </w:r>
      <w:r w:rsidR="007C4C67">
        <w:rPr>
          <w:lang w:val="es-US"/>
        </w:rPr>
        <w:t xml:space="preserve"> (tabla 15).</w:t>
      </w:r>
      <w:r w:rsidR="00245670">
        <w:rPr>
          <w:lang w:val="es-US"/>
        </w:rPr>
        <w:t xml:space="preserve"> De esta manera se ve como el plan contribuye el PEP y al PEI. </w:t>
      </w:r>
      <w:r w:rsidR="0023271C">
        <w:rPr>
          <w:lang w:val="es-US"/>
        </w:rPr>
        <w:t>Se observa (tabla 15) que la fórmula ABET del nuevo plan es cercana a la del plan anterior, aunque se da una mayor importancia al objetivo educacional 4.</w:t>
      </w:r>
      <w:r w:rsidR="00830582">
        <w:rPr>
          <w:lang w:val="es-US"/>
        </w:rPr>
        <w:t xml:space="preserve"> </w:t>
      </w:r>
      <w:r w:rsidR="00830582" w:rsidRPr="00830582">
        <w:rPr>
          <w:lang w:val="es-US"/>
        </w:rPr>
        <w:t xml:space="preserve">Se observa además que la diferencia entre el valor </w:t>
      </w:r>
      <w:r w:rsidR="00830582">
        <w:rPr>
          <w:lang w:val="es-US"/>
        </w:rPr>
        <w:t>total (fórmula ABET del plan)</w:t>
      </w:r>
      <w:r w:rsidR="00830582" w:rsidRPr="00830582">
        <w:rPr>
          <w:lang w:val="es-US"/>
        </w:rPr>
        <w:t xml:space="preserve"> obtenido a partir</w:t>
      </w:r>
      <w:r w:rsidR="00830582">
        <w:rPr>
          <w:lang w:val="es-US"/>
        </w:rPr>
        <w:t xml:space="preserve"> de la tabla 14 y la definida a partir de los objetivos educacionales (tabla 15) es muy pequeña en términos porcentuales. Con una tolerancia establecida de +/-1 tal como se hizo para la autoevaluación ABET [5]</w:t>
      </w:r>
      <w:r w:rsidR="0049448C">
        <w:rPr>
          <w:lang w:val="es-US"/>
        </w:rPr>
        <w:t>,</w:t>
      </w:r>
      <w:r w:rsidR="00830582">
        <w:rPr>
          <w:lang w:val="es-US"/>
        </w:rPr>
        <w:t xml:space="preserve"> se evidencia que la fórmula obtenida a partir de la tabla 14 es coherente o equivalente a la de la tabla 15. </w:t>
      </w:r>
      <w:r w:rsidR="00AD3788">
        <w:rPr>
          <w:lang w:val="es-US"/>
        </w:rPr>
        <w:t>L</w:t>
      </w:r>
      <w:r w:rsidR="00245670">
        <w:rPr>
          <w:lang w:val="es-US"/>
        </w:rPr>
        <w:t>a tabla 16 muestra la relación de los factores ABET con las competencias genéricas exigidas en las pruebas Saber Pro</w:t>
      </w:r>
      <w:r w:rsidR="00AD3788">
        <w:rPr>
          <w:lang w:val="es-US"/>
        </w:rPr>
        <w:t xml:space="preserve"> y la tabla 17 muestra la relación de los factores ABET con el perfil de egreso</w:t>
      </w:r>
      <w:r w:rsidR="00245670">
        <w:rPr>
          <w:lang w:val="es-US"/>
        </w:rPr>
        <w:t xml:space="preserve">, evidenciando una metodología basada en competencias. </w:t>
      </w:r>
    </w:p>
    <w:p w:rsidR="00E964AE" w:rsidRDefault="00E964AE">
      <w:pPr>
        <w:rPr>
          <w:lang w:val="es-US"/>
        </w:rPr>
      </w:pPr>
      <w:r>
        <w:rPr>
          <w:lang w:val="es-US"/>
        </w:rPr>
        <w:br w:type="page"/>
      </w:r>
    </w:p>
    <w:p w:rsidR="00FD02DC" w:rsidRDefault="00FD02DC" w:rsidP="00094749">
      <w:pPr>
        <w:jc w:val="center"/>
        <w:rPr>
          <w:lang w:val="es-US"/>
        </w:rPr>
      </w:pPr>
      <w:r>
        <w:rPr>
          <w:lang w:val="es-US"/>
        </w:rPr>
        <w:lastRenderedPageBreak/>
        <w:t>Tabla 14. Fórmula ABET para cada curso</w:t>
      </w:r>
      <w:r w:rsidR="00FC4FDE">
        <w:rPr>
          <w:lang w:val="es-US"/>
        </w:rPr>
        <w:t xml:space="preserve"> y consolidado para el plan</w:t>
      </w:r>
      <w:r>
        <w:rPr>
          <w:lang w:val="es-US"/>
        </w:rPr>
        <w:t>.</w:t>
      </w:r>
    </w:p>
    <w:tbl>
      <w:tblPr>
        <w:tblW w:w="5000" w:type="pct"/>
        <w:tblCellMar>
          <w:left w:w="70" w:type="dxa"/>
          <w:right w:w="70" w:type="dxa"/>
        </w:tblCellMar>
        <w:tblLook w:val="04A0" w:firstRow="1" w:lastRow="0" w:firstColumn="1" w:lastColumn="0" w:noHBand="0" w:noVBand="1"/>
      </w:tblPr>
      <w:tblGrid>
        <w:gridCol w:w="4079"/>
        <w:gridCol w:w="545"/>
        <w:gridCol w:w="463"/>
        <w:gridCol w:w="463"/>
        <w:gridCol w:w="463"/>
        <w:gridCol w:w="463"/>
        <w:gridCol w:w="545"/>
        <w:gridCol w:w="463"/>
        <w:gridCol w:w="463"/>
        <w:gridCol w:w="545"/>
        <w:gridCol w:w="545"/>
        <w:gridCol w:w="463"/>
      </w:tblGrid>
      <w:tr w:rsidR="003904C8" w:rsidRPr="00934CCF" w:rsidTr="00934CCF">
        <w:trPr>
          <w:trHeight w:val="300"/>
        </w:trPr>
        <w:tc>
          <w:tcPr>
            <w:tcW w:w="21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Curso</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A</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B</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C</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D</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E</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F</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G</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H</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I</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J</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K</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Algebra Lineal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Análisis y Diseño de Algoritmos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Animación y Simulación</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Aprendizaje Automático y Análisis de Datos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B24649" w:rsidP="00934CCF">
            <w:pPr>
              <w:spacing w:after="0" w:line="240" w:lineRule="auto"/>
              <w:rPr>
                <w:rFonts w:ascii="Calibri" w:eastAsia="Times New Roman" w:hAnsi="Calibri" w:cs="Times New Roman"/>
                <w:color w:val="000000"/>
                <w:sz w:val="18"/>
                <w:szCs w:val="18"/>
                <w:lang w:val="es-US" w:eastAsia="es-US"/>
              </w:rPr>
            </w:pPr>
            <w:r w:rsidRPr="00307FD1">
              <w:rPr>
                <w:rFonts w:ascii="Calibri" w:eastAsia="Times New Roman" w:hAnsi="Calibri" w:cs="Times New Roman"/>
                <w:color w:val="000000"/>
                <w:sz w:val="18"/>
                <w:szCs w:val="18"/>
                <w:lang w:val="es-US" w:eastAsia="es-US"/>
              </w:rPr>
              <w:t>Árboles</w:t>
            </w:r>
            <w:r w:rsidR="00934CCF" w:rsidRPr="00934CCF">
              <w:rPr>
                <w:rFonts w:ascii="Calibri" w:eastAsia="Times New Roman" w:hAnsi="Calibri" w:cs="Times New Roman"/>
                <w:color w:val="000000"/>
                <w:sz w:val="18"/>
                <w:szCs w:val="18"/>
                <w:lang w:val="es-US" w:eastAsia="es-US"/>
              </w:rPr>
              <w:t xml:space="preserve"> y Grafos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Arquitectura de Computador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Aspectos Sociales, Éticos y Profesionales de la Computación</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Cálculo Diferencial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Cálculo Integral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Ecuaciones Diferenciales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Cálculo </w:t>
            </w:r>
            <w:proofErr w:type="spellStart"/>
            <w:r w:rsidRPr="00934CCF">
              <w:rPr>
                <w:rFonts w:ascii="Calibri" w:eastAsia="Times New Roman" w:hAnsi="Calibri" w:cs="Times New Roman"/>
                <w:color w:val="000000"/>
                <w:sz w:val="18"/>
                <w:szCs w:val="18"/>
                <w:lang w:val="es-US" w:eastAsia="es-US"/>
              </w:rPr>
              <w:t>Multivariable</w:t>
            </w:r>
            <w:proofErr w:type="spellEnd"/>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Física Térmica y Ondulatoria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Cinemática y Dinámica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proofErr w:type="spellStart"/>
            <w:r w:rsidRPr="00934CCF">
              <w:rPr>
                <w:rFonts w:ascii="Calibri" w:eastAsia="Times New Roman" w:hAnsi="Calibri" w:cs="Times New Roman"/>
                <w:color w:val="000000"/>
                <w:sz w:val="18"/>
                <w:szCs w:val="18"/>
                <w:lang w:val="es-US" w:eastAsia="es-US"/>
              </w:rPr>
              <w:t>Computabilidad</w:t>
            </w:r>
            <w:proofErr w:type="spellEnd"/>
            <w:r w:rsidRPr="00934CCF">
              <w:rPr>
                <w:rFonts w:ascii="Calibri" w:eastAsia="Times New Roman" w:hAnsi="Calibri" w:cs="Times New Roman"/>
                <w:color w:val="000000"/>
                <w:sz w:val="18"/>
                <w:szCs w:val="18"/>
                <w:lang w:val="es-US" w:eastAsia="es-US"/>
              </w:rPr>
              <w:t xml:space="preserve"> y Complejidad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Computación Científica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Computación Gráfica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Comunicación de Datos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600"/>
        </w:trPr>
        <w:tc>
          <w:tcPr>
            <w:tcW w:w="2145" w:type="pct"/>
            <w:tcBorders>
              <w:top w:val="nil"/>
              <w:left w:val="single" w:sz="4" w:space="0" w:color="auto"/>
              <w:bottom w:val="single" w:sz="4" w:space="0" w:color="auto"/>
              <w:right w:val="single" w:sz="4" w:space="0" w:color="auto"/>
            </w:tcBorders>
            <w:shd w:val="clear" w:color="auto" w:fill="auto"/>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Constitución Política y Democracia</w:t>
            </w:r>
            <w:r w:rsidRPr="00934CCF">
              <w:rPr>
                <w:rFonts w:ascii="Calibri" w:eastAsia="Times New Roman" w:hAnsi="Calibri" w:cs="Times New Roman"/>
                <w:color w:val="000000"/>
                <w:sz w:val="18"/>
                <w:szCs w:val="18"/>
                <w:lang w:val="es-US" w:eastAsia="es-US"/>
              </w:rPr>
              <w:br/>
              <w:t>Colombiana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Construcción de Software y Pruebas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Desarrollo Formal de Sistemas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Diseño de Interfaces Humano</w:t>
            </w:r>
            <w:r w:rsidR="00307FD1" w:rsidRPr="00307FD1">
              <w:rPr>
                <w:rFonts w:ascii="Calibri" w:eastAsia="Times New Roman" w:hAnsi="Calibri" w:cs="Times New Roman"/>
                <w:color w:val="000000"/>
                <w:sz w:val="18"/>
                <w:szCs w:val="18"/>
                <w:lang w:val="es-US" w:eastAsia="es-US"/>
              </w:rPr>
              <w:t xml:space="preserve"> </w:t>
            </w:r>
            <w:r w:rsidRPr="00934CCF">
              <w:rPr>
                <w:rFonts w:ascii="Calibri" w:eastAsia="Times New Roman" w:hAnsi="Calibri" w:cs="Times New Roman"/>
                <w:color w:val="000000"/>
                <w:sz w:val="18"/>
                <w:szCs w:val="18"/>
                <w:lang w:val="es-US" w:eastAsia="es-US"/>
              </w:rPr>
              <w:t>Computador</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Electricidad y Magnetismo</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Estructura de Datos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Expresión Oral y Escrita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Gestión de Proyectos de Tecnología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Gestión y Modelado de Datos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Herramientas Computacionales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Humanidades I</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Humanidades II</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Ingeniería Económica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Internet de las Cosas y Computación en la Nube</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08502A">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r w:rsidR="0008502A">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08502A">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4</w:t>
            </w:r>
            <w:r w:rsidR="00934CCF"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08502A">
            <w:pPr>
              <w:spacing w:after="0" w:line="240" w:lineRule="auto"/>
              <w:jc w:val="right"/>
              <w:rPr>
                <w:rFonts w:ascii="Calibri" w:eastAsia="Times New Roman" w:hAnsi="Calibri" w:cs="Times New Roman"/>
                <w:color w:val="000000"/>
                <w:sz w:val="18"/>
                <w:szCs w:val="18"/>
                <w:lang w:val="es-US" w:eastAsia="es-US"/>
              </w:rPr>
            </w:pP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08502A">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1</w:t>
            </w:r>
            <w:r w:rsidR="00934CCF"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08502A">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08502A">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3</w:t>
            </w:r>
            <w:r w:rsidR="00934CCF"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Introducción a la Ingeniería de Sistemas y Computación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Introducción a la Programación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Introducción al Desarrollo de Videojuegos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325BF1" w:rsidP="00325BF1">
            <w:pPr>
              <w:spacing w:after="0" w:line="240" w:lineRule="auto"/>
              <w:jc w:val="center"/>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08502A"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5</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Introducción al Modelado de Sistemas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Lógica Digital y Lenguaje de Máquina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Lógica para Ciencias de la Computación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lastRenderedPageBreak/>
              <w:t>Práctica Profesional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E86D29" w:rsidP="00934CCF">
            <w:pPr>
              <w:spacing w:after="0" w:line="240" w:lineRule="auto"/>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Proyecto</w:t>
            </w:r>
            <w:r w:rsidR="00934CCF" w:rsidRPr="00934CCF">
              <w:rPr>
                <w:rFonts w:ascii="Calibri" w:eastAsia="Times New Roman" w:hAnsi="Calibri" w:cs="Times New Roman"/>
                <w:color w:val="000000"/>
                <w:sz w:val="18"/>
                <w:szCs w:val="18"/>
                <w:lang w:val="es-US" w:eastAsia="es-US"/>
              </w:rPr>
              <w:t xml:space="preserve"> Social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Preparación de proyectos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Probabilidad y Estadística</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Procesamiento de Grandes Volúmenes de Datos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Procesos y Diseño de Software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Programación Funcional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Programación Orientada a Objetos</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Programación Paralela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Seguridad Informática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Seminario de investigación</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Sistemas de Interacción</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Sistemas Inteligentes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4</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Sistemas Operativos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Técnicas y Prácticas de Programación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xml:space="preserve">Tecnologías Emergentes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Teología I</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Teología II</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Trabajo de Grado</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3</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b/>
                <w:bCs/>
                <w:color w:val="000000"/>
                <w:sz w:val="18"/>
                <w:szCs w:val="18"/>
                <w:lang w:val="es-US" w:eastAsia="es-US"/>
              </w:rPr>
            </w:pPr>
            <w:r w:rsidRPr="00934CCF">
              <w:rPr>
                <w:rFonts w:ascii="Calibri" w:eastAsia="Times New Roman" w:hAnsi="Calibri" w:cs="Times New Roman"/>
                <w:b/>
                <w:bCs/>
                <w:color w:val="000000"/>
                <w:sz w:val="18"/>
                <w:szCs w:val="18"/>
                <w:lang w:val="es-US" w:eastAsia="es-US"/>
              </w:rPr>
              <w:t>Total</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119</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68</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83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59</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62</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93</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58</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54</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108</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92</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61</w:t>
            </w:r>
          </w:p>
        </w:tc>
      </w:tr>
      <w:tr w:rsidR="003904C8" w:rsidRPr="00934CCF" w:rsidTr="00934CCF">
        <w:trPr>
          <w:trHeight w:val="300"/>
        </w:trPr>
        <w:tc>
          <w:tcPr>
            <w:tcW w:w="2145" w:type="pct"/>
            <w:tcBorders>
              <w:top w:val="nil"/>
              <w:left w:val="single" w:sz="4" w:space="0" w:color="auto"/>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 </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14.5</w:t>
            </w:r>
            <w:r w:rsidR="00934CCF" w:rsidRPr="00934CCF">
              <w:rPr>
                <w:rFonts w:ascii="Calibri" w:eastAsia="Times New Roman" w:hAnsi="Calibri" w:cs="Times New Roman"/>
                <w:color w:val="000000"/>
                <w:sz w:val="18"/>
                <w:szCs w:val="18"/>
                <w:lang w:val="es-US" w:eastAsia="es-US"/>
              </w:rPr>
              <w:t>%</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3904C8">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7.</w:t>
            </w:r>
            <w:r w:rsidR="003904C8">
              <w:rPr>
                <w:rFonts w:ascii="Calibri" w:eastAsia="Times New Roman" w:hAnsi="Calibri" w:cs="Times New Roman"/>
                <w:color w:val="000000"/>
                <w:sz w:val="18"/>
                <w:szCs w:val="18"/>
                <w:lang w:val="es-US" w:eastAsia="es-US"/>
              </w:rPr>
              <w:t>6</w:t>
            </w:r>
            <w:r w:rsidRPr="00934CCF">
              <w:rPr>
                <w:rFonts w:ascii="Calibri" w:eastAsia="Times New Roman" w:hAnsi="Calibri" w:cs="Times New Roman"/>
                <w:color w:val="000000"/>
                <w:sz w:val="18"/>
                <w:szCs w:val="18"/>
                <w:lang w:val="es-US" w:eastAsia="es-US"/>
              </w:rPr>
              <w:t>%</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934CCF">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9.7%</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6.6</w:t>
            </w:r>
            <w:r w:rsidR="00934CCF" w:rsidRPr="00934CCF">
              <w:rPr>
                <w:rFonts w:ascii="Calibri" w:eastAsia="Times New Roman" w:hAnsi="Calibri" w:cs="Times New Roman"/>
                <w:color w:val="000000"/>
                <w:sz w:val="18"/>
                <w:szCs w:val="18"/>
                <w:lang w:val="es-US" w:eastAsia="es-US"/>
              </w:rPr>
              <w:t>%</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1156D3">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6.8</w:t>
            </w:r>
            <w:r w:rsidR="00934CCF" w:rsidRPr="00934CCF">
              <w:rPr>
                <w:rFonts w:ascii="Calibri" w:eastAsia="Times New Roman" w:hAnsi="Calibri" w:cs="Times New Roman"/>
                <w:color w:val="000000"/>
                <w:sz w:val="18"/>
                <w:szCs w:val="18"/>
                <w:lang w:val="es-US" w:eastAsia="es-US"/>
              </w:rPr>
              <w:t>%</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11.4</w:t>
            </w:r>
            <w:r w:rsidR="00934CCF" w:rsidRPr="00934CCF">
              <w:rPr>
                <w:rFonts w:ascii="Calibri" w:eastAsia="Times New Roman" w:hAnsi="Calibri" w:cs="Times New Roman"/>
                <w:color w:val="000000"/>
                <w:sz w:val="18"/>
                <w:szCs w:val="18"/>
                <w:lang w:val="es-US" w:eastAsia="es-US"/>
              </w:rPr>
              <w:t>%</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6.7</w:t>
            </w:r>
            <w:r w:rsidR="00934CCF" w:rsidRPr="00934CCF">
              <w:rPr>
                <w:rFonts w:ascii="Calibri" w:eastAsia="Times New Roman" w:hAnsi="Calibri" w:cs="Times New Roman"/>
                <w:color w:val="000000"/>
                <w:sz w:val="18"/>
                <w:szCs w:val="18"/>
                <w:lang w:val="es-US" w:eastAsia="es-US"/>
              </w:rPr>
              <w:t>%</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3904C8">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6.</w:t>
            </w:r>
            <w:r w:rsidR="003904C8">
              <w:rPr>
                <w:rFonts w:ascii="Calibri" w:eastAsia="Times New Roman" w:hAnsi="Calibri" w:cs="Times New Roman"/>
                <w:color w:val="000000"/>
                <w:sz w:val="18"/>
                <w:szCs w:val="18"/>
                <w:lang w:val="es-US" w:eastAsia="es-US"/>
              </w:rPr>
              <w:t>4</w:t>
            </w:r>
            <w:r w:rsidRPr="00934CCF">
              <w:rPr>
                <w:rFonts w:ascii="Calibri" w:eastAsia="Times New Roman" w:hAnsi="Calibri" w:cs="Times New Roman"/>
                <w:color w:val="000000"/>
                <w:sz w:val="18"/>
                <w:szCs w:val="18"/>
                <w:lang w:val="es-US" w:eastAsia="es-US"/>
              </w:rPr>
              <w:t>%</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3904C8">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12.</w:t>
            </w:r>
            <w:r w:rsidR="003904C8">
              <w:rPr>
                <w:rFonts w:ascii="Calibri" w:eastAsia="Times New Roman" w:hAnsi="Calibri" w:cs="Times New Roman"/>
                <w:color w:val="000000"/>
                <w:sz w:val="18"/>
                <w:szCs w:val="18"/>
                <w:lang w:val="es-US" w:eastAsia="es-US"/>
              </w:rPr>
              <w:t>3</w:t>
            </w:r>
            <w:r w:rsidRPr="00934CCF">
              <w:rPr>
                <w:rFonts w:ascii="Calibri" w:eastAsia="Times New Roman" w:hAnsi="Calibri" w:cs="Times New Roman"/>
                <w:color w:val="000000"/>
                <w:sz w:val="18"/>
                <w:szCs w:val="18"/>
                <w:lang w:val="es-US" w:eastAsia="es-US"/>
              </w:rPr>
              <w:t>%</w:t>
            </w:r>
          </w:p>
        </w:tc>
        <w:tc>
          <w:tcPr>
            <w:tcW w:w="277" w:type="pct"/>
            <w:tcBorders>
              <w:top w:val="nil"/>
              <w:left w:val="nil"/>
              <w:bottom w:val="single" w:sz="4" w:space="0" w:color="auto"/>
              <w:right w:val="single" w:sz="4" w:space="0" w:color="auto"/>
            </w:tcBorders>
            <w:shd w:val="clear" w:color="auto" w:fill="auto"/>
            <w:noWrap/>
            <w:vAlign w:val="bottom"/>
            <w:hideMark/>
          </w:tcPr>
          <w:p w:rsidR="00934CCF" w:rsidRPr="00934CCF" w:rsidRDefault="00934CCF" w:rsidP="003904C8">
            <w:pPr>
              <w:spacing w:after="0" w:line="240" w:lineRule="auto"/>
              <w:jc w:val="right"/>
              <w:rPr>
                <w:rFonts w:ascii="Calibri" w:eastAsia="Times New Roman" w:hAnsi="Calibri" w:cs="Times New Roman"/>
                <w:color w:val="000000"/>
                <w:sz w:val="18"/>
                <w:szCs w:val="18"/>
                <w:lang w:val="es-US" w:eastAsia="es-US"/>
              </w:rPr>
            </w:pPr>
            <w:r w:rsidRPr="00934CCF">
              <w:rPr>
                <w:rFonts w:ascii="Calibri" w:eastAsia="Times New Roman" w:hAnsi="Calibri" w:cs="Times New Roman"/>
                <w:color w:val="000000"/>
                <w:sz w:val="18"/>
                <w:szCs w:val="18"/>
                <w:lang w:val="es-US" w:eastAsia="es-US"/>
              </w:rPr>
              <w:t>1</w:t>
            </w:r>
            <w:r w:rsidR="003904C8">
              <w:rPr>
                <w:rFonts w:ascii="Calibri" w:eastAsia="Times New Roman" w:hAnsi="Calibri" w:cs="Times New Roman"/>
                <w:color w:val="000000"/>
                <w:sz w:val="18"/>
                <w:szCs w:val="18"/>
                <w:lang w:val="es-US" w:eastAsia="es-US"/>
              </w:rPr>
              <w:t>1.1</w:t>
            </w:r>
            <w:r w:rsidRPr="00934CCF">
              <w:rPr>
                <w:rFonts w:ascii="Calibri" w:eastAsia="Times New Roman" w:hAnsi="Calibri" w:cs="Times New Roman"/>
                <w:color w:val="000000"/>
                <w:sz w:val="18"/>
                <w:szCs w:val="18"/>
                <w:lang w:val="es-US" w:eastAsia="es-US"/>
              </w:rPr>
              <w:t>%</w:t>
            </w:r>
          </w:p>
        </w:tc>
        <w:tc>
          <w:tcPr>
            <w:tcW w:w="239" w:type="pct"/>
            <w:tcBorders>
              <w:top w:val="nil"/>
              <w:left w:val="nil"/>
              <w:bottom w:val="single" w:sz="4" w:space="0" w:color="auto"/>
              <w:right w:val="single" w:sz="4" w:space="0" w:color="auto"/>
            </w:tcBorders>
            <w:shd w:val="clear" w:color="auto" w:fill="auto"/>
            <w:noWrap/>
            <w:vAlign w:val="bottom"/>
            <w:hideMark/>
          </w:tcPr>
          <w:p w:rsidR="00934CCF" w:rsidRPr="00934CCF" w:rsidRDefault="003904C8" w:rsidP="00934CCF">
            <w:pPr>
              <w:spacing w:after="0" w:line="240" w:lineRule="auto"/>
              <w:jc w:val="right"/>
              <w:rPr>
                <w:rFonts w:ascii="Calibri" w:eastAsia="Times New Roman" w:hAnsi="Calibri" w:cs="Times New Roman"/>
                <w:color w:val="000000"/>
                <w:sz w:val="18"/>
                <w:szCs w:val="18"/>
                <w:lang w:val="es-US" w:eastAsia="es-US"/>
              </w:rPr>
            </w:pPr>
            <w:r>
              <w:rPr>
                <w:rFonts w:ascii="Calibri" w:eastAsia="Times New Roman" w:hAnsi="Calibri" w:cs="Times New Roman"/>
                <w:color w:val="000000"/>
                <w:sz w:val="18"/>
                <w:szCs w:val="18"/>
                <w:lang w:val="es-US" w:eastAsia="es-US"/>
              </w:rPr>
              <w:t>6.9</w:t>
            </w:r>
            <w:r w:rsidR="00934CCF" w:rsidRPr="00934CCF">
              <w:rPr>
                <w:rFonts w:ascii="Calibri" w:eastAsia="Times New Roman" w:hAnsi="Calibri" w:cs="Times New Roman"/>
                <w:color w:val="000000"/>
                <w:sz w:val="18"/>
                <w:szCs w:val="18"/>
                <w:lang w:val="es-US" w:eastAsia="es-US"/>
              </w:rPr>
              <w:t>%</w:t>
            </w:r>
          </w:p>
        </w:tc>
      </w:tr>
    </w:tbl>
    <w:p w:rsidR="00FC4FDE" w:rsidRDefault="00FC4FDE">
      <w:pPr>
        <w:rPr>
          <w:lang w:val="es-US"/>
        </w:rPr>
      </w:pPr>
      <w:r>
        <w:rPr>
          <w:lang w:val="es-US"/>
        </w:rPr>
        <w:br w:type="page"/>
      </w:r>
    </w:p>
    <w:p w:rsidR="00A16F11" w:rsidRDefault="00A16F11" w:rsidP="00FD02DC">
      <w:pPr>
        <w:jc w:val="center"/>
        <w:rPr>
          <w:lang w:val="es-US"/>
        </w:rPr>
      </w:pPr>
      <w:r>
        <w:rPr>
          <w:lang w:val="es-US"/>
        </w:rPr>
        <w:lastRenderedPageBreak/>
        <w:t>Tabla 15. Fórmula ABET del plan y contribución de los factores ABET a los objetivos educacionales</w:t>
      </w:r>
      <w:r w:rsidR="00227F6A">
        <w:rPr>
          <w:lang w:val="es-US"/>
        </w:rPr>
        <w:t xml:space="preserve"> (sección 2.1.3</w:t>
      </w:r>
      <w:r w:rsidR="00E414DB">
        <w:rPr>
          <w:lang w:val="es-US"/>
        </w:rPr>
        <w:t>)</w:t>
      </w:r>
      <w:r w:rsidR="00227F6A">
        <w:rPr>
          <w:lang w:val="es-US"/>
        </w:rPr>
        <w:t xml:space="preserve"> para el plan 2017-1 (arriba) y para el plan 2011-1 (abajo).</w:t>
      </w:r>
    </w:p>
    <w:tbl>
      <w:tblPr>
        <w:tblW w:w="9600" w:type="dxa"/>
        <w:tblInd w:w="70" w:type="dxa"/>
        <w:tblCellMar>
          <w:left w:w="70" w:type="dxa"/>
          <w:right w:w="70" w:type="dxa"/>
        </w:tblCellMar>
        <w:tblLook w:val="04A0" w:firstRow="1" w:lastRow="0" w:firstColumn="1" w:lastColumn="0" w:noHBand="0" w:noVBand="1"/>
      </w:tblPr>
      <w:tblGrid>
        <w:gridCol w:w="1200"/>
        <w:gridCol w:w="1200"/>
        <w:gridCol w:w="1200"/>
        <w:gridCol w:w="1200"/>
        <w:gridCol w:w="1200"/>
        <w:gridCol w:w="1200"/>
        <w:gridCol w:w="1200"/>
        <w:gridCol w:w="1200"/>
      </w:tblGrid>
      <w:tr w:rsidR="00227F6A" w:rsidRPr="00227F6A" w:rsidTr="00136DE4">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hideMark/>
          </w:tcPr>
          <w:p w:rsidR="00227F6A" w:rsidRPr="00227F6A" w:rsidRDefault="00506E8A" w:rsidP="00227F6A">
            <w:pPr>
              <w:spacing w:after="0" w:line="240" w:lineRule="auto"/>
              <w:jc w:val="center"/>
              <w:rPr>
                <w:rFonts w:ascii="Calibri" w:eastAsia="Times New Roman" w:hAnsi="Calibri" w:cs="Times New Roman"/>
                <w:b/>
                <w:bCs/>
                <w:color w:val="000000"/>
                <w:lang w:val="es-US" w:eastAsia="es-US"/>
              </w:rPr>
            </w:pPr>
            <w:r>
              <w:rPr>
                <w:rFonts w:ascii="Calibri" w:eastAsia="Times New Roman" w:hAnsi="Calibri" w:cs="Times New Roman"/>
                <w:b/>
                <w:bCs/>
                <w:color w:val="000000"/>
                <w:lang w:val="es-US" w:eastAsia="es-US"/>
              </w:rPr>
              <w:t>2017-1</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Objetivo 1</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Objetivo 2</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Objetivo 3</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Objetivo 4</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Objetivo 5</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Total</w:t>
            </w:r>
          </w:p>
        </w:tc>
        <w:tc>
          <w:tcPr>
            <w:tcW w:w="1200" w:type="dxa"/>
            <w:tcBorders>
              <w:top w:val="single" w:sz="8" w:space="0" w:color="auto"/>
              <w:left w:val="nil"/>
              <w:bottom w:val="single" w:sz="8" w:space="0" w:color="auto"/>
              <w:right w:val="single" w:sz="8" w:space="0" w:color="auto"/>
            </w:tcBorders>
            <w:shd w:val="clear" w:color="auto" w:fill="9CC2E5" w:themeFill="accent1" w:themeFillTint="99"/>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A</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4</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14.0%</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B</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8.1%</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C</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9</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10.5%</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D</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4</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7.0%</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E</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7.0%</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F</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9</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10.5%</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G</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7.0%</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H</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5.8%</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I</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10</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11.6%</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J</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10</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11.6%</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K</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7.0%</w:t>
            </w:r>
          </w:p>
        </w:tc>
      </w:tr>
      <w:tr w:rsidR="00227F6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 xml:space="preserve">Total </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19</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31</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13</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86</w:t>
            </w:r>
          </w:p>
        </w:tc>
        <w:tc>
          <w:tcPr>
            <w:tcW w:w="1200" w:type="dxa"/>
            <w:tcBorders>
              <w:top w:val="nil"/>
              <w:left w:val="nil"/>
              <w:bottom w:val="single" w:sz="8" w:space="0" w:color="auto"/>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r>
      <w:tr w:rsidR="00227F6A" w:rsidRPr="00227F6A" w:rsidTr="00506E8A">
        <w:trPr>
          <w:trHeight w:val="315"/>
        </w:trPr>
        <w:tc>
          <w:tcPr>
            <w:tcW w:w="1200" w:type="dxa"/>
            <w:tcBorders>
              <w:top w:val="nil"/>
              <w:left w:val="single" w:sz="8" w:space="0" w:color="auto"/>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b/>
                <w:bCs/>
                <w:color w:val="000000"/>
                <w:lang w:val="es-US" w:eastAsia="es-US"/>
              </w:rPr>
            </w:pPr>
            <w:r w:rsidRPr="00227F6A">
              <w:rPr>
                <w:rFonts w:ascii="Calibri" w:eastAsia="Times New Roman" w:hAnsi="Calibri" w:cs="Times New Roman"/>
                <w:b/>
                <w:bCs/>
                <w:color w:val="000000"/>
                <w:lang w:val="es-US" w:eastAsia="es-US"/>
              </w:rPr>
              <w:t>%</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22.09%</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36.05%</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15.12%</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18.60%</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8.14%</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100.00%</w:t>
            </w:r>
          </w:p>
        </w:tc>
        <w:tc>
          <w:tcPr>
            <w:tcW w:w="1200" w:type="dxa"/>
            <w:tcBorders>
              <w:top w:val="nil"/>
              <w:left w:val="nil"/>
              <w:bottom w:val="nil"/>
              <w:right w:val="single" w:sz="8" w:space="0" w:color="auto"/>
            </w:tcBorders>
            <w:shd w:val="clear" w:color="auto" w:fill="auto"/>
            <w:vAlign w:val="center"/>
            <w:hideMark/>
          </w:tcPr>
          <w:p w:rsidR="00227F6A" w:rsidRPr="00227F6A" w:rsidRDefault="00227F6A" w:rsidP="00227F6A">
            <w:pPr>
              <w:spacing w:after="0" w:line="240" w:lineRule="auto"/>
              <w:jc w:val="center"/>
              <w:rPr>
                <w:rFonts w:ascii="Calibri" w:eastAsia="Times New Roman" w:hAnsi="Calibri" w:cs="Times New Roman"/>
                <w:color w:val="000000"/>
                <w:lang w:val="es-US" w:eastAsia="es-US"/>
              </w:rPr>
            </w:pPr>
            <w:r w:rsidRPr="00227F6A">
              <w:rPr>
                <w:rFonts w:ascii="Calibri" w:eastAsia="Times New Roman" w:hAnsi="Calibri" w:cs="Times New Roman"/>
                <w:color w:val="000000"/>
                <w:lang w:val="es-US" w:eastAsia="es-US"/>
              </w:rPr>
              <w:t> </w:t>
            </w:r>
          </w:p>
        </w:tc>
      </w:tr>
      <w:tr w:rsidR="00506E8A" w:rsidRPr="00227F6A" w:rsidTr="00227F6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b/>
                <w:bCs/>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c>
          <w:tcPr>
            <w:tcW w:w="1200" w:type="dxa"/>
            <w:tcBorders>
              <w:top w:val="nil"/>
              <w:left w:val="nil"/>
              <w:bottom w:val="single" w:sz="8" w:space="0" w:color="auto"/>
              <w:right w:val="single" w:sz="8" w:space="0" w:color="auto"/>
            </w:tcBorders>
            <w:shd w:val="clear" w:color="auto" w:fill="auto"/>
            <w:vAlign w:val="center"/>
          </w:tcPr>
          <w:p w:rsidR="00506E8A" w:rsidRPr="00227F6A" w:rsidRDefault="00506E8A" w:rsidP="00506E8A">
            <w:pPr>
              <w:spacing w:after="0" w:line="240" w:lineRule="auto"/>
              <w:rPr>
                <w:rFonts w:ascii="Calibri" w:eastAsia="Times New Roman" w:hAnsi="Calibri" w:cs="Times New Roman"/>
                <w:color w:val="000000"/>
                <w:lang w:val="es-US" w:eastAsia="es-US"/>
              </w:rPr>
            </w:pPr>
          </w:p>
        </w:tc>
      </w:tr>
      <w:tr w:rsidR="00506E8A" w:rsidRPr="00506E8A" w:rsidTr="00136DE4">
        <w:trPr>
          <w:trHeight w:val="315"/>
        </w:trPr>
        <w:tc>
          <w:tcPr>
            <w:tcW w:w="1200" w:type="dxa"/>
            <w:tcBorders>
              <w:top w:val="nil"/>
              <w:left w:val="single" w:sz="8" w:space="0" w:color="auto"/>
              <w:bottom w:val="single" w:sz="8" w:space="0" w:color="auto"/>
              <w:right w:val="single" w:sz="8" w:space="0" w:color="auto"/>
            </w:tcBorders>
            <w:shd w:val="clear" w:color="auto" w:fill="9CC2E5" w:themeFill="accent1" w:themeFillTint="99"/>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Pr>
                <w:rFonts w:ascii="Calibri" w:eastAsia="Times New Roman" w:hAnsi="Calibri" w:cs="Times New Roman"/>
                <w:b/>
                <w:bCs/>
                <w:color w:val="000000"/>
                <w:lang w:val="es-US" w:eastAsia="es-US"/>
              </w:rPr>
              <w:t>2011-1</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Objetivo 1</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Objetivo 2</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Objetivo 3</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Objetivo 4</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Objetivo 5</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Total</w:t>
            </w:r>
          </w:p>
        </w:tc>
        <w:tc>
          <w:tcPr>
            <w:tcW w:w="1200" w:type="dxa"/>
            <w:tcBorders>
              <w:top w:val="nil"/>
              <w:left w:val="nil"/>
              <w:bottom w:val="single" w:sz="8" w:space="0" w:color="auto"/>
              <w:right w:val="single" w:sz="8" w:space="0" w:color="auto"/>
            </w:tcBorders>
            <w:shd w:val="clear" w:color="auto" w:fill="9CC2E5" w:themeFill="accent1" w:themeFillTint="99"/>
            <w:vAlign w:val="center"/>
          </w:tcPr>
          <w:p w:rsidR="00506E8A" w:rsidRPr="00AA5F6A" w:rsidRDefault="00506E8A" w:rsidP="00506E8A">
            <w:pPr>
              <w:spacing w:after="0" w:line="240" w:lineRule="auto"/>
              <w:rPr>
                <w:rFonts w:ascii="Calibri" w:eastAsia="Times New Roman" w:hAnsi="Calibri" w:cs="Times New Roman"/>
                <w:b/>
                <w:color w:val="000000"/>
                <w:lang w:val="es-US" w:eastAsia="es-US"/>
              </w:rPr>
            </w:pPr>
            <w:r w:rsidRPr="00AA5F6A">
              <w:rPr>
                <w:rFonts w:ascii="Calibri" w:eastAsia="Times New Roman" w:hAnsi="Calibri" w:cs="Times New Roman"/>
                <w:b/>
                <w:color w:val="000000"/>
                <w:lang w:val="es-US" w:eastAsia="es-US"/>
              </w:rPr>
              <w:t>%</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A</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13.8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B</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4</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6</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6.9</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C</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D</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E</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9.2</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F</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G</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3</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H</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I</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J</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13.8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K</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5</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 xml:space="preserve">Total </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16</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28</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14</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87</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r>
      <w:tr w:rsidR="00506E8A" w:rsidRPr="00506E8A" w:rsidTr="00506E8A">
        <w:trPr>
          <w:trHeight w:val="315"/>
        </w:trPr>
        <w:tc>
          <w:tcPr>
            <w:tcW w:w="1200" w:type="dxa"/>
            <w:tcBorders>
              <w:top w:val="nil"/>
              <w:left w:val="single" w:sz="8" w:space="0" w:color="auto"/>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b/>
                <w:bCs/>
                <w:color w:val="000000"/>
                <w:lang w:val="es-US" w:eastAsia="es-US"/>
              </w:rPr>
            </w:pPr>
            <w:r w:rsidRPr="00506E8A">
              <w:rPr>
                <w:rFonts w:ascii="Calibri" w:eastAsia="Times New Roman" w:hAnsi="Calibri" w:cs="Times New Roman"/>
                <w:b/>
                <w:bCs/>
                <w:color w:val="000000"/>
                <w:lang w:val="es-US" w:eastAsia="es-US"/>
              </w:rPr>
              <w:t>%</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18.4</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32.2</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16.1</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25.3</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8</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100</w:t>
            </w:r>
          </w:p>
        </w:tc>
        <w:tc>
          <w:tcPr>
            <w:tcW w:w="1200" w:type="dxa"/>
            <w:tcBorders>
              <w:top w:val="nil"/>
              <w:left w:val="nil"/>
              <w:bottom w:val="single" w:sz="8" w:space="0" w:color="auto"/>
              <w:right w:val="single" w:sz="8" w:space="0" w:color="auto"/>
            </w:tcBorders>
            <w:shd w:val="clear" w:color="auto" w:fill="auto"/>
            <w:vAlign w:val="center"/>
          </w:tcPr>
          <w:p w:rsidR="00506E8A" w:rsidRPr="00506E8A" w:rsidRDefault="00506E8A" w:rsidP="00506E8A">
            <w:pPr>
              <w:spacing w:after="0" w:line="240" w:lineRule="auto"/>
              <w:rPr>
                <w:rFonts w:ascii="Calibri" w:eastAsia="Times New Roman" w:hAnsi="Calibri" w:cs="Times New Roman"/>
                <w:color w:val="000000"/>
                <w:lang w:val="es-US" w:eastAsia="es-US"/>
              </w:rPr>
            </w:pPr>
            <w:r w:rsidRPr="00506E8A">
              <w:rPr>
                <w:rFonts w:ascii="Calibri" w:eastAsia="Times New Roman" w:hAnsi="Calibri" w:cs="Times New Roman"/>
                <w:color w:val="000000"/>
                <w:lang w:val="es-US" w:eastAsia="es-US"/>
              </w:rPr>
              <w:t> </w:t>
            </w:r>
          </w:p>
        </w:tc>
      </w:tr>
    </w:tbl>
    <w:p w:rsidR="00A16F11" w:rsidRDefault="00A16F11" w:rsidP="00FD02DC">
      <w:pPr>
        <w:jc w:val="center"/>
        <w:rPr>
          <w:lang w:val="es-US"/>
        </w:rPr>
      </w:pPr>
    </w:p>
    <w:p w:rsidR="000E586A" w:rsidRDefault="000E586A">
      <w:pPr>
        <w:rPr>
          <w:lang w:val="es-US"/>
        </w:rPr>
      </w:pPr>
      <w:r>
        <w:rPr>
          <w:lang w:val="es-US"/>
        </w:rPr>
        <w:br w:type="page"/>
      </w:r>
    </w:p>
    <w:p w:rsidR="00216958" w:rsidRDefault="00216958" w:rsidP="00216958">
      <w:pPr>
        <w:jc w:val="center"/>
        <w:rPr>
          <w:lang w:val="es-US"/>
        </w:rPr>
      </w:pPr>
      <w:r>
        <w:rPr>
          <w:lang w:val="es-US"/>
        </w:rPr>
        <w:lastRenderedPageBreak/>
        <w:t>Tabla 16. Relación de los factores ABET con las competencias genéricas de Saber Pro.</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88"/>
        <w:gridCol w:w="196"/>
        <w:gridCol w:w="189"/>
        <w:gridCol w:w="187"/>
        <w:gridCol w:w="204"/>
        <w:gridCol w:w="184"/>
        <w:gridCol w:w="184"/>
        <w:gridCol w:w="207"/>
        <w:gridCol w:w="205"/>
        <w:gridCol w:w="184"/>
        <w:gridCol w:w="184"/>
        <w:gridCol w:w="199"/>
      </w:tblGrid>
      <w:tr w:rsidR="00511867" w:rsidRPr="00511867" w:rsidTr="00511867">
        <w:trPr>
          <w:tblCellSpacing w:w="15" w:type="dxa"/>
          <w:jc w:val="center"/>
        </w:trPr>
        <w:tc>
          <w:tcPr>
            <w:tcW w:w="0" w:type="auto"/>
            <w:gridSpan w:val="12"/>
            <w:vAlign w:val="center"/>
            <w:hideMark/>
          </w:tcPr>
          <w:p w:rsidR="00511867" w:rsidRPr="00511867" w:rsidRDefault="00511867" w:rsidP="00511867">
            <w:pPr>
              <w:spacing w:after="0" w:line="240" w:lineRule="auto"/>
              <w:jc w:val="right"/>
              <w:rPr>
                <w:rFonts w:eastAsia="Times New Roman" w:cs="Times New Roman"/>
                <w:b/>
                <w:bCs/>
                <w:sz w:val="20"/>
                <w:szCs w:val="20"/>
                <w:lang w:val="es-US"/>
              </w:rPr>
            </w:pPr>
            <w:r w:rsidRPr="00511867">
              <w:rPr>
                <w:rFonts w:eastAsia="Times New Roman" w:cs="Times New Roman"/>
                <w:b/>
                <w:bCs/>
                <w:sz w:val="20"/>
                <w:szCs w:val="20"/>
                <w:lang w:val="es-US"/>
              </w:rPr>
              <w:t xml:space="preserve">Factores ABET </w:t>
            </w: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jc w:val="center"/>
              <w:rPr>
                <w:rFonts w:eastAsia="Times New Roman" w:cs="Times New Roman"/>
                <w:b/>
                <w:bCs/>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A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B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C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D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E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F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G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H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I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J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K </w:t>
            </w: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Ciudadanía</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Comunicación escrita</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Lectura crítica</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Inglés</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r>
      <w:tr w:rsidR="00511867" w:rsidRPr="00511867" w:rsidTr="00511867">
        <w:trPr>
          <w:tblCellSpacing w:w="15" w:type="dxa"/>
          <w:jc w:val="center"/>
        </w:trPr>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Razonamiento cuantitativo</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c>
          <w:tcPr>
            <w:tcW w:w="0" w:type="auto"/>
            <w:vAlign w:val="center"/>
            <w:hideMark/>
          </w:tcPr>
          <w:p w:rsidR="00511867" w:rsidRPr="00511867" w:rsidRDefault="00511867" w:rsidP="00511867">
            <w:pPr>
              <w:spacing w:after="0" w:line="240" w:lineRule="auto"/>
              <w:rPr>
                <w:rFonts w:eastAsia="Times New Roman" w:cs="Times New Roman"/>
                <w:sz w:val="20"/>
                <w:szCs w:val="20"/>
                <w:lang w:val="es-US"/>
              </w:rPr>
            </w:pPr>
            <w:r w:rsidRPr="00511867">
              <w:rPr>
                <w:rFonts w:eastAsia="Times New Roman" w:cs="Times New Roman"/>
                <w:sz w:val="20"/>
                <w:szCs w:val="20"/>
                <w:lang w:val="es-US"/>
              </w:rPr>
              <w:t xml:space="preserve">X </w:t>
            </w:r>
          </w:p>
        </w:tc>
      </w:tr>
    </w:tbl>
    <w:p w:rsidR="00550F53" w:rsidRDefault="00550F53" w:rsidP="002218F5">
      <w:pPr>
        <w:jc w:val="center"/>
        <w:rPr>
          <w:lang w:val="es-US"/>
        </w:rPr>
      </w:pPr>
    </w:p>
    <w:p w:rsidR="002218F5" w:rsidRDefault="002218F5" w:rsidP="002218F5">
      <w:pPr>
        <w:jc w:val="center"/>
        <w:rPr>
          <w:lang w:val="es-US"/>
        </w:rPr>
      </w:pPr>
      <w:r>
        <w:rPr>
          <w:lang w:val="es-US"/>
        </w:rPr>
        <w:t>Tabla 17. Relación del perfil de egreso con los Factores ABET.</w:t>
      </w:r>
    </w:p>
    <w:tbl>
      <w:tblPr>
        <w:tblStyle w:val="Tablaconcuadrcula"/>
        <w:tblW w:w="4882" w:type="pct"/>
        <w:tblLook w:val="04A0" w:firstRow="1" w:lastRow="0" w:firstColumn="1" w:lastColumn="0" w:noHBand="0" w:noVBand="1"/>
      </w:tblPr>
      <w:tblGrid>
        <w:gridCol w:w="1949"/>
        <w:gridCol w:w="691"/>
        <w:gridCol w:w="672"/>
        <w:gridCol w:w="658"/>
        <w:gridCol w:w="700"/>
        <w:gridCol w:w="653"/>
        <w:gridCol w:w="653"/>
        <w:gridCol w:w="702"/>
        <w:gridCol w:w="700"/>
        <w:gridCol w:w="653"/>
        <w:gridCol w:w="653"/>
        <w:gridCol w:w="666"/>
      </w:tblGrid>
      <w:tr w:rsidR="001E157E" w:rsidRPr="009A59C7" w:rsidTr="00F737AD">
        <w:tc>
          <w:tcPr>
            <w:tcW w:w="954" w:type="dxa"/>
          </w:tcPr>
          <w:p w:rsidR="001E157E" w:rsidRPr="009A59C7" w:rsidRDefault="001E157E" w:rsidP="002218F5">
            <w:pPr>
              <w:jc w:val="center"/>
              <w:rPr>
                <w:b/>
                <w:sz w:val="20"/>
                <w:szCs w:val="20"/>
                <w:lang w:val="es-US"/>
              </w:rPr>
            </w:pPr>
            <w:r w:rsidRPr="009A59C7">
              <w:rPr>
                <w:b/>
                <w:sz w:val="20"/>
                <w:szCs w:val="20"/>
                <w:lang w:val="es-US"/>
              </w:rPr>
              <w:t>Aspecto del perfil</w:t>
            </w:r>
            <w:r w:rsidR="00F737AD">
              <w:rPr>
                <w:b/>
                <w:sz w:val="20"/>
                <w:szCs w:val="20"/>
                <w:lang w:val="es-US"/>
              </w:rPr>
              <w:t xml:space="preserve"> (tabla 3, perfil de egreso para el plan 2017-1</w:t>
            </w:r>
            <w:r w:rsidR="009A59C7" w:rsidRPr="009A59C7">
              <w:rPr>
                <w:b/>
                <w:sz w:val="20"/>
                <w:szCs w:val="20"/>
                <w:lang w:val="es-US"/>
              </w:rPr>
              <w:t>)</w:t>
            </w:r>
          </w:p>
        </w:tc>
        <w:tc>
          <w:tcPr>
            <w:tcW w:w="144" w:type="dxa"/>
          </w:tcPr>
          <w:p w:rsidR="001E157E" w:rsidRPr="009A59C7" w:rsidRDefault="001E157E" w:rsidP="002218F5">
            <w:pPr>
              <w:jc w:val="center"/>
              <w:rPr>
                <w:b/>
                <w:sz w:val="20"/>
                <w:szCs w:val="20"/>
                <w:lang w:val="es-US"/>
              </w:rPr>
            </w:pPr>
            <w:r w:rsidRPr="009A59C7">
              <w:rPr>
                <w:b/>
                <w:sz w:val="20"/>
                <w:szCs w:val="20"/>
                <w:lang w:val="es-US"/>
              </w:rPr>
              <w:t>A</w:t>
            </w:r>
          </w:p>
        </w:tc>
        <w:tc>
          <w:tcPr>
            <w:tcW w:w="144" w:type="dxa"/>
          </w:tcPr>
          <w:p w:rsidR="001E157E" w:rsidRPr="009A59C7" w:rsidRDefault="001E157E" w:rsidP="002218F5">
            <w:pPr>
              <w:jc w:val="center"/>
              <w:rPr>
                <w:b/>
                <w:sz w:val="20"/>
                <w:szCs w:val="20"/>
                <w:lang w:val="es-US"/>
              </w:rPr>
            </w:pPr>
            <w:r w:rsidRPr="009A59C7">
              <w:rPr>
                <w:b/>
                <w:sz w:val="20"/>
                <w:szCs w:val="20"/>
                <w:lang w:val="es-US"/>
              </w:rPr>
              <w:t>B</w:t>
            </w:r>
          </w:p>
        </w:tc>
        <w:tc>
          <w:tcPr>
            <w:tcW w:w="144" w:type="dxa"/>
          </w:tcPr>
          <w:p w:rsidR="001E157E" w:rsidRPr="009A59C7" w:rsidRDefault="001E157E" w:rsidP="002218F5">
            <w:pPr>
              <w:jc w:val="center"/>
              <w:rPr>
                <w:b/>
                <w:sz w:val="20"/>
                <w:szCs w:val="20"/>
                <w:lang w:val="es-US"/>
              </w:rPr>
            </w:pPr>
            <w:r w:rsidRPr="009A59C7">
              <w:rPr>
                <w:b/>
                <w:sz w:val="20"/>
                <w:szCs w:val="20"/>
                <w:lang w:val="es-US"/>
              </w:rPr>
              <w:t>C</w:t>
            </w:r>
          </w:p>
        </w:tc>
        <w:tc>
          <w:tcPr>
            <w:tcW w:w="144" w:type="dxa"/>
          </w:tcPr>
          <w:p w:rsidR="001E157E" w:rsidRPr="009A59C7" w:rsidRDefault="001E157E" w:rsidP="002218F5">
            <w:pPr>
              <w:jc w:val="center"/>
              <w:rPr>
                <w:b/>
                <w:sz w:val="20"/>
                <w:szCs w:val="20"/>
                <w:lang w:val="es-US"/>
              </w:rPr>
            </w:pPr>
            <w:r w:rsidRPr="009A59C7">
              <w:rPr>
                <w:b/>
                <w:sz w:val="20"/>
                <w:szCs w:val="20"/>
                <w:lang w:val="es-US"/>
              </w:rPr>
              <w:t>D</w:t>
            </w:r>
          </w:p>
        </w:tc>
        <w:tc>
          <w:tcPr>
            <w:tcW w:w="144" w:type="dxa"/>
          </w:tcPr>
          <w:p w:rsidR="001E157E" w:rsidRPr="009A59C7" w:rsidRDefault="001E157E" w:rsidP="002218F5">
            <w:pPr>
              <w:jc w:val="center"/>
              <w:rPr>
                <w:b/>
                <w:sz w:val="20"/>
                <w:szCs w:val="20"/>
                <w:lang w:val="es-US"/>
              </w:rPr>
            </w:pPr>
            <w:r w:rsidRPr="009A59C7">
              <w:rPr>
                <w:b/>
                <w:sz w:val="20"/>
                <w:szCs w:val="20"/>
                <w:lang w:val="es-US"/>
              </w:rPr>
              <w:t>E</w:t>
            </w:r>
          </w:p>
        </w:tc>
        <w:tc>
          <w:tcPr>
            <w:tcW w:w="144" w:type="dxa"/>
          </w:tcPr>
          <w:p w:rsidR="001E157E" w:rsidRPr="009A59C7" w:rsidRDefault="001E157E" w:rsidP="002218F5">
            <w:pPr>
              <w:jc w:val="center"/>
              <w:rPr>
                <w:b/>
                <w:sz w:val="20"/>
                <w:szCs w:val="20"/>
                <w:lang w:val="es-US"/>
              </w:rPr>
            </w:pPr>
            <w:r w:rsidRPr="009A59C7">
              <w:rPr>
                <w:b/>
                <w:sz w:val="20"/>
                <w:szCs w:val="20"/>
                <w:lang w:val="es-US"/>
              </w:rPr>
              <w:t>F</w:t>
            </w:r>
          </w:p>
        </w:tc>
        <w:tc>
          <w:tcPr>
            <w:tcW w:w="144" w:type="dxa"/>
          </w:tcPr>
          <w:p w:rsidR="001E157E" w:rsidRPr="009A59C7" w:rsidRDefault="001E157E" w:rsidP="002218F5">
            <w:pPr>
              <w:jc w:val="center"/>
              <w:rPr>
                <w:b/>
                <w:sz w:val="20"/>
                <w:szCs w:val="20"/>
                <w:lang w:val="es-US"/>
              </w:rPr>
            </w:pPr>
            <w:r w:rsidRPr="009A59C7">
              <w:rPr>
                <w:b/>
                <w:sz w:val="20"/>
                <w:szCs w:val="20"/>
                <w:lang w:val="es-US"/>
              </w:rPr>
              <w:t>G</w:t>
            </w:r>
          </w:p>
        </w:tc>
        <w:tc>
          <w:tcPr>
            <w:tcW w:w="144" w:type="dxa"/>
          </w:tcPr>
          <w:p w:rsidR="001E157E" w:rsidRPr="009A59C7" w:rsidRDefault="001E157E" w:rsidP="002218F5">
            <w:pPr>
              <w:jc w:val="center"/>
              <w:rPr>
                <w:b/>
                <w:sz w:val="20"/>
                <w:szCs w:val="20"/>
                <w:lang w:val="es-US"/>
              </w:rPr>
            </w:pPr>
            <w:r w:rsidRPr="009A59C7">
              <w:rPr>
                <w:b/>
                <w:sz w:val="20"/>
                <w:szCs w:val="20"/>
                <w:lang w:val="es-US"/>
              </w:rPr>
              <w:t>H</w:t>
            </w:r>
          </w:p>
        </w:tc>
        <w:tc>
          <w:tcPr>
            <w:tcW w:w="144" w:type="dxa"/>
          </w:tcPr>
          <w:p w:rsidR="001E157E" w:rsidRPr="009A59C7" w:rsidRDefault="001E157E" w:rsidP="002218F5">
            <w:pPr>
              <w:jc w:val="center"/>
              <w:rPr>
                <w:b/>
                <w:sz w:val="20"/>
                <w:szCs w:val="20"/>
                <w:lang w:val="es-US"/>
              </w:rPr>
            </w:pPr>
            <w:r w:rsidRPr="009A59C7">
              <w:rPr>
                <w:b/>
                <w:sz w:val="20"/>
                <w:szCs w:val="20"/>
                <w:lang w:val="es-US"/>
              </w:rPr>
              <w:t>I</w:t>
            </w:r>
          </w:p>
        </w:tc>
        <w:tc>
          <w:tcPr>
            <w:tcW w:w="144" w:type="dxa"/>
          </w:tcPr>
          <w:p w:rsidR="001E157E" w:rsidRPr="009A59C7" w:rsidRDefault="001E157E" w:rsidP="002218F5">
            <w:pPr>
              <w:jc w:val="center"/>
              <w:rPr>
                <w:b/>
                <w:sz w:val="20"/>
                <w:szCs w:val="20"/>
                <w:lang w:val="es-US"/>
              </w:rPr>
            </w:pPr>
            <w:r w:rsidRPr="009A59C7">
              <w:rPr>
                <w:b/>
                <w:sz w:val="20"/>
                <w:szCs w:val="20"/>
                <w:lang w:val="es-US"/>
              </w:rPr>
              <w:t>J</w:t>
            </w:r>
          </w:p>
        </w:tc>
        <w:tc>
          <w:tcPr>
            <w:tcW w:w="144" w:type="dxa"/>
          </w:tcPr>
          <w:p w:rsidR="001E157E" w:rsidRPr="009A59C7" w:rsidRDefault="001E157E" w:rsidP="002218F5">
            <w:pPr>
              <w:jc w:val="center"/>
              <w:rPr>
                <w:b/>
                <w:sz w:val="20"/>
                <w:szCs w:val="20"/>
                <w:lang w:val="es-US"/>
              </w:rPr>
            </w:pPr>
            <w:r w:rsidRPr="009A59C7">
              <w:rPr>
                <w:b/>
                <w:sz w:val="20"/>
                <w:szCs w:val="20"/>
                <w:lang w:val="es-US"/>
              </w:rPr>
              <w:t>K</w:t>
            </w:r>
          </w:p>
        </w:tc>
      </w:tr>
      <w:tr w:rsidR="001E157E" w:rsidRPr="009A59C7" w:rsidTr="00F737AD">
        <w:tc>
          <w:tcPr>
            <w:tcW w:w="954" w:type="dxa"/>
          </w:tcPr>
          <w:p w:rsidR="001E157E" w:rsidRPr="009A59C7" w:rsidRDefault="009A59C7" w:rsidP="002218F5">
            <w:pPr>
              <w:jc w:val="center"/>
              <w:rPr>
                <w:sz w:val="20"/>
                <w:szCs w:val="20"/>
                <w:lang w:val="es-US"/>
              </w:rPr>
            </w:pPr>
            <w:r w:rsidRPr="009A59C7">
              <w:rPr>
                <w:sz w:val="20"/>
                <w:szCs w:val="20"/>
                <w:lang w:val="es-US"/>
              </w:rPr>
              <w:t>1</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FD5A28"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E22C1D"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D80935" w:rsidP="002218F5">
            <w:pPr>
              <w:jc w:val="center"/>
              <w:rPr>
                <w:sz w:val="20"/>
                <w:szCs w:val="20"/>
                <w:lang w:val="es-US"/>
              </w:rPr>
            </w:pPr>
            <w:r>
              <w:rPr>
                <w:sz w:val="20"/>
                <w:szCs w:val="20"/>
                <w:lang w:val="es-US"/>
              </w:rPr>
              <w:t>X</w:t>
            </w:r>
          </w:p>
        </w:tc>
        <w:tc>
          <w:tcPr>
            <w:tcW w:w="144" w:type="dxa"/>
          </w:tcPr>
          <w:p w:rsidR="001E157E" w:rsidRPr="009A59C7" w:rsidRDefault="007211A1"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r>
      <w:tr w:rsidR="001E157E" w:rsidRPr="009A59C7" w:rsidTr="00F737AD">
        <w:tc>
          <w:tcPr>
            <w:tcW w:w="954" w:type="dxa"/>
          </w:tcPr>
          <w:p w:rsidR="001E157E" w:rsidRPr="009A59C7" w:rsidRDefault="009A59C7" w:rsidP="002218F5">
            <w:pPr>
              <w:jc w:val="center"/>
              <w:rPr>
                <w:sz w:val="20"/>
                <w:szCs w:val="20"/>
                <w:lang w:val="es-US"/>
              </w:rPr>
            </w:pPr>
            <w:r w:rsidRPr="009A59C7">
              <w:rPr>
                <w:sz w:val="20"/>
                <w:szCs w:val="20"/>
                <w:lang w:val="es-US"/>
              </w:rPr>
              <w:t>2</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D80935"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r>
      <w:tr w:rsidR="001E157E" w:rsidRPr="009A59C7" w:rsidTr="00F737AD">
        <w:tc>
          <w:tcPr>
            <w:tcW w:w="954" w:type="dxa"/>
          </w:tcPr>
          <w:p w:rsidR="001E157E" w:rsidRPr="009A59C7" w:rsidRDefault="009A59C7" w:rsidP="002218F5">
            <w:pPr>
              <w:jc w:val="center"/>
              <w:rPr>
                <w:sz w:val="20"/>
                <w:szCs w:val="20"/>
                <w:lang w:val="es-US"/>
              </w:rPr>
            </w:pPr>
            <w:r w:rsidRPr="009A59C7">
              <w:rPr>
                <w:sz w:val="20"/>
                <w:szCs w:val="20"/>
                <w:lang w:val="es-US"/>
              </w:rPr>
              <w:t>3</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0612A" w:rsidP="002218F5">
            <w:pPr>
              <w:jc w:val="center"/>
              <w:rPr>
                <w:sz w:val="20"/>
                <w:szCs w:val="20"/>
                <w:lang w:val="es-US"/>
              </w:rPr>
            </w:pPr>
            <w:r>
              <w:rPr>
                <w:sz w:val="20"/>
                <w:szCs w:val="20"/>
                <w:lang w:val="es-US"/>
              </w:rPr>
              <w:t>X</w:t>
            </w: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D80935"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r>
      <w:tr w:rsidR="001E157E" w:rsidRPr="009A59C7" w:rsidTr="00F737AD">
        <w:tc>
          <w:tcPr>
            <w:tcW w:w="954" w:type="dxa"/>
          </w:tcPr>
          <w:p w:rsidR="001E157E" w:rsidRPr="009A59C7" w:rsidRDefault="00DE4DC4" w:rsidP="002218F5">
            <w:pPr>
              <w:jc w:val="center"/>
              <w:rPr>
                <w:sz w:val="20"/>
                <w:szCs w:val="20"/>
                <w:lang w:val="es-US"/>
              </w:rPr>
            </w:pPr>
            <w:r>
              <w:rPr>
                <w:sz w:val="20"/>
                <w:szCs w:val="20"/>
                <w:lang w:val="es-US"/>
              </w:rPr>
              <w:t xml:space="preserve"> </w:t>
            </w:r>
            <w:r w:rsidR="009A59C7" w:rsidRPr="009A59C7">
              <w:rPr>
                <w:sz w:val="20"/>
                <w:szCs w:val="20"/>
                <w:lang w:val="es-US"/>
              </w:rPr>
              <w:t>4</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D45C63" w:rsidP="00D45C63">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0B2A0F"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r>
      <w:tr w:rsidR="001E157E" w:rsidRPr="009A59C7" w:rsidTr="00F737AD">
        <w:tc>
          <w:tcPr>
            <w:tcW w:w="954" w:type="dxa"/>
          </w:tcPr>
          <w:p w:rsidR="001E157E" w:rsidRPr="009A59C7" w:rsidRDefault="009A59C7" w:rsidP="002218F5">
            <w:pPr>
              <w:jc w:val="center"/>
              <w:rPr>
                <w:sz w:val="20"/>
                <w:szCs w:val="20"/>
                <w:lang w:val="es-US"/>
              </w:rPr>
            </w:pPr>
            <w:r w:rsidRPr="009A59C7">
              <w:rPr>
                <w:sz w:val="20"/>
                <w:szCs w:val="20"/>
                <w:lang w:val="es-US"/>
              </w:rPr>
              <w:t>5</w:t>
            </w:r>
          </w:p>
        </w:tc>
        <w:tc>
          <w:tcPr>
            <w:tcW w:w="144" w:type="dxa"/>
          </w:tcPr>
          <w:p w:rsidR="001E157E" w:rsidRPr="009A59C7" w:rsidRDefault="009A59C7" w:rsidP="002218F5">
            <w:pPr>
              <w:jc w:val="center"/>
              <w:rPr>
                <w:sz w:val="20"/>
                <w:szCs w:val="20"/>
                <w:lang w:val="es-US"/>
              </w:rPr>
            </w:pPr>
            <w:r>
              <w:rPr>
                <w:sz w:val="20"/>
                <w:szCs w:val="20"/>
                <w:lang w:val="es-US"/>
              </w:rPr>
              <w:t>X</w:t>
            </w:r>
          </w:p>
        </w:tc>
        <w:tc>
          <w:tcPr>
            <w:tcW w:w="144" w:type="dxa"/>
          </w:tcPr>
          <w:p w:rsidR="001E157E" w:rsidRPr="009A59C7" w:rsidRDefault="00FD5A28" w:rsidP="002218F5">
            <w:pPr>
              <w:jc w:val="center"/>
              <w:rPr>
                <w:sz w:val="20"/>
                <w:szCs w:val="20"/>
                <w:lang w:val="es-US"/>
              </w:rPr>
            </w:pPr>
            <w:r>
              <w:rPr>
                <w:sz w:val="20"/>
                <w:szCs w:val="20"/>
                <w:lang w:val="es-US"/>
              </w:rPr>
              <w:t>X</w:t>
            </w: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1E157E" w:rsidP="002218F5">
            <w:pPr>
              <w:jc w:val="center"/>
              <w:rPr>
                <w:sz w:val="20"/>
                <w:szCs w:val="20"/>
                <w:lang w:val="es-US"/>
              </w:rPr>
            </w:pP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c>
          <w:tcPr>
            <w:tcW w:w="144" w:type="dxa"/>
          </w:tcPr>
          <w:p w:rsidR="001E157E" w:rsidRPr="009A59C7" w:rsidRDefault="00CA3D02" w:rsidP="002218F5">
            <w:pPr>
              <w:jc w:val="center"/>
              <w:rPr>
                <w:sz w:val="20"/>
                <w:szCs w:val="20"/>
                <w:lang w:val="es-US"/>
              </w:rPr>
            </w:pPr>
            <w:r>
              <w:rPr>
                <w:sz w:val="20"/>
                <w:szCs w:val="20"/>
                <w:lang w:val="es-US"/>
              </w:rPr>
              <w:t>X</w:t>
            </w:r>
          </w:p>
        </w:tc>
      </w:tr>
    </w:tbl>
    <w:p w:rsidR="007F045D" w:rsidRDefault="007F045D" w:rsidP="002218F5">
      <w:pPr>
        <w:jc w:val="center"/>
        <w:rPr>
          <w:lang w:val="es-US"/>
        </w:rPr>
      </w:pPr>
    </w:p>
    <w:p w:rsidR="007F045D" w:rsidRPr="007F045D" w:rsidRDefault="007F045D" w:rsidP="007F045D">
      <w:pPr>
        <w:pStyle w:val="Prrafodelista"/>
        <w:numPr>
          <w:ilvl w:val="1"/>
          <w:numId w:val="1"/>
        </w:numPr>
        <w:rPr>
          <w:b/>
          <w:lang w:val="es-US"/>
        </w:rPr>
      </w:pPr>
      <w:r w:rsidRPr="007F045D">
        <w:rPr>
          <w:b/>
          <w:lang w:val="es-US"/>
        </w:rPr>
        <w:t>Condiciones del Decreto 1075 que se afectan con el cambio</w:t>
      </w:r>
    </w:p>
    <w:p w:rsidR="00715306" w:rsidRDefault="00171385" w:rsidP="00A52C8A">
      <w:pPr>
        <w:jc w:val="both"/>
        <w:rPr>
          <w:lang w:val="es-US"/>
        </w:rPr>
      </w:pPr>
      <w:r>
        <w:rPr>
          <w:lang w:val="es-US"/>
        </w:rPr>
        <w:t xml:space="preserve">El nuevo plan se alinea con el decreto. Este </w:t>
      </w:r>
      <w:r w:rsidR="00887B98">
        <w:rPr>
          <w:lang w:val="es-US"/>
        </w:rPr>
        <w:t>no</w:t>
      </w:r>
      <w:r>
        <w:rPr>
          <w:lang w:val="es-US"/>
        </w:rPr>
        <w:t xml:space="preserve"> altera el número de créditos.</w:t>
      </w:r>
      <w:r w:rsidR="004D5177">
        <w:rPr>
          <w:lang w:val="es-US"/>
        </w:rPr>
        <w:t xml:space="preserve"> </w:t>
      </w:r>
      <w:r>
        <w:rPr>
          <w:lang w:val="es-US"/>
        </w:rPr>
        <w:t>U</w:t>
      </w:r>
      <w:r w:rsidR="00887B98">
        <w:rPr>
          <w:lang w:val="es-US"/>
        </w:rPr>
        <w:t xml:space="preserve">n crédito </w:t>
      </w:r>
      <w:r w:rsidR="004D5177">
        <w:rPr>
          <w:lang w:val="es-US"/>
        </w:rPr>
        <w:t>corresponde</w:t>
      </w:r>
      <w:r w:rsidR="00887B98">
        <w:rPr>
          <w:lang w:val="es-US"/>
        </w:rPr>
        <w:t xml:space="preserve"> a 48 horas de trabajo por parte del estudiante</w:t>
      </w:r>
      <w:r w:rsidR="00FE7564">
        <w:rPr>
          <w:lang w:val="es-US"/>
        </w:rPr>
        <w:t xml:space="preserve"> durante el semestre</w:t>
      </w:r>
      <w:r w:rsidR="00887B98">
        <w:rPr>
          <w:lang w:val="es-US"/>
        </w:rPr>
        <w:t xml:space="preserve">. </w:t>
      </w:r>
      <w:r w:rsidR="001A3DA6">
        <w:rPr>
          <w:lang w:val="es-US"/>
        </w:rPr>
        <w:t xml:space="preserve">Adicionalmente, </w:t>
      </w:r>
      <w:r w:rsidR="00450D76">
        <w:rPr>
          <w:lang w:val="es-US"/>
        </w:rPr>
        <w:t xml:space="preserve">el nuevo plan </w:t>
      </w:r>
      <w:r>
        <w:rPr>
          <w:lang w:val="es-US"/>
        </w:rPr>
        <w:t>se acoge a</w:t>
      </w:r>
      <w:r w:rsidR="001A3DA6">
        <w:rPr>
          <w:lang w:val="es-US"/>
        </w:rPr>
        <w:t xml:space="preserve"> la resolución 122-20 que impide promocionar un plan que no existe o promocionar el plan actual para luego matricular estudiantes en un nuevo plan. </w:t>
      </w:r>
      <w:r w:rsidR="00ED5D44">
        <w:rPr>
          <w:lang w:val="es-US"/>
        </w:rPr>
        <w:t>Para esto, se diseñó</w:t>
      </w:r>
      <w:r w:rsidR="001A3DA6">
        <w:rPr>
          <w:lang w:val="es-US"/>
        </w:rPr>
        <w:t xml:space="preserve"> una estrategia de promoción discutida en el comité AN07022016 del 29 de agosto de 2016</w:t>
      </w:r>
      <w:r w:rsidR="00450D76">
        <w:rPr>
          <w:lang w:val="es-US"/>
        </w:rPr>
        <w:t>, la cual</w:t>
      </w:r>
      <w:r w:rsidR="001A3DA6">
        <w:rPr>
          <w:lang w:val="es-ES"/>
        </w:rPr>
        <w:t xml:space="preserve"> incluye las siguientes acciones: (1) detener la impresión del nuevo folleto de promoción para incluir una explicación del programa por áreas temáticas más que por malla curricular. Se logra ajustar esta descripción. (2) La información de la página web del programa debe ser cambiada similarmente. Así, la sección “Plan de estudios, énfasis y cursos” se renombre temporalmente como “Áreas temáticas”. Y poner en los enlaces de descarga: (1) Si usted está matriculado en el plan 2011-1, descargue aquí el plan de estudios. (2)</w:t>
      </w:r>
      <w:r w:rsidR="00A70086">
        <w:rPr>
          <w:lang w:val="es-ES"/>
        </w:rPr>
        <w:t xml:space="preserve"> </w:t>
      </w:r>
      <w:r w:rsidR="001A3DA6">
        <w:rPr>
          <w:lang w:val="es-ES"/>
        </w:rPr>
        <w:t xml:space="preserve">Descargue aquí el folleto del programa (poner el nuevo por áreas temáticas). (3) Eliminar el enlace para consultar los cursos del programa. (4) Dejar el de descargar las opciones complementarias. (5) Eliminar temporalmente la información de los énfasis. </w:t>
      </w:r>
      <w:r w:rsidR="001A3DA6">
        <w:rPr>
          <w:lang w:val="es-US"/>
        </w:rPr>
        <w:t xml:space="preserve"> </w:t>
      </w:r>
      <w:r w:rsidR="00A52C8A">
        <w:rPr>
          <w:lang w:val="es-US"/>
        </w:rPr>
        <w:t>La figura 2 presenta la explicación del programa por áreas temáticas. Esta imagen es útil para promocionar tanto el plan 2011-1 c</w:t>
      </w:r>
      <w:r w:rsidR="00A236CE">
        <w:rPr>
          <w:lang w:val="es-US"/>
        </w:rPr>
        <w:t>ómo el plan 2017-1</w:t>
      </w:r>
      <w:r w:rsidR="00B15839">
        <w:rPr>
          <w:lang w:val="es-US"/>
        </w:rPr>
        <w:t>,</w:t>
      </w:r>
      <w:r w:rsidR="00A236CE">
        <w:rPr>
          <w:lang w:val="es-US"/>
        </w:rPr>
        <w:t xml:space="preserve"> y ha sido aprobada y revisada por las Oficinas de Promoción y Comunicación de la Universidad:</w:t>
      </w:r>
    </w:p>
    <w:p w:rsidR="00A236CE" w:rsidRDefault="00A236CE">
      <w:pPr>
        <w:rPr>
          <w:lang w:val="es-US"/>
        </w:rPr>
      </w:pPr>
      <w:r>
        <w:rPr>
          <w:lang w:val="es-US"/>
        </w:rPr>
        <w:br w:type="page"/>
      </w:r>
    </w:p>
    <w:p w:rsidR="00A236CE" w:rsidRDefault="00A236CE" w:rsidP="00A52C8A">
      <w:pPr>
        <w:jc w:val="both"/>
        <w:rPr>
          <w:lang w:val="es-US"/>
        </w:rPr>
      </w:pPr>
      <w:r>
        <w:rPr>
          <w:noProof/>
        </w:rPr>
        <w:lastRenderedPageBreak/>
        <w:drawing>
          <wp:inline distT="0" distB="0" distL="0" distR="0" wp14:anchorId="3D03E0C9" wp14:editId="2A65B7C2">
            <wp:extent cx="5943600" cy="456120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561205"/>
                    </a:xfrm>
                    <a:prstGeom prst="rect">
                      <a:avLst/>
                    </a:prstGeom>
                  </pic:spPr>
                </pic:pic>
              </a:graphicData>
            </a:graphic>
          </wp:inline>
        </w:drawing>
      </w:r>
    </w:p>
    <w:p w:rsidR="00A236CE" w:rsidRDefault="00A236CE" w:rsidP="00A236CE">
      <w:pPr>
        <w:jc w:val="center"/>
        <w:rPr>
          <w:lang w:val="es-US"/>
        </w:rPr>
      </w:pPr>
      <w:r>
        <w:rPr>
          <w:lang w:val="es-US"/>
        </w:rPr>
        <w:t xml:space="preserve">Figura 2. </w:t>
      </w:r>
      <w:r w:rsidR="00D5672A">
        <w:rPr>
          <w:lang w:val="es-US"/>
        </w:rPr>
        <w:t xml:space="preserve">Áreas temáticas </w:t>
      </w:r>
      <w:r>
        <w:rPr>
          <w:lang w:val="es-US"/>
        </w:rPr>
        <w:t xml:space="preserve">de </w:t>
      </w:r>
      <w:r w:rsidR="00D5672A">
        <w:rPr>
          <w:lang w:val="es-US"/>
        </w:rPr>
        <w:t xml:space="preserve">la </w:t>
      </w:r>
      <w:r>
        <w:rPr>
          <w:lang w:val="es-US"/>
        </w:rPr>
        <w:t>Ingeniería de Sistemas y Computación</w:t>
      </w:r>
      <w:r w:rsidR="00D5672A">
        <w:rPr>
          <w:lang w:val="es-US"/>
        </w:rPr>
        <w:t xml:space="preserve"> y características generales del plan</w:t>
      </w:r>
      <w:r>
        <w:rPr>
          <w:lang w:val="es-US"/>
        </w:rPr>
        <w:t xml:space="preserve">. </w:t>
      </w:r>
    </w:p>
    <w:p w:rsidR="00A52C8A" w:rsidRDefault="00A52C8A" w:rsidP="00C174EC">
      <w:pPr>
        <w:jc w:val="both"/>
        <w:rPr>
          <w:lang w:val="es-US"/>
        </w:rPr>
      </w:pPr>
    </w:p>
    <w:p w:rsidR="00A52C8A" w:rsidRDefault="000116EB" w:rsidP="00A52C8A">
      <w:pPr>
        <w:jc w:val="both"/>
        <w:rPr>
          <w:rFonts w:eastAsia="Times New Roman" w:cs="Helvetica"/>
          <w:color w:val="000000" w:themeColor="text1"/>
          <w:sz w:val="20"/>
          <w:szCs w:val="20"/>
          <w:lang w:val="es-US"/>
        </w:rPr>
      </w:pPr>
      <w:r>
        <w:rPr>
          <w:rFonts w:eastAsia="Times New Roman" w:cs="Helvetica"/>
          <w:color w:val="000000" w:themeColor="text1"/>
          <w:sz w:val="20"/>
          <w:szCs w:val="20"/>
          <w:lang w:val="es-US"/>
        </w:rPr>
        <w:t>E</w:t>
      </w:r>
      <w:r w:rsidR="00C174EC" w:rsidRPr="00974744">
        <w:rPr>
          <w:rFonts w:eastAsia="Times New Roman" w:cs="Helvetica"/>
          <w:color w:val="000000" w:themeColor="text1"/>
          <w:sz w:val="20"/>
          <w:szCs w:val="20"/>
          <w:lang w:val="es-US"/>
        </w:rPr>
        <w:t>l curso de Ética se</w:t>
      </w:r>
      <w:r w:rsidR="00C174EC">
        <w:rPr>
          <w:lang w:val="es-US"/>
        </w:rPr>
        <w:t xml:space="preserve"> </w:t>
      </w:r>
      <w:r w:rsidR="00C174EC" w:rsidRPr="006F64B0">
        <w:rPr>
          <w:rFonts w:eastAsia="Times New Roman" w:cs="Helvetica"/>
          <w:color w:val="000000" w:themeColor="text1"/>
          <w:sz w:val="20"/>
          <w:szCs w:val="20"/>
          <w:lang w:val="es-US"/>
        </w:rPr>
        <w:t>re</w:t>
      </w:r>
      <w:r w:rsidR="00C174EC">
        <w:rPr>
          <w:rFonts w:eastAsia="Times New Roman" w:cs="Helvetica"/>
          <w:color w:val="000000" w:themeColor="text1"/>
          <w:sz w:val="20"/>
          <w:szCs w:val="20"/>
          <w:lang w:val="es-US"/>
        </w:rPr>
        <w:t>e</w:t>
      </w:r>
      <w:r w:rsidR="00C174EC" w:rsidRPr="006F64B0">
        <w:rPr>
          <w:rFonts w:eastAsia="Times New Roman" w:cs="Helvetica"/>
          <w:color w:val="000000" w:themeColor="text1"/>
          <w:sz w:val="20"/>
          <w:szCs w:val="20"/>
          <w:lang w:val="es-US"/>
        </w:rPr>
        <w:t>mplaza por Aspectos Sociales, Éticos y Profesionales de la Computación</w:t>
      </w:r>
      <w:r w:rsidR="00C174EC">
        <w:rPr>
          <w:rFonts w:eastAsia="Times New Roman" w:cs="Helvetica"/>
          <w:color w:val="000000" w:themeColor="text1"/>
          <w:sz w:val="20"/>
          <w:szCs w:val="20"/>
          <w:lang w:val="es-US"/>
        </w:rPr>
        <w:t xml:space="preserve"> que será dictado por un profesor del Departamento de Humanidades y uno del Departamento de Electrónica y Ciencias de la Computación</w:t>
      </w:r>
      <w:r w:rsidR="008147D7">
        <w:rPr>
          <w:rFonts w:eastAsia="Times New Roman" w:cs="Helvetica"/>
          <w:color w:val="000000" w:themeColor="text1"/>
          <w:sz w:val="20"/>
          <w:szCs w:val="20"/>
          <w:lang w:val="es-US"/>
        </w:rPr>
        <w:t>. De esta manera se</w:t>
      </w:r>
      <w:r w:rsidR="00C174EC">
        <w:rPr>
          <w:rFonts w:eastAsia="Times New Roman" w:cs="Helvetica"/>
          <w:color w:val="000000" w:themeColor="text1"/>
          <w:sz w:val="20"/>
          <w:szCs w:val="20"/>
          <w:lang w:val="es-US"/>
        </w:rPr>
        <w:t xml:space="preserve"> garantiza que el contenido ético sig</w:t>
      </w:r>
      <w:r w:rsidR="008147D7">
        <w:rPr>
          <w:rFonts w:eastAsia="Times New Roman" w:cs="Helvetica"/>
          <w:color w:val="000000" w:themeColor="text1"/>
          <w:sz w:val="20"/>
          <w:szCs w:val="20"/>
          <w:lang w:val="es-US"/>
        </w:rPr>
        <w:t>a</w:t>
      </w:r>
      <w:r w:rsidR="00C174EC">
        <w:rPr>
          <w:rFonts w:eastAsia="Times New Roman" w:cs="Helvetica"/>
          <w:color w:val="000000" w:themeColor="text1"/>
          <w:sz w:val="20"/>
          <w:szCs w:val="20"/>
          <w:lang w:val="es-US"/>
        </w:rPr>
        <w:t xml:space="preserve"> los lineamientos de la Universidad y la ley</w:t>
      </w:r>
      <w:r w:rsidR="008147D7">
        <w:rPr>
          <w:rFonts w:eastAsia="Times New Roman" w:cs="Helvetica"/>
          <w:color w:val="000000" w:themeColor="text1"/>
          <w:sz w:val="20"/>
          <w:szCs w:val="20"/>
          <w:lang w:val="es-US"/>
        </w:rPr>
        <w:t>, y a la vez contenga</w:t>
      </w:r>
      <w:r w:rsidR="00C174EC">
        <w:rPr>
          <w:rFonts w:eastAsia="Times New Roman" w:cs="Helvetica"/>
          <w:color w:val="000000" w:themeColor="text1"/>
          <w:sz w:val="20"/>
          <w:szCs w:val="20"/>
          <w:lang w:val="es-US"/>
        </w:rPr>
        <w:t xml:space="preserve"> temas relacionados con la carrera. Este nuevo curso será administrado por el Departamento de Electrónica y Ciencias de la Computación.</w:t>
      </w:r>
    </w:p>
    <w:p w:rsidR="0092021A" w:rsidRDefault="0092021A" w:rsidP="00A52C8A">
      <w:pPr>
        <w:jc w:val="both"/>
        <w:rPr>
          <w:lang w:val="es-US"/>
        </w:rPr>
      </w:pPr>
      <w:r>
        <w:rPr>
          <w:rFonts w:eastAsia="Times New Roman" w:cs="Helvetica"/>
          <w:color w:val="000000" w:themeColor="text1"/>
          <w:sz w:val="20"/>
          <w:szCs w:val="20"/>
          <w:lang w:val="es-US"/>
        </w:rPr>
        <w:t>Finalmente, si</w:t>
      </w:r>
      <w:r w:rsidR="00811AC2">
        <w:rPr>
          <w:rFonts w:eastAsia="Times New Roman" w:cs="Helvetica"/>
          <w:color w:val="000000" w:themeColor="text1"/>
          <w:sz w:val="20"/>
          <w:szCs w:val="20"/>
          <w:lang w:val="es-US"/>
        </w:rPr>
        <w:t>guiendo los lineamientos de la U</w:t>
      </w:r>
      <w:r>
        <w:rPr>
          <w:rFonts w:eastAsia="Times New Roman" w:cs="Helvetica"/>
          <w:color w:val="000000" w:themeColor="text1"/>
          <w:sz w:val="20"/>
          <w:szCs w:val="20"/>
          <w:lang w:val="es-US"/>
        </w:rPr>
        <w:t>niversidad</w:t>
      </w:r>
      <w:r w:rsidR="00766C37">
        <w:rPr>
          <w:rFonts w:eastAsia="Times New Roman" w:cs="Helvetica"/>
          <w:color w:val="000000" w:themeColor="text1"/>
          <w:sz w:val="20"/>
          <w:szCs w:val="20"/>
          <w:lang w:val="es-US"/>
        </w:rPr>
        <w:t xml:space="preserve"> y de acuerdo a </w:t>
      </w:r>
      <w:r w:rsidR="002D78E7">
        <w:rPr>
          <w:rFonts w:eastAsia="Times New Roman" w:cs="Helvetica"/>
          <w:color w:val="000000" w:themeColor="text1"/>
          <w:sz w:val="20"/>
          <w:szCs w:val="20"/>
          <w:lang w:val="es-US"/>
        </w:rPr>
        <w:t>las fórmulas</w:t>
      </w:r>
      <w:r w:rsidR="00766C37">
        <w:rPr>
          <w:rFonts w:eastAsia="Times New Roman" w:cs="Helvetica"/>
          <w:color w:val="000000" w:themeColor="text1"/>
          <w:sz w:val="20"/>
          <w:szCs w:val="20"/>
          <w:lang w:val="es-US"/>
        </w:rPr>
        <w:t xml:space="preserve"> ABET de los cursos (tabla 14),</w:t>
      </w:r>
      <w:r>
        <w:rPr>
          <w:rFonts w:eastAsia="Times New Roman" w:cs="Helvetica"/>
          <w:color w:val="000000" w:themeColor="text1"/>
          <w:sz w:val="20"/>
          <w:szCs w:val="20"/>
          <w:lang w:val="es-US"/>
        </w:rPr>
        <w:t xml:space="preserve"> se observa que la carrera tiene un alto componente social y h</w:t>
      </w:r>
      <w:r w:rsidR="0055009F">
        <w:rPr>
          <w:rFonts w:eastAsia="Times New Roman" w:cs="Helvetica"/>
          <w:color w:val="000000" w:themeColor="text1"/>
          <w:sz w:val="20"/>
          <w:szCs w:val="20"/>
          <w:lang w:val="es-US"/>
        </w:rPr>
        <w:t>umanista con los factores E (6.8%) y G (6.7%) para un total de 13.5</w:t>
      </w:r>
      <w:r>
        <w:rPr>
          <w:rFonts w:eastAsia="Times New Roman" w:cs="Helvetica"/>
          <w:color w:val="000000" w:themeColor="text1"/>
          <w:sz w:val="20"/>
          <w:szCs w:val="20"/>
          <w:lang w:val="es-US"/>
        </w:rPr>
        <w:t>%</w:t>
      </w:r>
      <w:r w:rsidR="00766C37">
        <w:rPr>
          <w:rFonts w:eastAsia="Times New Roman" w:cs="Helvetica"/>
          <w:color w:val="000000" w:themeColor="text1"/>
          <w:sz w:val="20"/>
          <w:szCs w:val="20"/>
          <w:lang w:val="es-US"/>
        </w:rPr>
        <w:t xml:space="preserve">, </w:t>
      </w:r>
      <w:r w:rsidR="00811AC2">
        <w:rPr>
          <w:rFonts w:eastAsia="Times New Roman" w:cs="Helvetica"/>
          <w:color w:val="000000" w:themeColor="text1"/>
          <w:sz w:val="20"/>
          <w:szCs w:val="20"/>
          <w:lang w:val="es-US"/>
        </w:rPr>
        <w:t>es decir, el equivalente a</w:t>
      </w:r>
      <w:r w:rsidR="0055009F">
        <w:rPr>
          <w:rFonts w:eastAsia="Times New Roman" w:cs="Helvetica"/>
          <w:color w:val="000000" w:themeColor="text1"/>
          <w:sz w:val="20"/>
          <w:szCs w:val="20"/>
          <w:lang w:val="es-US"/>
        </w:rPr>
        <w:t xml:space="preserve"> 23</w:t>
      </w:r>
      <w:r w:rsidR="00766C37">
        <w:rPr>
          <w:rFonts w:eastAsia="Times New Roman" w:cs="Helvetica"/>
          <w:color w:val="000000" w:themeColor="text1"/>
          <w:sz w:val="20"/>
          <w:szCs w:val="20"/>
          <w:lang w:val="es-US"/>
        </w:rPr>
        <w:t xml:space="preserve"> de créditos de la carrera.</w:t>
      </w:r>
    </w:p>
    <w:p w:rsidR="00C174EC" w:rsidRDefault="00C174EC">
      <w:pPr>
        <w:rPr>
          <w:b/>
          <w:lang w:val="es-US"/>
        </w:rPr>
      </w:pPr>
      <w:r>
        <w:rPr>
          <w:b/>
          <w:lang w:val="es-US"/>
        </w:rPr>
        <w:br w:type="page"/>
      </w:r>
    </w:p>
    <w:p w:rsidR="00715306" w:rsidRPr="00B21360" w:rsidRDefault="00B21360" w:rsidP="00B21360">
      <w:pPr>
        <w:pStyle w:val="Prrafodelista"/>
        <w:numPr>
          <w:ilvl w:val="0"/>
          <w:numId w:val="1"/>
        </w:numPr>
        <w:rPr>
          <w:b/>
          <w:lang w:val="es-US"/>
        </w:rPr>
      </w:pPr>
      <w:r>
        <w:rPr>
          <w:b/>
          <w:lang w:val="es-US"/>
        </w:rPr>
        <w:lastRenderedPageBreak/>
        <w:t>Régimen de Transición</w:t>
      </w:r>
    </w:p>
    <w:p w:rsidR="00B9651C" w:rsidRPr="00B21360" w:rsidRDefault="00B9651C" w:rsidP="00B21360">
      <w:pPr>
        <w:pStyle w:val="Prrafodelista"/>
        <w:numPr>
          <w:ilvl w:val="1"/>
          <w:numId w:val="1"/>
        </w:numPr>
        <w:rPr>
          <w:b/>
          <w:lang w:val="es-US"/>
        </w:rPr>
      </w:pPr>
      <w:r w:rsidRPr="00B21360">
        <w:rPr>
          <w:b/>
          <w:lang w:val="es-US"/>
        </w:rPr>
        <w:t>Equivalencias entre cursos del plan 2011-1 y el plan 2017-1</w:t>
      </w:r>
    </w:p>
    <w:p w:rsidR="00B9651C" w:rsidRDefault="00B9651C" w:rsidP="00B21360">
      <w:pPr>
        <w:jc w:val="both"/>
        <w:rPr>
          <w:lang w:val="es-US"/>
        </w:rPr>
      </w:pPr>
      <w:r w:rsidRPr="007B5936">
        <w:rPr>
          <w:lang w:val="es-US"/>
        </w:rPr>
        <w:t xml:space="preserve">A </w:t>
      </w:r>
      <w:r w:rsidR="00E108CE">
        <w:rPr>
          <w:lang w:val="es-US"/>
        </w:rPr>
        <w:t>continuación,</w:t>
      </w:r>
      <w:r w:rsidRPr="007B5936">
        <w:rPr>
          <w:lang w:val="es-US"/>
        </w:rPr>
        <w:t xml:space="preserve"> se </w:t>
      </w:r>
      <w:r>
        <w:rPr>
          <w:lang w:val="es-US"/>
        </w:rPr>
        <w:t xml:space="preserve">muestra </w:t>
      </w:r>
      <w:r w:rsidRPr="007B5936">
        <w:rPr>
          <w:lang w:val="es-US"/>
        </w:rPr>
        <w:t xml:space="preserve">la tabla </w:t>
      </w:r>
      <w:r w:rsidR="00B21360">
        <w:rPr>
          <w:lang w:val="es-US"/>
        </w:rPr>
        <w:t>1</w:t>
      </w:r>
      <w:r>
        <w:rPr>
          <w:lang w:val="es-US"/>
        </w:rPr>
        <w:t xml:space="preserve">8, </w:t>
      </w:r>
      <w:r w:rsidRPr="007B5936">
        <w:rPr>
          <w:lang w:val="es-US"/>
        </w:rPr>
        <w:t>que describe las equivalencias entre cursos cuando se realizan cambios del plan de estudio desde el plan 2011-1 al plan 2017-1</w:t>
      </w:r>
      <w:r>
        <w:rPr>
          <w:lang w:val="es-US"/>
        </w:rPr>
        <w:t xml:space="preserve"> [1]</w:t>
      </w:r>
      <w:r w:rsidRPr="007B5936">
        <w:rPr>
          <w:lang w:val="es-US"/>
        </w:rPr>
        <w:t>.</w:t>
      </w:r>
    </w:p>
    <w:p w:rsidR="00B9651C" w:rsidRDefault="00B9651C" w:rsidP="00B9651C">
      <w:pPr>
        <w:jc w:val="center"/>
        <w:rPr>
          <w:lang w:val="es-US"/>
        </w:rPr>
      </w:pPr>
      <w:r>
        <w:rPr>
          <w:lang w:val="es-US"/>
        </w:rPr>
        <w:t xml:space="preserve">Tabla </w:t>
      </w:r>
      <w:r w:rsidR="00B21360">
        <w:rPr>
          <w:lang w:val="es-US"/>
        </w:rPr>
        <w:t>1</w:t>
      </w:r>
      <w:r>
        <w:rPr>
          <w:lang w:val="es-US"/>
        </w:rPr>
        <w:t xml:space="preserve">8. Equivalencias entre el plan 2011-1 y 2017-1. </w:t>
      </w:r>
    </w:p>
    <w:tbl>
      <w:tblPr>
        <w:tblStyle w:val="Tablaconcuadrcula"/>
        <w:tblW w:w="0" w:type="auto"/>
        <w:tblInd w:w="85" w:type="dxa"/>
        <w:tblLook w:val="04A0" w:firstRow="1" w:lastRow="0" w:firstColumn="1" w:lastColumn="0" w:noHBand="0" w:noVBand="1"/>
      </w:tblPr>
      <w:tblGrid>
        <w:gridCol w:w="4534"/>
        <w:gridCol w:w="4619"/>
      </w:tblGrid>
      <w:tr w:rsidR="00B9651C" w:rsidRPr="0040388C" w:rsidTr="00C14A4A">
        <w:trPr>
          <w:trHeight w:val="335"/>
        </w:trPr>
        <w:tc>
          <w:tcPr>
            <w:tcW w:w="4534" w:type="dxa"/>
            <w:shd w:val="clear" w:color="auto" w:fill="E2EFD9" w:themeFill="accent6" w:themeFillTint="33"/>
          </w:tcPr>
          <w:p w:rsidR="00B9651C" w:rsidRDefault="00B9651C" w:rsidP="00C14A4A">
            <w:pPr>
              <w:jc w:val="center"/>
              <w:rPr>
                <w:lang w:val="es-US"/>
              </w:rPr>
            </w:pPr>
          </w:p>
        </w:tc>
        <w:tc>
          <w:tcPr>
            <w:tcW w:w="4619" w:type="dxa"/>
          </w:tcPr>
          <w:p w:rsidR="00B9651C" w:rsidRPr="004C025B" w:rsidRDefault="00B9651C" w:rsidP="00C14A4A">
            <w:pPr>
              <w:jc w:val="center"/>
              <w:rPr>
                <w:rFonts w:cs="Arial"/>
                <w:sz w:val="18"/>
                <w:szCs w:val="18"/>
                <w:lang w:val="es-US"/>
              </w:rPr>
            </w:pPr>
            <w:r>
              <w:rPr>
                <w:rFonts w:cs="Arial"/>
                <w:sz w:val="18"/>
                <w:szCs w:val="18"/>
                <w:lang w:val="es-US"/>
              </w:rPr>
              <w:t>Socio-Culturales y Humanidades (4 + 12 créditos en plan 2017-1)</w:t>
            </w:r>
          </w:p>
        </w:tc>
      </w:tr>
      <w:tr w:rsidR="00B9651C" w:rsidTr="00C14A4A">
        <w:trPr>
          <w:trHeight w:val="335"/>
        </w:trPr>
        <w:tc>
          <w:tcPr>
            <w:tcW w:w="4534" w:type="dxa"/>
            <w:shd w:val="clear" w:color="auto" w:fill="FBE4D5" w:themeFill="accent2" w:themeFillTint="33"/>
          </w:tcPr>
          <w:p w:rsidR="00B9651C" w:rsidRDefault="00B9651C" w:rsidP="00C14A4A">
            <w:pPr>
              <w:jc w:val="right"/>
              <w:rPr>
                <w:lang w:val="es-US"/>
              </w:rPr>
            </w:pPr>
          </w:p>
        </w:tc>
        <w:tc>
          <w:tcPr>
            <w:tcW w:w="4619" w:type="dxa"/>
          </w:tcPr>
          <w:p w:rsidR="00B9651C" w:rsidRPr="004C025B" w:rsidRDefault="00B9651C" w:rsidP="00C14A4A">
            <w:pPr>
              <w:jc w:val="center"/>
              <w:rPr>
                <w:rFonts w:cs="Arial"/>
                <w:sz w:val="18"/>
                <w:szCs w:val="18"/>
                <w:lang w:val="es-US"/>
              </w:rPr>
            </w:pPr>
            <w:r w:rsidRPr="004C025B">
              <w:rPr>
                <w:rFonts w:cs="Arial"/>
                <w:sz w:val="18"/>
                <w:szCs w:val="18"/>
                <w:lang w:val="es-US"/>
              </w:rPr>
              <w:t>Electivas</w:t>
            </w:r>
          </w:p>
        </w:tc>
      </w:tr>
      <w:tr w:rsidR="00B9651C" w:rsidRPr="0040388C" w:rsidTr="00C14A4A">
        <w:trPr>
          <w:trHeight w:val="335"/>
        </w:trPr>
        <w:tc>
          <w:tcPr>
            <w:tcW w:w="4534" w:type="dxa"/>
            <w:shd w:val="clear" w:color="auto" w:fill="D0CECE" w:themeFill="background2" w:themeFillShade="E6"/>
          </w:tcPr>
          <w:p w:rsidR="00B9651C" w:rsidRDefault="00B9651C" w:rsidP="00C14A4A">
            <w:pPr>
              <w:jc w:val="right"/>
              <w:rPr>
                <w:lang w:val="es-US"/>
              </w:rPr>
            </w:pPr>
          </w:p>
        </w:tc>
        <w:tc>
          <w:tcPr>
            <w:tcW w:w="4619" w:type="dxa"/>
          </w:tcPr>
          <w:p w:rsidR="00B9651C" w:rsidRPr="004C025B" w:rsidRDefault="00B9651C" w:rsidP="00C14A4A">
            <w:pPr>
              <w:jc w:val="center"/>
              <w:rPr>
                <w:rFonts w:cs="Arial"/>
                <w:sz w:val="18"/>
                <w:szCs w:val="18"/>
                <w:lang w:val="es-US"/>
              </w:rPr>
            </w:pPr>
            <w:r w:rsidRPr="004C025B">
              <w:rPr>
                <w:rFonts w:cs="Arial"/>
                <w:sz w:val="18"/>
                <w:szCs w:val="18"/>
                <w:lang w:val="es-US"/>
              </w:rPr>
              <w:t>Ciencias básicas (20 créditos en plan 2017-1)</w:t>
            </w:r>
          </w:p>
        </w:tc>
      </w:tr>
      <w:tr w:rsidR="00B9651C" w:rsidRPr="0040388C" w:rsidTr="00C14A4A">
        <w:trPr>
          <w:trHeight w:val="335"/>
        </w:trPr>
        <w:tc>
          <w:tcPr>
            <w:tcW w:w="4534" w:type="dxa"/>
            <w:shd w:val="clear" w:color="auto" w:fill="FFF2CC" w:themeFill="accent4" w:themeFillTint="33"/>
          </w:tcPr>
          <w:p w:rsidR="00B9651C" w:rsidRDefault="00B9651C" w:rsidP="00C14A4A">
            <w:pPr>
              <w:jc w:val="right"/>
              <w:rPr>
                <w:lang w:val="es-US"/>
              </w:rPr>
            </w:pPr>
          </w:p>
        </w:tc>
        <w:tc>
          <w:tcPr>
            <w:tcW w:w="4619" w:type="dxa"/>
          </w:tcPr>
          <w:p w:rsidR="00B9651C" w:rsidRPr="004C025B" w:rsidRDefault="00B9651C" w:rsidP="00C14A4A">
            <w:pPr>
              <w:jc w:val="center"/>
              <w:rPr>
                <w:rFonts w:cs="Arial"/>
                <w:sz w:val="18"/>
                <w:szCs w:val="18"/>
                <w:lang w:val="es-US"/>
              </w:rPr>
            </w:pPr>
            <w:r w:rsidRPr="004C025B">
              <w:rPr>
                <w:rFonts w:cs="Arial"/>
                <w:sz w:val="18"/>
                <w:szCs w:val="18"/>
                <w:lang w:val="es-US"/>
              </w:rPr>
              <w:t>Fundamentación en ingeniería (9 créditos en plan 2017-1)</w:t>
            </w:r>
          </w:p>
        </w:tc>
      </w:tr>
      <w:tr w:rsidR="00B9651C" w:rsidRPr="0040388C" w:rsidTr="00C14A4A">
        <w:trPr>
          <w:trHeight w:val="335"/>
        </w:trPr>
        <w:tc>
          <w:tcPr>
            <w:tcW w:w="4534" w:type="dxa"/>
            <w:shd w:val="clear" w:color="auto" w:fill="DEEAF6" w:themeFill="accent1" w:themeFillTint="33"/>
          </w:tcPr>
          <w:p w:rsidR="00B9651C" w:rsidRDefault="00B9651C" w:rsidP="00C14A4A">
            <w:pPr>
              <w:jc w:val="right"/>
              <w:rPr>
                <w:lang w:val="es-US"/>
              </w:rPr>
            </w:pPr>
          </w:p>
        </w:tc>
        <w:tc>
          <w:tcPr>
            <w:tcW w:w="4619" w:type="dxa"/>
          </w:tcPr>
          <w:p w:rsidR="00B9651C" w:rsidRPr="004C025B" w:rsidRDefault="00B9651C" w:rsidP="00C14A4A">
            <w:pPr>
              <w:jc w:val="center"/>
              <w:rPr>
                <w:rFonts w:cs="Arial"/>
                <w:sz w:val="18"/>
                <w:szCs w:val="18"/>
                <w:lang w:val="es-US"/>
              </w:rPr>
            </w:pPr>
            <w:r>
              <w:rPr>
                <w:rFonts w:cs="Arial"/>
                <w:sz w:val="18"/>
                <w:szCs w:val="18"/>
                <w:lang w:val="es-US"/>
              </w:rPr>
              <w:t>Ciencias de la computación y práctica empresarial (75 + 6 créditos en el plan 2017-1)</w:t>
            </w:r>
          </w:p>
        </w:tc>
      </w:tr>
      <w:tr w:rsidR="00B9651C" w:rsidTr="00C14A4A">
        <w:trPr>
          <w:trHeight w:val="335"/>
        </w:trPr>
        <w:tc>
          <w:tcPr>
            <w:tcW w:w="4534" w:type="dxa"/>
            <w:shd w:val="clear" w:color="auto" w:fill="FFFFFF" w:themeFill="background1"/>
          </w:tcPr>
          <w:p w:rsidR="00B9651C" w:rsidRDefault="00B9651C" w:rsidP="00C14A4A">
            <w:pPr>
              <w:jc w:val="right"/>
              <w:rPr>
                <w:lang w:val="es-US"/>
              </w:rPr>
            </w:pPr>
          </w:p>
        </w:tc>
        <w:tc>
          <w:tcPr>
            <w:tcW w:w="4619" w:type="dxa"/>
          </w:tcPr>
          <w:p w:rsidR="00B9651C" w:rsidRDefault="00B9651C" w:rsidP="00C14A4A">
            <w:pPr>
              <w:jc w:val="center"/>
              <w:rPr>
                <w:rFonts w:cs="Arial"/>
                <w:sz w:val="18"/>
                <w:szCs w:val="18"/>
                <w:lang w:val="es-US"/>
              </w:rPr>
            </w:pPr>
            <w:r>
              <w:rPr>
                <w:rFonts w:cs="Arial"/>
                <w:sz w:val="18"/>
                <w:szCs w:val="18"/>
                <w:lang w:val="es-US"/>
              </w:rPr>
              <w:t>Énfasis (18 créditos en plan 2017-1)</w:t>
            </w:r>
          </w:p>
        </w:tc>
      </w:tr>
    </w:tbl>
    <w:tbl>
      <w:tblPr>
        <w:tblW w:w="0" w:type="auto"/>
        <w:tblInd w:w="96" w:type="dxa"/>
        <w:tblLayout w:type="fixed"/>
        <w:tblCellMar>
          <w:left w:w="0" w:type="dxa"/>
          <w:right w:w="0" w:type="dxa"/>
        </w:tblCellMar>
        <w:tblLook w:val="0000" w:firstRow="0" w:lastRow="0" w:firstColumn="0" w:lastColumn="0" w:noHBand="0" w:noVBand="0"/>
      </w:tblPr>
      <w:tblGrid>
        <w:gridCol w:w="3210"/>
        <w:gridCol w:w="990"/>
        <w:gridCol w:w="510"/>
        <w:gridCol w:w="615"/>
        <w:gridCol w:w="3810"/>
      </w:tblGrid>
      <w:tr w:rsidR="00B9651C" w:rsidRPr="00E77AAB" w:rsidTr="00C14A4A">
        <w:trPr>
          <w:trHeight w:hRule="exact" w:val="375"/>
        </w:trPr>
        <w:tc>
          <w:tcPr>
            <w:tcW w:w="4200" w:type="dxa"/>
            <w:gridSpan w:val="2"/>
            <w:tcBorders>
              <w:top w:val="single" w:sz="6" w:space="0" w:color="CCCCCC"/>
              <w:left w:val="single" w:sz="6" w:space="0" w:color="CCCCCC"/>
              <w:bottom w:val="single" w:sz="6" w:space="0" w:color="000000"/>
              <w:right w:val="single" w:sz="6" w:space="0" w:color="CCCCCC"/>
            </w:tcBorders>
            <w:shd w:val="clear" w:color="auto" w:fill="F2F2F2" w:themeFill="background1" w:themeFillShade="F2"/>
          </w:tcPr>
          <w:p w:rsidR="00B9651C" w:rsidRPr="00E77AAB" w:rsidRDefault="00B9651C" w:rsidP="00C14A4A">
            <w:pPr>
              <w:widowControl w:val="0"/>
              <w:autoSpaceDE w:val="0"/>
              <w:autoSpaceDN w:val="0"/>
              <w:adjustRightInd w:val="0"/>
              <w:spacing w:before="51" w:after="0" w:line="240" w:lineRule="auto"/>
              <w:ind w:left="1494" w:right="1499"/>
              <w:jc w:val="center"/>
              <w:rPr>
                <w:rFonts w:cs="Times New Roman"/>
                <w:sz w:val="18"/>
                <w:szCs w:val="18"/>
                <w:lang w:val="es-US"/>
              </w:rPr>
            </w:pPr>
            <w:r w:rsidRPr="00E77AAB">
              <w:rPr>
                <w:rFonts w:cs="Arial"/>
                <w:b/>
                <w:bCs/>
                <w:sz w:val="18"/>
                <w:szCs w:val="18"/>
                <w:lang w:val="es-US"/>
              </w:rPr>
              <w:t>Plan2011­1</w:t>
            </w:r>
          </w:p>
        </w:tc>
        <w:tc>
          <w:tcPr>
            <w:tcW w:w="510" w:type="dxa"/>
            <w:tcBorders>
              <w:top w:val="single" w:sz="6" w:space="0" w:color="CCCCCC"/>
              <w:left w:val="single" w:sz="6" w:space="0" w:color="CCCCCC"/>
              <w:bottom w:val="single" w:sz="6" w:space="0" w:color="000000"/>
              <w:right w:val="single" w:sz="6" w:space="0" w:color="CCCCCC"/>
            </w:tcBorders>
            <w:shd w:val="clear" w:color="auto" w:fill="F2F2F2" w:themeFill="background1" w:themeFillShade="F2"/>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4425" w:type="dxa"/>
            <w:gridSpan w:val="2"/>
            <w:tcBorders>
              <w:top w:val="single" w:sz="6" w:space="0" w:color="CCCCCC"/>
              <w:left w:val="single" w:sz="6" w:space="0" w:color="CCCCCC"/>
              <w:bottom w:val="single" w:sz="6" w:space="0" w:color="000000"/>
              <w:right w:val="single" w:sz="6" w:space="0" w:color="CCCCCC"/>
            </w:tcBorders>
            <w:shd w:val="clear" w:color="auto" w:fill="F2F2F2" w:themeFill="background1" w:themeFillShade="F2"/>
          </w:tcPr>
          <w:p w:rsidR="00B9651C" w:rsidRPr="00E77AAB" w:rsidRDefault="00B9651C" w:rsidP="00C14A4A">
            <w:pPr>
              <w:widowControl w:val="0"/>
              <w:autoSpaceDE w:val="0"/>
              <w:autoSpaceDN w:val="0"/>
              <w:adjustRightInd w:val="0"/>
              <w:spacing w:before="51" w:after="0" w:line="240" w:lineRule="auto"/>
              <w:ind w:left="1614" w:right="1604"/>
              <w:jc w:val="center"/>
              <w:rPr>
                <w:rFonts w:cs="Times New Roman"/>
                <w:sz w:val="18"/>
                <w:szCs w:val="18"/>
                <w:lang w:val="es-US"/>
              </w:rPr>
            </w:pPr>
            <w:r w:rsidRPr="00E77AAB">
              <w:rPr>
                <w:rFonts w:cs="Arial"/>
                <w:b/>
                <w:bCs/>
                <w:sz w:val="18"/>
                <w:szCs w:val="18"/>
                <w:lang w:val="es-US"/>
              </w:rPr>
              <w:t>Plan2017-1</w:t>
            </w:r>
          </w:p>
        </w:tc>
      </w:tr>
      <w:tr w:rsidR="00B9651C" w:rsidRPr="0040388C" w:rsidTr="00C14A4A">
        <w:trPr>
          <w:trHeight w:hRule="exact" w:val="61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Constitución</w:t>
            </w:r>
            <w:r w:rsidR="00453A84">
              <w:rPr>
                <w:rFonts w:cs="Arial"/>
                <w:sz w:val="18"/>
                <w:szCs w:val="18"/>
                <w:lang w:val="es-US"/>
              </w:rPr>
              <w:t xml:space="preserve"> </w:t>
            </w:r>
            <w:r w:rsidRPr="00E77AAB">
              <w:rPr>
                <w:rFonts w:cs="Arial"/>
                <w:sz w:val="18"/>
                <w:szCs w:val="18"/>
                <w:lang w:val="es-US"/>
              </w:rPr>
              <w:t>Política</w:t>
            </w:r>
            <w:r w:rsidR="00453A84">
              <w:rPr>
                <w:rFonts w:cs="Arial"/>
                <w:sz w:val="18"/>
                <w:szCs w:val="18"/>
                <w:lang w:val="es-US"/>
              </w:rPr>
              <w:t xml:space="preserve"> </w:t>
            </w:r>
            <w:r w:rsidRPr="00E77AAB">
              <w:rPr>
                <w:rFonts w:cs="Arial"/>
                <w:sz w:val="18"/>
                <w:szCs w:val="18"/>
                <w:lang w:val="es-US"/>
              </w:rPr>
              <w:t>y</w:t>
            </w:r>
            <w:r w:rsidR="00453A84">
              <w:rPr>
                <w:rFonts w:cs="Arial"/>
                <w:sz w:val="18"/>
                <w:szCs w:val="18"/>
                <w:lang w:val="es-US"/>
              </w:rPr>
              <w:t xml:space="preserve"> </w:t>
            </w:r>
            <w:r w:rsidRPr="00E77AAB">
              <w:rPr>
                <w:rFonts w:cs="Arial"/>
                <w:w w:val="102"/>
                <w:sz w:val="18"/>
                <w:szCs w:val="18"/>
                <w:lang w:val="es-US"/>
              </w:rPr>
              <w:t>Democracia</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Colombiana</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Constitución</w:t>
            </w:r>
            <w:r w:rsidR="00453A84">
              <w:rPr>
                <w:rFonts w:cs="Arial"/>
                <w:sz w:val="18"/>
                <w:szCs w:val="18"/>
                <w:lang w:val="es-US"/>
              </w:rPr>
              <w:t xml:space="preserve"> </w:t>
            </w:r>
            <w:r w:rsidRPr="00E77AAB">
              <w:rPr>
                <w:rFonts w:cs="Arial"/>
                <w:sz w:val="18"/>
                <w:szCs w:val="18"/>
                <w:lang w:val="es-US"/>
              </w:rPr>
              <w:t>Política</w:t>
            </w:r>
            <w:r w:rsidR="00453A84">
              <w:rPr>
                <w:rFonts w:cs="Arial"/>
                <w:sz w:val="18"/>
                <w:szCs w:val="18"/>
                <w:lang w:val="es-US"/>
              </w:rPr>
              <w:t xml:space="preserve"> </w:t>
            </w:r>
            <w:r w:rsidRPr="00E77AAB">
              <w:rPr>
                <w:rFonts w:cs="Arial"/>
                <w:sz w:val="18"/>
                <w:szCs w:val="18"/>
                <w:lang w:val="es-US"/>
              </w:rPr>
              <w:t>y</w:t>
            </w:r>
            <w:r w:rsidR="00453A84">
              <w:rPr>
                <w:rFonts w:cs="Arial"/>
                <w:sz w:val="18"/>
                <w:szCs w:val="18"/>
                <w:lang w:val="es-US"/>
              </w:rPr>
              <w:t xml:space="preserve"> </w:t>
            </w:r>
            <w:r w:rsidRPr="00E77AAB">
              <w:rPr>
                <w:rFonts w:cs="Arial"/>
                <w:w w:val="102"/>
                <w:sz w:val="18"/>
                <w:szCs w:val="18"/>
                <w:lang w:val="es-US"/>
              </w:rPr>
              <w:t>Democracia</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Colombiana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Expresión</w:t>
            </w:r>
            <w:r w:rsidR="009715E1">
              <w:rPr>
                <w:rFonts w:cs="Arial"/>
                <w:sz w:val="18"/>
                <w:szCs w:val="18"/>
                <w:lang w:val="es-US"/>
              </w:rPr>
              <w:t xml:space="preserve"> </w:t>
            </w:r>
            <w:r w:rsidRPr="00E77AAB">
              <w:rPr>
                <w:rFonts w:cs="Arial"/>
                <w:sz w:val="18"/>
                <w:szCs w:val="18"/>
                <w:lang w:val="es-US"/>
              </w:rPr>
              <w:t>Oral</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Escrita</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Expresión</w:t>
            </w:r>
            <w:r w:rsidR="009715E1">
              <w:rPr>
                <w:rFonts w:cs="Arial"/>
                <w:sz w:val="18"/>
                <w:szCs w:val="18"/>
                <w:lang w:val="es-US"/>
              </w:rPr>
              <w:t xml:space="preserve"> </w:t>
            </w:r>
            <w:r w:rsidRPr="00E77AAB">
              <w:rPr>
                <w:rFonts w:cs="Arial"/>
                <w:sz w:val="18"/>
                <w:szCs w:val="18"/>
                <w:lang w:val="es-US"/>
              </w:rPr>
              <w:t>Oral</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Escrita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Humanidades</w:t>
            </w:r>
            <w:r w:rsidR="009715E1">
              <w:rPr>
                <w:rFonts w:cs="Arial"/>
                <w:sz w:val="18"/>
                <w:szCs w:val="18"/>
                <w:lang w:val="es-US"/>
              </w:rPr>
              <w:t xml:space="preserve"> </w:t>
            </w:r>
            <w:r w:rsidRPr="00E77AAB">
              <w:rPr>
                <w:rFonts w:cs="Arial"/>
                <w:w w:val="102"/>
                <w:sz w:val="18"/>
                <w:szCs w:val="18"/>
                <w:lang w:val="es-US"/>
              </w:rPr>
              <w:t>I</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Humanidades</w:t>
            </w:r>
            <w:r w:rsidR="009715E1">
              <w:rPr>
                <w:rFonts w:cs="Arial"/>
                <w:sz w:val="18"/>
                <w:szCs w:val="18"/>
                <w:lang w:val="es-US"/>
              </w:rPr>
              <w:t xml:space="preserve"> </w:t>
            </w:r>
            <w:r w:rsidRPr="00E77AAB">
              <w:rPr>
                <w:rFonts w:cs="Arial"/>
                <w:w w:val="102"/>
                <w:sz w:val="18"/>
                <w:szCs w:val="18"/>
                <w:lang w:val="es-US"/>
              </w:rPr>
              <w:t>I</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Humanidades</w:t>
            </w:r>
            <w:r w:rsidR="009715E1">
              <w:rPr>
                <w:rFonts w:cs="Arial"/>
                <w:sz w:val="18"/>
                <w:szCs w:val="18"/>
                <w:lang w:val="es-US"/>
              </w:rPr>
              <w:t xml:space="preserve"> </w:t>
            </w:r>
            <w:r w:rsidRPr="00E77AAB">
              <w:rPr>
                <w:rFonts w:cs="Arial"/>
                <w:w w:val="102"/>
                <w:sz w:val="18"/>
                <w:szCs w:val="18"/>
                <w:lang w:val="es-US"/>
              </w:rPr>
              <w:t>II</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Humanidades</w:t>
            </w:r>
            <w:r w:rsidR="009715E1">
              <w:rPr>
                <w:rFonts w:cs="Arial"/>
                <w:sz w:val="18"/>
                <w:szCs w:val="18"/>
                <w:lang w:val="es-US"/>
              </w:rPr>
              <w:t xml:space="preserve"> </w:t>
            </w:r>
            <w:r w:rsidRPr="00E77AAB">
              <w:rPr>
                <w:rFonts w:cs="Arial"/>
                <w:w w:val="102"/>
                <w:sz w:val="18"/>
                <w:szCs w:val="18"/>
                <w:lang w:val="es-US"/>
              </w:rPr>
              <w:t>II</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Teología</w:t>
            </w:r>
            <w:r w:rsidR="009715E1">
              <w:rPr>
                <w:rFonts w:cs="Arial"/>
                <w:sz w:val="18"/>
                <w:szCs w:val="18"/>
                <w:lang w:val="es-US"/>
              </w:rPr>
              <w:t xml:space="preserve"> </w:t>
            </w:r>
            <w:r w:rsidRPr="00E77AAB">
              <w:rPr>
                <w:rFonts w:cs="Arial"/>
                <w:w w:val="102"/>
                <w:sz w:val="18"/>
                <w:szCs w:val="18"/>
                <w:lang w:val="es-US"/>
              </w:rPr>
              <w:t>I</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Teología</w:t>
            </w:r>
            <w:r w:rsidR="00C67765">
              <w:rPr>
                <w:rFonts w:cs="Arial"/>
                <w:sz w:val="18"/>
                <w:szCs w:val="18"/>
                <w:lang w:val="es-US"/>
              </w:rPr>
              <w:t xml:space="preserve"> </w:t>
            </w:r>
            <w:r w:rsidRPr="00E77AAB">
              <w:rPr>
                <w:rFonts w:cs="Arial"/>
                <w:w w:val="102"/>
                <w:sz w:val="18"/>
                <w:szCs w:val="18"/>
                <w:lang w:val="es-US"/>
              </w:rPr>
              <w:t>I</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Teología</w:t>
            </w:r>
            <w:r w:rsidR="009715E1">
              <w:rPr>
                <w:rFonts w:cs="Arial"/>
                <w:sz w:val="18"/>
                <w:szCs w:val="18"/>
                <w:lang w:val="es-US"/>
              </w:rPr>
              <w:t xml:space="preserve"> </w:t>
            </w:r>
            <w:r w:rsidRPr="00E77AAB">
              <w:rPr>
                <w:rFonts w:cs="Arial"/>
                <w:w w:val="102"/>
                <w:sz w:val="18"/>
                <w:szCs w:val="18"/>
                <w:lang w:val="es-US"/>
              </w:rPr>
              <w:t>II</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Teología</w:t>
            </w:r>
            <w:r w:rsidR="00C67765">
              <w:rPr>
                <w:rFonts w:cs="Arial"/>
                <w:sz w:val="18"/>
                <w:szCs w:val="18"/>
                <w:lang w:val="es-US"/>
              </w:rPr>
              <w:t xml:space="preserve"> </w:t>
            </w:r>
            <w:r w:rsidRPr="00E77AAB">
              <w:rPr>
                <w:rFonts w:cs="Arial"/>
                <w:w w:val="102"/>
                <w:sz w:val="18"/>
                <w:szCs w:val="18"/>
                <w:lang w:val="es-US"/>
              </w:rPr>
              <w:t>II</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w w:val="102"/>
                <w:sz w:val="18"/>
                <w:szCs w:val="18"/>
                <w:lang w:val="es-US"/>
              </w:rPr>
              <w:t>Ética</w:t>
            </w: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tabs>
                <w:tab w:val="center" w:pos="1929"/>
              </w:tabs>
              <w:autoSpaceDE w:val="0"/>
              <w:autoSpaceDN w:val="0"/>
              <w:adjustRightInd w:val="0"/>
              <w:spacing w:before="60" w:after="0" w:line="240" w:lineRule="auto"/>
              <w:ind w:left="44" w:right="-20"/>
              <w:rPr>
                <w:rFonts w:cs="Times New Roman"/>
                <w:sz w:val="18"/>
                <w:szCs w:val="18"/>
                <w:lang w:val="es-US"/>
              </w:rPr>
            </w:pPr>
            <w:r>
              <w:rPr>
                <w:rFonts w:cs="Arial"/>
                <w:w w:val="102"/>
                <w:sz w:val="18"/>
                <w:szCs w:val="18"/>
                <w:lang w:val="es-US"/>
              </w:rPr>
              <w:t>Electiva</w:t>
            </w:r>
            <w:r>
              <w:rPr>
                <w:rFonts w:cs="Arial"/>
                <w:w w:val="102"/>
                <w:sz w:val="18"/>
                <w:szCs w:val="18"/>
                <w:lang w:val="es-US"/>
              </w:rPr>
              <w:tab/>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44" w:right="-20"/>
              <w:rPr>
                <w:rFonts w:cs="Arial"/>
                <w:w w:val="102"/>
                <w:sz w:val="18"/>
                <w:szCs w:val="18"/>
                <w:lang w:val="es-US"/>
              </w:rPr>
            </w:pPr>
          </w:p>
        </w:tc>
        <w:tc>
          <w:tcPr>
            <w:tcW w:w="99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Arial"/>
                <w:w w:val="102"/>
                <w:sz w:val="18"/>
                <w:szCs w:val="18"/>
                <w:lang w:val="es-US"/>
              </w:rPr>
            </w:pPr>
          </w:p>
        </w:tc>
        <w:tc>
          <w:tcPr>
            <w:tcW w:w="5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r>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E2EFD9" w:themeFill="accent6" w:themeFillTint="33"/>
          </w:tcPr>
          <w:p w:rsidR="00B9651C" w:rsidRPr="00E77AAB" w:rsidRDefault="00E86D29" w:rsidP="00E86D29">
            <w:pPr>
              <w:widowControl w:val="0"/>
              <w:autoSpaceDE w:val="0"/>
              <w:autoSpaceDN w:val="0"/>
              <w:adjustRightInd w:val="0"/>
              <w:spacing w:before="60" w:after="0" w:line="240" w:lineRule="auto"/>
              <w:ind w:left="44" w:right="-20"/>
              <w:rPr>
                <w:rFonts w:cs="Arial"/>
                <w:w w:val="102"/>
                <w:sz w:val="18"/>
                <w:szCs w:val="18"/>
                <w:lang w:val="es-US"/>
              </w:rPr>
            </w:pPr>
            <w:r>
              <w:rPr>
                <w:rFonts w:cs="Arial"/>
                <w:w w:val="102"/>
                <w:sz w:val="18"/>
                <w:szCs w:val="18"/>
                <w:lang w:val="es-US"/>
              </w:rPr>
              <w:t>Proyecto</w:t>
            </w:r>
            <w:r w:rsidR="00B9651C">
              <w:rPr>
                <w:rFonts w:cs="Arial"/>
                <w:w w:val="102"/>
                <w:sz w:val="18"/>
                <w:szCs w:val="18"/>
                <w:lang w:val="es-US"/>
              </w:rPr>
              <w:t xml:space="preserve"> </w:t>
            </w:r>
            <w:r>
              <w:rPr>
                <w:rFonts w:cs="Arial"/>
                <w:w w:val="102"/>
                <w:sz w:val="18"/>
                <w:szCs w:val="18"/>
                <w:lang w:val="es-US"/>
              </w:rPr>
              <w:t>S</w:t>
            </w:r>
            <w:r w:rsidR="00B9651C">
              <w:rPr>
                <w:rFonts w:cs="Arial"/>
                <w:w w:val="102"/>
                <w:sz w:val="18"/>
                <w:szCs w:val="18"/>
                <w:lang w:val="es-US"/>
              </w:rPr>
              <w:t>ocial</w:t>
            </w:r>
          </w:p>
        </w:tc>
      </w:tr>
      <w:tr w:rsidR="00B9651C" w:rsidRPr="00E77AAB" w:rsidTr="00C14A4A">
        <w:trPr>
          <w:trHeight w:hRule="exact" w:val="87"/>
        </w:trPr>
        <w:tc>
          <w:tcPr>
            <w:tcW w:w="32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38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Ingles</w:t>
            </w:r>
            <w:r w:rsidR="009715E1">
              <w:rPr>
                <w:rFonts w:cs="Arial"/>
                <w:sz w:val="18"/>
                <w:szCs w:val="18"/>
                <w:lang w:val="es-US"/>
              </w:rPr>
              <w:t xml:space="preserve"> </w:t>
            </w:r>
            <w:r w:rsidRPr="00E77AAB">
              <w:rPr>
                <w:rFonts w:cs="Arial"/>
                <w:w w:val="102"/>
                <w:sz w:val="18"/>
                <w:szCs w:val="18"/>
                <w:lang w:val="es-US"/>
              </w:rPr>
              <w:t>II</w:t>
            </w:r>
          </w:p>
        </w:tc>
        <w:tc>
          <w:tcPr>
            <w:tcW w:w="99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w w:val="102"/>
                <w:sz w:val="18"/>
                <w:szCs w:val="18"/>
                <w:lang w:val="es-US"/>
              </w:rPr>
              <w:t>Electiva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Ingles</w:t>
            </w:r>
            <w:r w:rsidR="009715E1">
              <w:rPr>
                <w:rFonts w:cs="Arial"/>
                <w:sz w:val="18"/>
                <w:szCs w:val="18"/>
                <w:lang w:val="es-US"/>
              </w:rPr>
              <w:t xml:space="preserve"> </w:t>
            </w:r>
            <w:r w:rsidRPr="00E77AAB">
              <w:rPr>
                <w:rFonts w:cs="Arial"/>
                <w:w w:val="102"/>
                <w:sz w:val="18"/>
                <w:szCs w:val="18"/>
                <w:lang w:val="es-US"/>
              </w:rPr>
              <w:t>III</w:t>
            </w:r>
          </w:p>
        </w:tc>
        <w:tc>
          <w:tcPr>
            <w:tcW w:w="99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w w:val="102"/>
                <w:sz w:val="18"/>
                <w:szCs w:val="18"/>
                <w:lang w:val="es-US"/>
              </w:rPr>
              <w:t>Electiva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Ingles</w:t>
            </w:r>
            <w:r w:rsidR="009715E1">
              <w:rPr>
                <w:rFonts w:cs="Arial"/>
                <w:sz w:val="18"/>
                <w:szCs w:val="18"/>
                <w:lang w:val="es-US"/>
              </w:rPr>
              <w:t xml:space="preserve"> </w:t>
            </w:r>
            <w:r w:rsidRPr="00E77AAB">
              <w:rPr>
                <w:rFonts w:cs="Arial"/>
                <w:w w:val="102"/>
                <w:sz w:val="18"/>
                <w:szCs w:val="18"/>
                <w:lang w:val="es-US"/>
              </w:rPr>
              <w:t>IV</w:t>
            </w:r>
          </w:p>
        </w:tc>
        <w:tc>
          <w:tcPr>
            <w:tcW w:w="99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w w:val="102"/>
                <w:sz w:val="18"/>
                <w:szCs w:val="18"/>
                <w:lang w:val="es-US"/>
              </w:rPr>
              <w:t>Electiva</w:t>
            </w:r>
          </w:p>
        </w:tc>
      </w:tr>
      <w:tr w:rsidR="00B9651C" w:rsidRPr="00E77AAB" w:rsidTr="00C14A4A">
        <w:trPr>
          <w:trHeight w:hRule="exact" w:val="79"/>
        </w:trPr>
        <w:tc>
          <w:tcPr>
            <w:tcW w:w="32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9715E1"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w:t>
            </w:r>
          </w:p>
        </w:tc>
        <w:tc>
          <w:tcPr>
            <w:tcW w:w="99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38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Fundamentos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Matemáticas</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Fundamentos</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Matemáticas</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Calculo</w:t>
            </w:r>
            <w:r w:rsidR="009715E1">
              <w:rPr>
                <w:rFonts w:cs="Arial"/>
                <w:sz w:val="18"/>
                <w:szCs w:val="18"/>
                <w:lang w:val="es-US"/>
              </w:rPr>
              <w:t xml:space="preserve"> </w:t>
            </w:r>
            <w:r w:rsidRPr="00E77AAB">
              <w:rPr>
                <w:rFonts w:cs="Arial"/>
                <w:w w:val="102"/>
                <w:sz w:val="18"/>
                <w:szCs w:val="18"/>
                <w:lang w:val="es-US"/>
              </w:rPr>
              <w:t>Diferencial</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Cálculo</w:t>
            </w:r>
            <w:r w:rsidR="00C67765">
              <w:rPr>
                <w:rFonts w:cs="Arial"/>
                <w:sz w:val="18"/>
                <w:szCs w:val="18"/>
                <w:lang w:val="es-US"/>
              </w:rPr>
              <w:t xml:space="preserve"> </w:t>
            </w:r>
            <w:r w:rsidRPr="00E77AAB">
              <w:rPr>
                <w:rFonts w:cs="Arial"/>
                <w:w w:val="102"/>
                <w:sz w:val="18"/>
                <w:szCs w:val="18"/>
                <w:lang w:val="es-US"/>
              </w:rPr>
              <w:t>Diferencial</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Algebra</w:t>
            </w:r>
            <w:r w:rsidR="009715E1">
              <w:rPr>
                <w:rFonts w:cs="Arial"/>
                <w:sz w:val="18"/>
                <w:szCs w:val="18"/>
                <w:lang w:val="es-US"/>
              </w:rPr>
              <w:t xml:space="preserve"> </w:t>
            </w:r>
            <w:r w:rsidRPr="00E77AAB">
              <w:rPr>
                <w:rFonts w:cs="Arial"/>
                <w:w w:val="102"/>
                <w:sz w:val="18"/>
                <w:szCs w:val="18"/>
                <w:lang w:val="es-US"/>
              </w:rPr>
              <w:t>Lineal</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Algebra</w:t>
            </w:r>
            <w:r w:rsidR="00C67765">
              <w:rPr>
                <w:rFonts w:cs="Arial"/>
                <w:sz w:val="18"/>
                <w:szCs w:val="18"/>
                <w:lang w:val="es-US"/>
              </w:rPr>
              <w:t xml:space="preserve"> </w:t>
            </w:r>
            <w:r w:rsidRPr="00E77AAB">
              <w:rPr>
                <w:rFonts w:cs="Arial"/>
                <w:w w:val="102"/>
                <w:sz w:val="18"/>
                <w:szCs w:val="18"/>
                <w:lang w:val="es-US"/>
              </w:rPr>
              <w:t>Lineal</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Calculo</w:t>
            </w:r>
            <w:r w:rsidR="009715E1">
              <w:rPr>
                <w:rFonts w:cs="Arial"/>
                <w:sz w:val="18"/>
                <w:szCs w:val="18"/>
                <w:lang w:val="es-US"/>
              </w:rPr>
              <w:t xml:space="preserve"> </w:t>
            </w:r>
            <w:r w:rsidRPr="00E77AAB">
              <w:rPr>
                <w:rFonts w:cs="Arial"/>
                <w:w w:val="102"/>
                <w:sz w:val="18"/>
                <w:szCs w:val="18"/>
                <w:lang w:val="es-US"/>
              </w:rPr>
              <w:t>Integral</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Cálculo</w:t>
            </w:r>
            <w:r w:rsidR="00C67765">
              <w:rPr>
                <w:rFonts w:cs="Arial"/>
                <w:sz w:val="18"/>
                <w:szCs w:val="18"/>
                <w:lang w:val="es-US"/>
              </w:rPr>
              <w:t xml:space="preserve"> </w:t>
            </w:r>
            <w:r w:rsidRPr="00E77AAB">
              <w:rPr>
                <w:rFonts w:cs="Arial"/>
                <w:w w:val="102"/>
                <w:sz w:val="18"/>
                <w:szCs w:val="18"/>
                <w:lang w:val="es-US"/>
              </w:rPr>
              <w:t>Integral</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Calculo</w:t>
            </w:r>
            <w:r w:rsidR="009715E1">
              <w:rPr>
                <w:rFonts w:cs="Arial"/>
                <w:sz w:val="18"/>
                <w:szCs w:val="18"/>
                <w:lang w:val="es-US"/>
              </w:rPr>
              <w:t xml:space="preserve"> </w:t>
            </w:r>
            <w:proofErr w:type="spellStart"/>
            <w:r w:rsidRPr="00E77AAB">
              <w:rPr>
                <w:rFonts w:cs="Arial"/>
                <w:w w:val="102"/>
                <w:sz w:val="18"/>
                <w:szCs w:val="18"/>
                <w:lang w:val="es-US"/>
              </w:rPr>
              <w:t>Multivariable</w:t>
            </w:r>
            <w:proofErr w:type="spellEnd"/>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Cálculo</w:t>
            </w:r>
            <w:r w:rsidR="00C67765">
              <w:rPr>
                <w:rFonts w:cs="Arial"/>
                <w:sz w:val="18"/>
                <w:szCs w:val="18"/>
                <w:lang w:val="es-US"/>
              </w:rPr>
              <w:t xml:space="preserve"> </w:t>
            </w:r>
            <w:proofErr w:type="spellStart"/>
            <w:r w:rsidRPr="00E77AAB">
              <w:rPr>
                <w:rFonts w:cs="Arial"/>
                <w:w w:val="102"/>
                <w:sz w:val="18"/>
                <w:szCs w:val="18"/>
                <w:lang w:val="es-US"/>
              </w:rPr>
              <w:t>Multivariable</w:t>
            </w:r>
            <w:proofErr w:type="spellEnd"/>
          </w:p>
        </w:tc>
      </w:tr>
      <w:tr w:rsidR="00B9651C" w:rsidRPr="00E77AAB" w:rsidTr="00C14A4A">
        <w:trPr>
          <w:trHeight w:hRule="exact" w:val="348"/>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Arial"/>
                <w:w w:val="102"/>
                <w:sz w:val="18"/>
                <w:szCs w:val="18"/>
                <w:lang w:val="es-US"/>
              </w:rPr>
            </w:pP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r>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Pr>
                <w:rFonts w:cs="Arial"/>
                <w:sz w:val="18"/>
                <w:szCs w:val="18"/>
                <w:lang w:val="es-US"/>
              </w:rPr>
              <w:t>Ecuaciones Diferenciales</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Cinemática</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Dinámica</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4</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4</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Cinemática</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w w:val="102"/>
                <w:sz w:val="18"/>
                <w:szCs w:val="18"/>
                <w:lang w:val="es-US"/>
              </w:rPr>
              <w:t>Dinámica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Electricidad</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Magnetismo</w:t>
            </w: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4</w:t>
            </w: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4</w:t>
            </w:r>
          </w:p>
        </w:tc>
        <w:tc>
          <w:tcPr>
            <w:tcW w:w="38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Electricidad</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w w:val="102"/>
                <w:sz w:val="18"/>
                <w:szCs w:val="18"/>
                <w:lang w:val="es-US"/>
              </w:rPr>
              <w:t>Magnetismo</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p>
        </w:tc>
        <w:tc>
          <w:tcPr>
            <w:tcW w:w="99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before="60" w:after="0" w:line="240" w:lineRule="auto"/>
              <w:ind w:left="384" w:right="391"/>
              <w:jc w:val="center"/>
              <w:rPr>
                <w:rFonts w:cs="Arial"/>
                <w:w w:val="102"/>
                <w:sz w:val="18"/>
                <w:szCs w:val="18"/>
                <w:lang w:val="es-US"/>
              </w:rPr>
            </w:pPr>
          </w:p>
        </w:tc>
        <w:tc>
          <w:tcPr>
            <w:tcW w:w="510"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r>
              <w:rPr>
                <w:rFonts w:cs="Arial"/>
                <w:w w:val="102"/>
                <w:sz w:val="18"/>
                <w:szCs w:val="18"/>
                <w:lang w:val="es-US"/>
              </w:rPr>
              <w:t>4</w:t>
            </w:r>
          </w:p>
        </w:tc>
        <w:tc>
          <w:tcPr>
            <w:tcW w:w="3810" w:type="dxa"/>
            <w:tcBorders>
              <w:top w:val="single" w:sz="6" w:space="0" w:color="000000"/>
              <w:left w:val="single" w:sz="6" w:space="0" w:color="000000"/>
              <w:bottom w:val="single" w:sz="6" w:space="0" w:color="000000"/>
              <w:right w:val="single" w:sz="6" w:space="0" w:color="000000"/>
            </w:tcBorders>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Pr>
                <w:rFonts w:cs="Arial"/>
                <w:sz w:val="18"/>
                <w:szCs w:val="18"/>
                <w:lang w:val="es-US"/>
              </w:rPr>
              <w:t>Física Térmica y ondulatoria</w:t>
            </w:r>
          </w:p>
        </w:tc>
      </w:tr>
      <w:tr w:rsidR="00B9651C" w:rsidRPr="00E77AAB" w:rsidTr="00C14A4A">
        <w:trPr>
          <w:trHeight w:hRule="exact" w:val="79"/>
        </w:trPr>
        <w:tc>
          <w:tcPr>
            <w:tcW w:w="32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38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r>
      <w:tr w:rsidR="00B9651C" w:rsidRPr="0040388C"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Gestión</w:t>
            </w:r>
            <w:r w:rsidR="009715E1">
              <w:rPr>
                <w:rFonts w:cs="Arial"/>
                <w:sz w:val="18"/>
                <w:szCs w:val="18"/>
                <w:lang w:val="es-US"/>
              </w:rPr>
              <w:t xml:space="preserve"> </w:t>
            </w:r>
            <w:r w:rsidRPr="00E77AAB">
              <w:rPr>
                <w:rFonts w:cs="Arial"/>
                <w:w w:val="102"/>
                <w:sz w:val="18"/>
                <w:szCs w:val="18"/>
                <w:lang w:val="es-US"/>
              </w:rPr>
              <w:t>Organizacional</w:t>
            </w:r>
          </w:p>
        </w:tc>
        <w:tc>
          <w:tcPr>
            <w:tcW w:w="99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Gestión</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Proyectos</w:t>
            </w:r>
            <w:r>
              <w:rPr>
                <w:rFonts w:cs="Arial"/>
                <w:w w:val="102"/>
                <w:sz w:val="18"/>
                <w:szCs w:val="18"/>
                <w:lang w:val="es-US"/>
              </w:rPr>
              <w:t xml:space="preserve"> de Tecnología</w:t>
            </w:r>
          </w:p>
        </w:tc>
      </w:tr>
      <w:tr w:rsidR="00B9651C" w:rsidRPr="00E77AAB" w:rsidTr="00C14A4A">
        <w:trPr>
          <w:trHeight w:val="363"/>
        </w:trPr>
        <w:tc>
          <w:tcPr>
            <w:tcW w:w="3210" w:type="dxa"/>
            <w:tcBorders>
              <w:top w:val="single" w:sz="6" w:space="0" w:color="000000"/>
              <w:left w:val="single" w:sz="6" w:space="0" w:color="000000"/>
              <w:bottom w:val="single" w:sz="4" w:space="0" w:color="auto"/>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ind w:right="-20"/>
              <w:rPr>
                <w:rFonts w:cs="Times New Roman"/>
                <w:sz w:val="18"/>
                <w:szCs w:val="18"/>
                <w:lang w:val="es-US"/>
              </w:rPr>
            </w:pPr>
            <w:r w:rsidRPr="00E77AAB">
              <w:rPr>
                <w:rFonts w:cs="Arial"/>
                <w:sz w:val="18"/>
                <w:szCs w:val="18"/>
                <w:lang w:val="es-US"/>
              </w:rPr>
              <w:lastRenderedPageBreak/>
              <w:t>Probabilidad</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Estadística</w:t>
            </w:r>
          </w:p>
        </w:tc>
        <w:tc>
          <w:tcPr>
            <w:tcW w:w="990" w:type="dxa"/>
            <w:tcBorders>
              <w:top w:val="single" w:sz="6" w:space="0" w:color="000000"/>
              <w:left w:val="single" w:sz="6" w:space="0" w:color="000000"/>
              <w:bottom w:val="single" w:sz="4" w:space="0" w:color="auto"/>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ind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4" w:space="0" w:color="auto"/>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4" w:space="0" w:color="auto"/>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4" w:space="0" w:color="auto"/>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Probabilidad</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w w:val="102"/>
                <w:sz w:val="18"/>
                <w:szCs w:val="18"/>
                <w:lang w:val="es-US"/>
              </w:rPr>
              <w:t>Estadística</w:t>
            </w:r>
          </w:p>
        </w:tc>
      </w:tr>
      <w:tr w:rsidR="00B9651C" w:rsidRPr="00E77AAB" w:rsidTr="00C14A4A">
        <w:trPr>
          <w:trHeight w:hRule="exact" w:val="375"/>
        </w:trPr>
        <w:tc>
          <w:tcPr>
            <w:tcW w:w="3210" w:type="dxa"/>
            <w:tcBorders>
              <w:top w:val="single" w:sz="4" w:space="0" w:color="auto"/>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Ingeniería</w:t>
            </w:r>
            <w:r w:rsidR="009715E1">
              <w:rPr>
                <w:rFonts w:cs="Arial"/>
                <w:sz w:val="18"/>
                <w:szCs w:val="18"/>
                <w:lang w:val="es-US"/>
              </w:rPr>
              <w:t xml:space="preserve"> </w:t>
            </w:r>
            <w:r w:rsidRPr="00E77AAB">
              <w:rPr>
                <w:rFonts w:cs="Arial"/>
                <w:w w:val="102"/>
                <w:sz w:val="18"/>
                <w:szCs w:val="18"/>
                <w:lang w:val="es-US"/>
              </w:rPr>
              <w:t>Económica</w:t>
            </w:r>
          </w:p>
        </w:tc>
        <w:tc>
          <w:tcPr>
            <w:tcW w:w="990" w:type="dxa"/>
            <w:tcBorders>
              <w:top w:val="single" w:sz="4" w:space="0" w:color="auto"/>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4" w:space="0" w:color="auto"/>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4" w:space="0" w:color="auto"/>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Ingeniería</w:t>
            </w:r>
            <w:r w:rsidR="00C67765">
              <w:rPr>
                <w:rFonts w:cs="Arial"/>
                <w:sz w:val="18"/>
                <w:szCs w:val="18"/>
                <w:lang w:val="es-US"/>
              </w:rPr>
              <w:t xml:space="preserve"> </w:t>
            </w:r>
            <w:r w:rsidRPr="00E77AAB">
              <w:rPr>
                <w:rFonts w:cs="Arial"/>
                <w:w w:val="102"/>
                <w:sz w:val="18"/>
                <w:szCs w:val="18"/>
                <w:lang w:val="es-US"/>
              </w:rPr>
              <w:t>Económica</w:t>
            </w:r>
          </w:p>
        </w:tc>
      </w:tr>
      <w:tr w:rsidR="00B9651C" w:rsidRPr="00E77AAB" w:rsidTr="00C14A4A">
        <w:trPr>
          <w:trHeight w:hRule="exact" w:val="375"/>
        </w:trPr>
        <w:tc>
          <w:tcPr>
            <w:tcW w:w="321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Análisis</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sz w:val="18"/>
                <w:szCs w:val="18"/>
                <w:lang w:val="es-US"/>
              </w:rPr>
              <w:t>Computación</w:t>
            </w:r>
            <w:r w:rsidR="009715E1">
              <w:rPr>
                <w:rFonts w:cs="Arial"/>
                <w:sz w:val="18"/>
                <w:szCs w:val="18"/>
                <w:lang w:val="es-US"/>
              </w:rPr>
              <w:t xml:space="preserve"> </w:t>
            </w:r>
            <w:r w:rsidRPr="00E77AAB">
              <w:rPr>
                <w:rFonts w:cs="Arial"/>
                <w:w w:val="102"/>
                <w:sz w:val="18"/>
                <w:szCs w:val="18"/>
                <w:lang w:val="es-US"/>
              </w:rPr>
              <w:t>Numérica</w:t>
            </w:r>
          </w:p>
        </w:tc>
        <w:tc>
          <w:tcPr>
            <w:tcW w:w="99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Computación</w:t>
            </w:r>
            <w:r w:rsidR="00C67765">
              <w:rPr>
                <w:rFonts w:cs="Arial"/>
                <w:sz w:val="18"/>
                <w:szCs w:val="18"/>
                <w:lang w:val="es-US"/>
              </w:rPr>
              <w:t xml:space="preserve"> </w:t>
            </w:r>
            <w:r w:rsidRPr="00E77AAB">
              <w:rPr>
                <w:rFonts w:cs="Arial"/>
                <w:w w:val="102"/>
                <w:sz w:val="18"/>
                <w:szCs w:val="18"/>
                <w:lang w:val="es-US"/>
              </w:rPr>
              <w:t>Científica</w:t>
            </w:r>
          </w:p>
        </w:tc>
      </w:tr>
      <w:tr w:rsidR="00B9651C" w:rsidRPr="00E77AAB" w:rsidTr="00C14A4A">
        <w:trPr>
          <w:trHeight w:hRule="exact" w:val="96"/>
        </w:trPr>
        <w:tc>
          <w:tcPr>
            <w:tcW w:w="32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3810" w:type="dxa"/>
            <w:tcBorders>
              <w:top w:val="single" w:sz="6" w:space="0" w:color="000000"/>
              <w:left w:val="single" w:sz="6" w:space="0" w:color="CCCCCC"/>
              <w:bottom w:val="single" w:sz="6" w:space="0" w:color="000000"/>
              <w:right w:val="single" w:sz="6" w:space="0" w:color="CCCCCC"/>
            </w:tcBorders>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r>
      <w:tr w:rsidR="00B9651C" w:rsidRPr="00C67765" w:rsidTr="00C14A4A">
        <w:trPr>
          <w:trHeight w:hRule="exact" w:val="615"/>
        </w:trPr>
        <w:tc>
          <w:tcPr>
            <w:tcW w:w="3210" w:type="dxa"/>
            <w:vMerge w:val="restart"/>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1" w:after="0" w:line="16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9715E1">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Introducción</w:t>
            </w:r>
            <w:r w:rsidR="009715E1">
              <w:rPr>
                <w:rFonts w:cs="Arial"/>
                <w:sz w:val="18"/>
                <w:szCs w:val="18"/>
                <w:lang w:val="es-US"/>
              </w:rPr>
              <w:t xml:space="preserve"> </w:t>
            </w:r>
            <w:r w:rsidRPr="00E77AAB">
              <w:rPr>
                <w:rFonts w:cs="Arial"/>
                <w:sz w:val="18"/>
                <w:szCs w:val="18"/>
                <w:lang w:val="es-US"/>
              </w:rPr>
              <w:t>a</w:t>
            </w:r>
            <w:r w:rsidR="009715E1">
              <w:rPr>
                <w:rFonts w:cs="Arial"/>
                <w:sz w:val="18"/>
                <w:szCs w:val="18"/>
                <w:lang w:val="es-US"/>
              </w:rPr>
              <w:t xml:space="preserve"> </w:t>
            </w:r>
            <w:r w:rsidRPr="00E77AAB">
              <w:rPr>
                <w:rFonts w:cs="Arial"/>
                <w:sz w:val="18"/>
                <w:szCs w:val="18"/>
                <w:lang w:val="es-US"/>
              </w:rPr>
              <w:t>la</w:t>
            </w:r>
            <w:r w:rsidR="009715E1">
              <w:rPr>
                <w:rFonts w:cs="Arial"/>
                <w:sz w:val="18"/>
                <w:szCs w:val="18"/>
                <w:lang w:val="es-US"/>
              </w:rPr>
              <w:t xml:space="preserve"> </w:t>
            </w:r>
            <w:r w:rsidRPr="00E77AAB">
              <w:rPr>
                <w:rFonts w:cs="Arial"/>
                <w:w w:val="102"/>
                <w:sz w:val="18"/>
                <w:szCs w:val="18"/>
                <w:lang w:val="es-US"/>
              </w:rPr>
              <w:t>ISC</w:t>
            </w:r>
          </w:p>
        </w:tc>
        <w:tc>
          <w:tcPr>
            <w:tcW w:w="990" w:type="dxa"/>
            <w:vMerge w:val="restart"/>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1" w:after="0" w:line="16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vMerge w:val="restart"/>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1" w:after="0" w:line="16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144" w:right="145"/>
              <w:jc w:val="center"/>
              <w:rPr>
                <w:rFonts w:cs="Times New Roman"/>
                <w:sz w:val="18"/>
                <w:szCs w:val="18"/>
                <w:lang w:val="es-US"/>
              </w:rPr>
            </w:pPr>
            <w:r w:rsidRPr="00E77AAB">
              <w:rPr>
                <w:rFonts w:cs="Arial"/>
                <w:w w:val="102"/>
                <w:sz w:val="18"/>
                <w:szCs w:val="18"/>
                <w:lang w:val="es-US"/>
              </w:rPr>
              <w:t>+</w:t>
            </w:r>
          </w:p>
        </w:tc>
        <w:tc>
          <w:tcPr>
            <w:tcW w:w="615"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tcBorders>
              <w:top w:val="single" w:sz="6" w:space="0" w:color="000000"/>
              <w:left w:val="single" w:sz="6" w:space="0" w:color="000000"/>
              <w:bottom w:val="single" w:sz="6" w:space="0" w:color="000000"/>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Introducción</w:t>
            </w:r>
            <w:r w:rsidR="00C67765">
              <w:rPr>
                <w:rFonts w:cs="Arial"/>
                <w:sz w:val="18"/>
                <w:szCs w:val="18"/>
                <w:lang w:val="es-US"/>
              </w:rPr>
              <w:t xml:space="preserve"> </w:t>
            </w:r>
            <w:r w:rsidRPr="00E77AAB">
              <w:rPr>
                <w:rFonts w:cs="Arial"/>
                <w:sz w:val="18"/>
                <w:szCs w:val="18"/>
                <w:lang w:val="es-US"/>
              </w:rPr>
              <w:t>a</w:t>
            </w:r>
            <w:r w:rsidR="00C67765">
              <w:rPr>
                <w:rFonts w:cs="Arial"/>
                <w:sz w:val="18"/>
                <w:szCs w:val="18"/>
                <w:lang w:val="es-US"/>
              </w:rPr>
              <w:t xml:space="preserve"> </w:t>
            </w:r>
            <w:r w:rsidRPr="00E77AAB">
              <w:rPr>
                <w:rFonts w:cs="Arial"/>
                <w:sz w:val="18"/>
                <w:szCs w:val="18"/>
                <w:lang w:val="es-US"/>
              </w:rPr>
              <w:t>la</w:t>
            </w:r>
            <w:r w:rsidR="00C67765">
              <w:rPr>
                <w:rFonts w:cs="Arial"/>
                <w:sz w:val="18"/>
                <w:szCs w:val="18"/>
                <w:lang w:val="es-US"/>
              </w:rPr>
              <w:t xml:space="preserve"> </w:t>
            </w:r>
            <w:r w:rsidRPr="00E77AAB">
              <w:rPr>
                <w:rFonts w:cs="Arial"/>
                <w:sz w:val="18"/>
                <w:szCs w:val="18"/>
                <w:lang w:val="es-US"/>
              </w:rPr>
              <w:t>Ingeniería</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sz w:val="18"/>
                <w:szCs w:val="18"/>
                <w:lang w:val="es-US"/>
              </w:rPr>
              <w:t>Sistemas</w:t>
            </w:r>
            <w:r w:rsidR="00C67765">
              <w:rPr>
                <w:rFonts w:cs="Arial"/>
                <w:sz w:val="18"/>
                <w:szCs w:val="18"/>
                <w:lang w:val="es-US"/>
              </w:rPr>
              <w:t xml:space="preserve"> </w:t>
            </w:r>
            <w:r w:rsidRPr="00E77AAB">
              <w:rPr>
                <w:rFonts w:cs="Arial"/>
                <w:w w:val="102"/>
                <w:sz w:val="18"/>
                <w:szCs w:val="18"/>
                <w:lang w:val="es-US"/>
              </w:rPr>
              <w:t>y</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Computación</w:t>
            </w:r>
          </w:p>
        </w:tc>
      </w:tr>
      <w:tr w:rsidR="00B9651C" w:rsidRPr="00E77AAB" w:rsidTr="00C14A4A">
        <w:trPr>
          <w:trHeight w:hRule="exact" w:val="375"/>
        </w:trPr>
        <w:tc>
          <w:tcPr>
            <w:tcW w:w="3210" w:type="dxa"/>
            <w:vMerge/>
            <w:tcBorders>
              <w:top w:val="single" w:sz="6" w:space="0" w:color="000000"/>
              <w:left w:val="single" w:sz="6" w:space="0" w:color="000000"/>
              <w:bottom w:val="single" w:sz="4" w:space="0" w:color="auto"/>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p>
        </w:tc>
        <w:tc>
          <w:tcPr>
            <w:tcW w:w="990" w:type="dxa"/>
            <w:vMerge/>
            <w:tcBorders>
              <w:top w:val="single" w:sz="6" w:space="0" w:color="000000"/>
              <w:left w:val="single" w:sz="6" w:space="0" w:color="000000"/>
              <w:bottom w:val="single" w:sz="4" w:space="0" w:color="auto"/>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p>
        </w:tc>
        <w:tc>
          <w:tcPr>
            <w:tcW w:w="510" w:type="dxa"/>
            <w:vMerge/>
            <w:tcBorders>
              <w:top w:val="single" w:sz="6" w:space="0" w:color="000000"/>
              <w:left w:val="single" w:sz="6" w:space="0" w:color="000000"/>
              <w:bottom w:val="single" w:sz="4" w:space="0" w:color="auto"/>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p>
        </w:tc>
        <w:tc>
          <w:tcPr>
            <w:tcW w:w="615" w:type="dxa"/>
            <w:tcBorders>
              <w:top w:val="single" w:sz="6" w:space="0" w:color="000000"/>
              <w:left w:val="single" w:sz="6" w:space="0" w:color="000000"/>
              <w:bottom w:val="single" w:sz="4" w:space="0" w:color="auto"/>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1</w:t>
            </w:r>
          </w:p>
        </w:tc>
        <w:tc>
          <w:tcPr>
            <w:tcW w:w="3810" w:type="dxa"/>
            <w:tcBorders>
              <w:top w:val="single" w:sz="6" w:space="0" w:color="000000"/>
              <w:left w:val="single" w:sz="6" w:space="0" w:color="000000"/>
              <w:bottom w:val="single" w:sz="4" w:space="0" w:color="auto"/>
              <w:right w:val="single" w:sz="6" w:space="0" w:color="000000"/>
            </w:tcBorders>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Herramientas</w:t>
            </w:r>
            <w:r w:rsidR="00C67765">
              <w:rPr>
                <w:rFonts w:cs="Arial"/>
                <w:sz w:val="18"/>
                <w:szCs w:val="18"/>
                <w:lang w:val="es-US"/>
              </w:rPr>
              <w:t xml:space="preserve"> </w:t>
            </w:r>
            <w:r w:rsidRPr="00E77AAB">
              <w:rPr>
                <w:rFonts w:cs="Arial"/>
                <w:w w:val="102"/>
                <w:sz w:val="18"/>
                <w:szCs w:val="18"/>
                <w:lang w:val="es-US"/>
              </w:rPr>
              <w:t>Computacionales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Introducción</w:t>
            </w:r>
            <w:r w:rsidR="009715E1">
              <w:rPr>
                <w:rFonts w:cs="Arial"/>
                <w:sz w:val="18"/>
                <w:szCs w:val="18"/>
                <w:lang w:val="es-US"/>
              </w:rPr>
              <w:t xml:space="preserve"> </w:t>
            </w:r>
            <w:r w:rsidRPr="00E77AAB">
              <w:rPr>
                <w:rFonts w:cs="Arial"/>
                <w:sz w:val="18"/>
                <w:szCs w:val="18"/>
                <w:lang w:val="es-US"/>
              </w:rPr>
              <w:t>a</w:t>
            </w:r>
            <w:r w:rsidR="009715E1">
              <w:rPr>
                <w:rFonts w:cs="Arial"/>
                <w:sz w:val="18"/>
                <w:szCs w:val="18"/>
                <w:lang w:val="es-US"/>
              </w:rPr>
              <w:t xml:space="preserve"> </w:t>
            </w:r>
            <w:r w:rsidRPr="00E77AAB">
              <w:rPr>
                <w:rFonts w:cs="Arial"/>
                <w:sz w:val="18"/>
                <w:szCs w:val="18"/>
                <w:lang w:val="es-US"/>
              </w:rPr>
              <w:t>la</w:t>
            </w:r>
            <w:r w:rsidR="009715E1">
              <w:rPr>
                <w:rFonts w:cs="Arial"/>
                <w:sz w:val="18"/>
                <w:szCs w:val="18"/>
                <w:lang w:val="es-US"/>
              </w:rPr>
              <w:t xml:space="preserve"> </w:t>
            </w:r>
            <w:r w:rsidRPr="00E77AAB">
              <w:rPr>
                <w:rFonts w:cs="Arial"/>
                <w:w w:val="102"/>
                <w:sz w:val="18"/>
                <w:szCs w:val="18"/>
                <w:lang w:val="es-US"/>
              </w:rPr>
              <w:t>Programación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Introducción</w:t>
            </w:r>
            <w:r w:rsidR="00C67765">
              <w:rPr>
                <w:rFonts w:cs="Arial"/>
                <w:sz w:val="18"/>
                <w:szCs w:val="18"/>
                <w:lang w:val="es-US"/>
              </w:rPr>
              <w:t xml:space="preserve"> </w:t>
            </w:r>
            <w:r w:rsidRPr="00E77AAB">
              <w:rPr>
                <w:rFonts w:cs="Arial"/>
                <w:sz w:val="18"/>
                <w:szCs w:val="18"/>
                <w:lang w:val="es-US"/>
              </w:rPr>
              <w:t>a</w:t>
            </w:r>
            <w:r w:rsidR="00C67765">
              <w:rPr>
                <w:rFonts w:cs="Arial"/>
                <w:sz w:val="18"/>
                <w:szCs w:val="18"/>
                <w:lang w:val="es-US"/>
              </w:rPr>
              <w:t xml:space="preserve"> </w:t>
            </w:r>
            <w:r w:rsidRPr="00E77AAB">
              <w:rPr>
                <w:rFonts w:cs="Arial"/>
                <w:sz w:val="18"/>
                <w:szCs w:val="18"/>
                <w:lang w:val="es-US"/>
              </w:rPr>
              <w:t>la</w:t>
            </w:r>
            <w:r w:rsidR="00C67765">
              <w:rPr>
                <w:rFonts w:cs="Arial"/>
                <w:sz w:val="18"/>
                <w:szCs w:val="18"/>
                <w:lang w:val="es-US"/>
              </w:rPr>
              <w:t xml:space="preserve"> </w:t>
            </w:r>
            <w:r w:rsidRPr="00E77AAB">
              <w:rPr>
                <w:rFonts w:cs="Arial"/>
                <w:w w:val="102"/>
                <w:sz w:val="18"/>
                <w:szCs w:val="18"/>
                <w:lang w:val="es-US"/>
              </w:rPr>
              <w:t>Programación</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Introducción</w:t>
            </w:r>
            <w:r w:rsidR="009715E1">
              <w:rPr>
                <w:rFonts w:cs="Arial"/>
                <w:sz w:val="18"/>
                <w:szCs w:val="18"/>
                <w:lang w:val="es-US"/>
              </w:rPr>
              <w:t xml:space="preserve"> </w:t>
            </w:r>
            <w:r w:rsidRPr="00E77AAB">
              <w:rPr>
                <w:rFonts w:cs="Arial"/>
                <w:sz w:val="18"/>
                <w:szCs w:val="18"/>
                <w:lang w:val="es-US"/>
              </w:rPr>
              <w:t>al</w:t>
            </w:r>
            <w:r w:rsidR="009715E1">
              <w:rPr>
                <w:rFonts w:cs="Arial"/>
                <w:sz w:val="18"/>
                <w:szCs w:val="18"/>
                <w:lang w:val="es-US"/>
              </w:rPr>
              <w:t xml:space="preserve"> </w:t>
            </w:r>
            <w:r w:rsidRPr="00E77AAB">
              <w:rPr>
                <w:rFonts w:cs="Arial"/>
                <w:sz w:val="18"/>
                <w:szCs w:val="18"/>
                <w:lang w:val="es-US"/>
              </w:rPr>
              <w:t>Modelado</w:t>
            </w:r>
            <w:r w:rsidR="009715E1">
              <w:rPr>
                <w:rFonts w:cs="Arial"/>
                <w:sz w:val="18"/>
                <w:szCs w:val="18"/>
                <w:lang w:val="es-US"/>
              </w:rPr>
              <w:t xml:space="preserve"> </w:t>
            </w:r>
            <w:r w:rsidRPr="00E77AAB">
              <w:rPr>
                <w:rFonts w:cs="Arial"/>
                <w:w w:val="102"/>
                <w:sz w:val="18"/>
                <w:szCs w:val="18"/>
                <w:lang w:val="es-US"/>
              </w:rPr>
              <w:t>de</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Sistemas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Introducción</w:t>
            </w:r>
            <w:r w:rsidR="00C67765">
              <w:rPr>
                <w:rFonts w:cs="Arial"/>
                <w:sz w:val="18"/>
                <w:szCs w:val="18"/>
                <w:lang w:val="es-US"/>
              </w:rPr>
              <w:t xml:space="preserve"> </w:t>
            </w:r>
            <w:r w:rsidRPr="00E77AAB">
              <w:rPr>
                <w:rFonts w:cs="Arial"/>
                <w:sz w:val="18"/>
                <w:szCs w:val="18"/>
                <w:lang w:val="es-US"/>
              </w:rPr>
              <w:t>al</w:t>
            </w:r>
            <w:r w:rsidR="00C67765">
              <w:rPr>
                <w:rFonts w:cs="Arial"/>
                <w:sz w:val="18"/>
                <w:szCs w:val="18"/>
                <w:lang w:val="es-US"/>
              </w:rPr>
              <w:t xml:space="preserve"> </w:t>
            </w:r>
            <w:r w:rsidRPr="00E77AAB">
              <w:rPr>
                <w:rFonts w:cs="Arial"/>
                <w:sz w:val="18"/>
                <w:szCs w:val="18"/>
                <w:lang w:val="es-US"/>
              </w:rPr>
              <w:t>Modelado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Sistemas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Fundamentos</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sz w:val="18"/>
                <w:szCs w:val="18"/>
                <w:lang w:val="es-US"/>
              </w:rPr>
              <w:t>Estructuras</w:t>
            </w:r>
            <w:r w:rsidR="009715E1">
              <w:rPr>
                <w:rFonts w:cs="Arial"/>
                <w:sz w:val="18"/>
                <w:szCs w:val="18"/>
                <w:lang w:val="es-US"/>
              </w:rPr>
              <w:t xml:space="preserve"> </w:t>
            </w:r>
            <w:r w:rsidRPr="00E77AAB">
              <w:rPr>
                <w:rFonts w:cs="Arial"/>
                <w:w w:val="102"/>
                <w:sz w:val="18"/>
                <w:szCs w:val="18"/>
                <w:lang w:val="es-US"/>
              </w:rPr>
              <w:t>de</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Programación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4</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144" w:right="145"/>
              <w:jc w:val="center"/>
              <w:rPr>
                <w:rFonts w:cs="Times New Roman"/>
                <w:sz w:val="18"/>
                <w:szCs w:val="18"/>
                <w:lang w:val="es-US"/>
              </w:rPr>
            </w:pPr>
            <w:r w:rsidRPr="00E77AAB">
              <w:rPr>
                <w:rFonts w:cs="Arial"/>
                <w:w w:val="102"/>
                <w:sz w:val="18"/>
                <w:szCs w:val="18"/>
                <w:lang w:val="es-US"/>
              </w:rPr>
              <w:t>&gt;</w:t>
            </w: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Estructura</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Datos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Laboratorio</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Programación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Técnicas</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sz w:val="18"/>
                <w:szCs w:val="18"/>
                <w:lang w:val="es-US"/>
              </w:rPr>
              <w:t>Prácticas</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Programación</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Objetos</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sz w:val="18"/>
                <w:szCs w:val="18"/>
                <w:lang w:val="es-US"/>
              </w:rPr>
              <w:t>Programación</w:t>
            </w:r>
            <w:r w:rsidR="009715E1">
              <w:rPr>
                <w:rFonts w:cs="Arial"/>
                <w:sz w:val="18"/>
                <w:szCs w:val="18"/>
                <w:lang w:val="es-US"/>
              </w:rPr>
              <w:t xml:space="preserve"> </w:t>
            </w:r>
            <w:r w:rsidRPr="00E77AAB">
              <w:rPr>
                <w:rFonts w:cs="Arial"/>
                <w:sz w:val="18"/>
                <w:szCs w:val="18"/>
                <w:lang w:val="es-US"/>
              </w:rPr>
              <w:t>a</w:t>
            </w:r>
            <w:r w:rsidR="009715E1">
              <w:rPr>
                <w:rFonts w:cs="Arial"/>
                <w:sz w:val="18"/>
                <w:szCs w:val="18"/>
                <w:lang w:val="es-US"/>
              </w:rPr>
              <w:t xml:space="preserve"> </w:t>
            </w:r>
            <w:r w:rsidRPr="00E77AAB">
              <w:rPr>
                <w:rFonts w:cs="Arial"/>
                <w:w w:val="102"/>
                <w:sz w:val="18"/>
                <w:szCs w:val="18"/>
                <w:lang w:val="es-US"/>
              </w:rPr>
              <w:t>Media</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Escala</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Default="00B9651C" w:rsidP="00C14A4A">
            <w:pPr>
              <w:widowControl w:val="0"/>
              <w:autoSpaceDE w:val="0"/>
              <w:autoSpaceDN w:val="0"/>
              <w:adjustRightInd w:val="0"/>
              <w:spacing w:after="0" w:line="240" w:lineRule="auto"/>
              <w:ind w:left="44" w:right="-20"/>
              <w:rPr>
                <w:rFonts w:cs="Arial"/>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Programación</w:t>
            </w:r>
            <w:r w:rsidR="00C67765">
              <w:rPr>
                <w:rFonts w:cs="Arial"/>
                <w:sz w:val="18"/>
                <w:szCs w:val="18"/>
                <w:lang w:val="es-US"/>
              </w:rPr>
              <w:t xml:space="preserve"> </w:t>
            </w:r>
            <w:r w:rsidRPr="00E77AAB">
              <w:rPr>
                <w:rFonts w:cs="Arial"/>
                <w:sz w:val="18"/>
                <w:szCs w:val="18"/>
                <w:lang w:val="es-US"/>
              </w:rPr>
              <w:t>Orientada</w:t>
            </w:r>
            <w:r w:rsidR="00C67765">
              <w:rPr>
                <w:rFonts w:cs="Arial"/>
                <w:sz w:val="18"/>
                <w:szCs w:val="18"/>
                <w:lang w:val="es-US"/>
              </w:rPr>
              <w:t xml:space="preserve"> </w:t>
            </w:r>
            <w:r w:rsidRPr="00E77AAB">
              <w:rPr>
                <w:rFonts w:cs="Arial"/>
                <w:sz w:val="18"/>
                <w:szCs w:val="18"/>
                <w:lang w:val="es-US"/>
              </w:rPr>
              <w:t>a</w:t>
            </w:r>
            <w:r w:rsidR="00C67765">
              <w:rPr>
                <w:rFonts w:cs="Arial"/>
                <w:sz w:val="18"/>
                <w:szCs w:val="18"/>
                <w:lang w:val="es-US"/>
              </w:rPr>
              <w:t xml:space="preserve"> </w:t>
            </w:r>
            <w:r w:rsidRPr="00E77AAB">
              <w:rPr>
                <w:rFonts w:cs="Arial"/>
                <w:w w:val="102"/>
                <w:sz w:val="18"/>
                <w:szCs w:val="18"/>
                <w:lang w:val="es-US"/>
              </w:rPr>
              <w:t>Objetos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Matemáticas</w:t>
            </w:r>
            <w:r w:rsidR="009715E1">
              <w:rPr>
                <w:rFonts w:cs="Arial"/>
                <w:sz w:val="18"/>
                <w:szCs w:val="18"/>
                <w:lang w:val="es-US"/>
              </w:rPr>
              <w:t xml:space="preserve"> </w:t>
            </w:r>
            <w:r w:rsidRPr="00E77AAB">
              <w:rPr>
                <w:rFonts w:cs="Arial"/>
                <w:sz w:val="18"/>
                <w:szCs w:val="18"/>
                <w:lang w:val="es-US"/>
              </w:rPr>
              <w:t>Discretas</w:t>
            </w:r>
            <w:r w:rsidR="009715E1">
              <w:rPr>
                <w:rFonts w:cs="Arial"/>
                <w:sz w:val="18"/>
                <w:szCs w:val="18"/>
                <w:lang w:val="es-US"/>
              </w:rPr>
              <w:t xml:space="preserve"> </w:t>
            </w:r>
            <w:r w:rsidRPr="00E77AAB">
              <w:rPr>
                <w:rFonts w:cs="Arial"/>
                <w:w w:val="102"/>
                <w:sz w:val="18"/>
                <w:szCs w:val="18"/>
                <w:lang w:val="es-US"/>
              </w:rPr>
              <w:t>para</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Computación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4</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Default="00B9651C" w:rsidP="00C14A4A">
            <w:pPr>
              <w:widowControl w:val="0"/>
              <w:autoSpaceDE w:val="0"/>
              <w:autoSpaceDN w:val="0"/>
              <w:adjustRightInd w:val="0"/>
              <w:spacing w:after="0" w:line="240" w:lineRule="auto"/>
              <w:ind w:left="144" w:right="145"/>
              <w:jc w:val="center"/>
              <w:rPr>
                <w:rFonts w:cs="Arial"/>
                <w:w w:val="102"/>
                <w:sz w:val="18"/>
                <w:szCs w:val="18"/>
                <w:lang w:val="es-US"/>
              </w:rPr>
            </w:pPr>
          </w:p>
          <w:p w:rsidR="00B9651C" w:rsidRPr="00E77AAB" w:rsidRDefault="00B9651C" w:rsidP="00C14A4A">
            <w:pPr>
              <w:widowControl w:val="0"/>
              <w:autoSpaceDE w:val="0"/>
              <w:autoSpaceDN w:val="0"/>
              <w:adjustRightInd w:val="0"/>
              <w:spacing w:after="0" w:line="240" w:lineRule="auto"/>
              <w:ind w:left="144" w:right="145"/>
              <w:jc w:val="center"/>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Pr>
                <w:rFonts w:cs="Times New Roman"/>
                <w:sz w:val="18"/>
                <w:szCs w:val="18"/>
                <w:lang w:val="es-US"/>
              </w:rPr>
              <w:t>4</w:t>
            </w: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Programación</w:t>
            </w:r>
            <w:r w:rsidR="00C67765">
              <w:rPr>
                <w:rFonts w:cs="Arial"/>
                <w:sz w:val="18"/>
                <w:szCs w:val="18"/>
                <w:lang w:val="es-US"/>
              </w:rPr>
              <w:t xml:space="preserve"> </w:t>
            </w:r>
            <w:r w:rsidRPr="00E77AAB">
              <w:rPr>
                <w:rFonts w:cs="Arial"/>
                <w:w w:val="102"/>
                <w:sz w:val="18"/>
                <w:szCs w:val="18"/>
                <w:lang w:val="es-US"/>
              </w:rPr>
              <w:t>Funcional</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Lógica</w:t>
            </w:r>
            <w:r w:rsidR="009715E1">
              <w:rPr>
                <w:rFonts w:cs="Arial"/>
                <w:sz w:val="18"/>
                <w:szCs w:val="18"/>
                <w:lang w:val="es-US"/>
              </w:rPr>
              <w:t xml:space="preserve"> </w:t>
            </w:r>
            <w:r w:rsidRPr="00E77AAB">
              <w:rPr>
                <w:rFonts w:cs="Arial"/>
                <w:sz w:val="18"/>
                <w:szCs w:val="18"/>
                <w:lang w:val="es-US"/>
              </w:rPr>
              <w:t>en</w:t>
            </w:r>
            <w:r w:rsidR="009715E1">
              <w:rPr>
                <w:rFonts w:cs="Arial"/>
                <w:sz w:val="18"/>
                <w:szCs w:val="18"/>
                <w:lang w:val="es-US"/>
              </w:rPr>
              <w:t xml:space="preserve"> </w:t>
            </w:r>
            <w:r w:rsidRPr="00E77AAB">
              <w:rPr>
                <w:rFonts w:cs="Arial"/>
                <w:sz w:val="18"/>
                <w:szCs w:val="18"/>
                <w:lang w:val="es-US"/>
              </w:rPr>
              <w:t>Ciencias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la</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Computación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Lógica</w:t>
            </w:r>
            <w:r w:rsidR="00C67765">
              <w:rPr>
                <w:rFonts w:cs="Arial"/>
                <w:sz w:val="18"/>
                <w:szCs w:val="18"/>
                <w:lang w:val="es-US"/>
              </w:rPr>
              <w:t xml:space="preserve"> </w:t>
            </w:r>
            <w:r w:rsidRPr="00E77AAB">
              <w:rPr>
                <w:rFonts w:cs="Arial"/>
                <w:sz w:val="18"/>
                <w:szCs w:val="18"/>
                <w:lang w:val="es-US"/>
              </w:rPr>
              <w:t>para</w:t>
            </w:r>
            <w:r w:rsidR="00C67765">
              <w:rPr>
                <w:rFonts w:cs="Arial"/>
                <w:sz w:val="18"/>
                <w:szCs w:val="18"/>
                <w:lang w:val="es-US"/>
              </w:rPr>
              <w:t xml:space="preserve"> </w:t>
            </w:r>
            <w:r w:rsidRPr="00E77AAB">
              <w:rPr>
                <w:rFonts w:cs="Arial"/>
                <w:sz w:val="18"/>
                <w:szCs w:val="18"/>
                <w:lang w:val="es-US"/>
              </w:rPr>
              <w:t>Ciencias</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sz w:val="18"/>
                <w:szCs w:val="18"/>
                <w:lang w:val="es-US"/>
              </w:rPr>
              <w:t>la</w:t>
            </w:r>
            <w:r w:rsidR="00C67765">
              <w:rPr>
                <w:rFonts w:cs="Arial"/>
                <w:sz w:val="18"/>
                <w:szCs w:val="18"/>
                <w:lang w:val="es-US"/>
              </w:rPr>
              <w:t xml:space="preserve"> </w:t>
            </w:r>
            <w:r w:rsidRPr="00E77AAB">
              <w:rPr>
                <w:rFonts w:cs="Arial"/>
                <w:w w:val="102"/>
                <w:sz w:val="18"/>
                <w:szCs w:val="18"/>
                <w:lang w:val="es-US"/>
              </w:rPr>
              <w:t>Computación</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Arquitectura</w:t>
            </w:r>
            <w:r w:rsidR="009715E1">
              <w:rPr>
                <w:rFonts w:cs="Arial"/>
                <w:sz w:val="18"/>
                <w:szCs w:val="18"/>
                <w:lang w:val="es-US"/>
              </w:rPr>
              <w:t xml:space="preserve"> </w:t>
            </w:r>
            <w:r w:rsidRPr="00E77AAB">
              <w:rPr>
                <w:rFonts w:cs="Arial"/>
                <w:sz w:val="18"/>
                <w:szCs w:val="18"/>
                <w:lang w:val="es-US"/>
              </w:rPr>
              <w:t>del</w:t>
            </w:r>
            <w:r w:rsidR="009715E1">
              <w:rPr>
                <w:rFonts w:cs="Arial"/>
                <w:sz w:val="18"/>
                <w:szCs w:val="18"/>
                <w:lang w:val="es-US"/>
              </w:rPr>
              <w:t xml:space="preserve"> </w:t>
            </w:r>
            <w:r w:rsidRPr="00E77AAB">
              <w:rPr>
                <w:rFonts w:cs="Arial"/>
                <w:sz w:val="18"/>
                <w:szCs w:val="18"/>
                <w:lang w:val="es-US"/>
              </w:rPr>
              <w:t>Computador</w:t>
            </w:r>
            <w:r w:rsidR="009715E1">
              <w:rPr>
                <w:rFonts w:cs="Arial"/>
                <w:sz w:val="18"/>
                <w:szCs w:val="18"/>
                <w:lang w:val="es-US"/>
              </w:rPr>
              <w:t xml:space="preserve"> </w:t>
            </w:r>
            <w:r w:rsidRPr="00E77AAB">
              <w:rPr>
                <w:rFonts w:cs="Arial"/>
                <w:w w:val="102"/>
                <w:sz w:val="18"/>
                <w:szCs w:val="18"/>
                <w:lang w:val="es-US"/>
              </w:rPr>
              <w:t>I</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Lógica</w:t>
            </w:r>
            <w:r w:rsidR="00C67765">
              <w:rPr>
                <w:rFonts w:cs="Arial"/>
                <w:sz w:val="18"/>
                <w:szCs w:val="18"/>
                <w:lang w:val="es-US"/>
              </w:rPr>
              <w:t xml:space="preserve"> </w:t>
            </w:r>
            <w:r w:rsidRPr="00E77AAB">
              <w:rPr>
                <w:rFonts w:cs="Arial"/>
                <w:sz w:val="18"/>
                <w:szCs w:val="18"/>
                <w:lang w:val="es-US"/>
              </w:rPr>
              <w:t>Digital</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sz w:val="18"/>
                <w:szCs w:val="18"/>
                <w:lang w:val="es-US"/>
              </w:rPr>
              <w:t>Lenguaje</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Máquina</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Arquitectura</w:t>
            </w:r>
            <w:r w:rsidR="009715E1">
              <w:rPr>
                <w:rFonts w:cs="Arial"/>
                <w:sz w:val="18"/>
                <w:szCs w:val="18"/>
                <w:lang w:val="es-US"/>
              </w:rPr>
              <w:t xml:space="preserve"> </w:t>
            </w:r>
            <w:r w:rsidRPr="00E77AAB">
              <w:rPr>
                <w:rFonts w:cs="Arial"/>
                <w:sz w:val="18"/>
                <w:szCs w:val="18"/>
                <w:lang w:val="es-US"/>
              </w:rPr>
              <w:t>del</w:t>
            </w:r>
            <w:r w:rsidR="009715E1">
              <w:rPr>
                <w:rFonts w:cs="Arial"/>
                <w:sz w:val="18"/>
                <w:szCs w:val="18"/>
                <w:lang w:val="es-US"/>
              </w:rPr>
              <w:t xml:space="preserve"> </w:t>
            </w:r>
            <w:r w:rsidRPr="00E77AAB">
              <w:rPr>
                <w:rFonts w:cs="Arial"/>
                <w:sz w:val="18"/>
                <w:szCs w:val="18"/>
                <w:lang w:val="es-US"/>
              </w:rPr>
              <w:t>Computador</w:t>
            </w:r>
            <w:r w:rsidR="009715E1">
              <w:rPr>
                <w:rFonts w:cs="Arial"/>
                <w:sz w:val="18"/>
                <w:szCs w:val="18"/>
                <w:lang w:val="es-US"/>
              </w:rPr>
              <w:t xml:space="preserve"> </w:t>
            </w:r>
            <w:r w:rsidRPr="00E77AAB">
              <w:rPr>
                <w:rFonts w:cs="Arial"/>
                <w:w w:val="102"/>
                <w:sz w:val="18"/>
                <w:szCs w:val="18"/>
                <w:lang w:val="es-US"/>
              </w:rPr>
              <w:t>II</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Arquitectura</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Computador</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proofErr w:type="spellStart"/>
            <w:r w:rsidRPr="00E77AAB">
              <w:rPr>
                <w:rFonts w:cs="Arial"/>
                <w:sz w:val="18"/>
                <w:szCs w:val="18"/>
                <w:lang w:val="es-US"/>
              </w:rPr>
              <w:t>Computabilidad</w:t>
            </w:r>
            <w:proofErr w:type="spellEnd"/>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Lenguajes</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Formales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after="0" w:line="2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proofErr w:type="spellStart"/>
            <w:r w:rsidRPr="00E77AAB">
              <w:rPr>
                <w:rFonts w:cs="Arial"/>
                <w:sz w:val="18"/>
                <w:szCs w:val="18"/>
                <w:lang w:val="es-US"/>
              </w:rPr>
              <w:t>Computabilidad</w:t>
            </w:r>
            <w:proofErr w:type="spellEnd"/>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w w:val="102"/>
                <w:sz w:val="18"/>
                <w:szCs w:val="18"/>
                <w:lang w:val="es-US"/>
              </w:rPr>
              <w:t>Complejidad</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Gestión</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Modelación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Datos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Gestión</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sz w:val="18"/>
                <w:szCs w:val="18"/>
                <w:lang w:val="es-US"/>
              </w:rPr>
              <w:t>Modelado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Datos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Redes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Comunicación</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Comunicación</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Datos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Procesos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sz w:val="18"/>
                <w:szCs w:val="18"/>
                <w:lang w:val="es-US"/>
              </w:rPr>
              <w:t>Ingeniería</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Software</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Proceso</w:t>
            </w:r>
            <w:r>
              <w:rPr>
                <w:rFonts w:cs="Arial"/>
                <w:sz w:val="18"/>
                <w:szCs w:val="18"/>
                <w:lang w:val="es-US"/>
              </w:rPr>
              <w:t>s</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sz w:val="18"/>
                <w:szCs w:val="18"/>
                <w:lang w:val="es-US"/>
              </w:rPr>
              <w:t>Diseño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Software</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Computación</w:t>
            </w:r>
            <w:r w:rsidR="009715E1">
              <w:rPr>
                <w:rFonts w:cs="Arial"/>
                <w:sz w:val="18"/>
                <w:szCs w:val="18"/>
                <w:lang w:val="es-US"/>
              </w:rPr>
              <w:t xml:space="preserve"> </w:t>
            </w:r>
            <w:r w:rsidRPr="00E77AAB">
              <w:rPr>
                <w:rFonts w:cs="Arial"/>
                <w:w w:val="102"/>
                <w:sz w:val="18"/>
                <w:szCs w:val="18"/>
                <w:lang w:val="es-US"/>
              </w:rPr>
              <w:t>Gráfica</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Computación</w:t>
            </w:r>
            <w:r w:rsidR="00C67765">
              <w:rPr>
                <w:rFonts w:cs="Arial"/>
                <w:sz w:val="18"/>
                <w:szCs w:val="18"/>
                <w:lang w:val="es-US"/>
              </w:rPr>
              <w:t xml:space="preserve"> </w:t>
            </w:r>
            <w:r w:rsidRPr="00E77AAB">
              <w:rPr>
                <w:rFonts w:cs="Arial"/>
                <w:w w:val="102"/>
                <w:sz w:val="18"/>
                <w:szCs w:val="18"/>
                <w:lang w:val="es-US"/>
              </w:rPr>
              <w:t>Gráfica</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Desarrollo</w:t>
            </w:r>
            <w:r w:rsidR="009715E1">
              <w:rPr>
                <w:rFonts w:cs="Arial"/>
                <w:sz w:val="18"/>
                <w:szCs w:val="18"/>
                <w:lang w:val="es-US"/>
              </w:rPr>
              <w:t xml:space="preserve"> </w:t>
            </w:r>
            <w:r w:rsidRPr="00E77AAB">
              <w:rPr>
                <w:rFonts w:cs="Arial"/>
                <w:sz w:val="18"/>
                <w:szCs w:val="18"/>
                <w:lang w:val="es-US"/>
              </w:rPr>
              <w:t>Formal</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006C5399">
              <w:rPr>
                <w:rFonts w:cs="Arial"/>
                <w:w w:val="102"/>
                <w:sz w:val="18"/>
                <w:szCs w:val="18"/>
                <w:lang w:val="es-US"/>
              </w:rPr>
              <w:t>Programas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Desarrollo</w:t>
            </w:r>
            <w:r w:rsidR="00C67765">
              <w:rPr>
                <w:rFonts w:cs="Arial"/>
                <w:sz w:val="18"/>
                <w:szCs w:val="18"/>
                <w:lang w:val="es-US"/>
              </w:rPr>
              <w:t xml:space="preserve"> </w:t>
            </w:r>
            <w:r w:rsidRPr="00E77AAB">
              <w:rPr>
                <w:rFonts w:cs="Arial"/>
                <w:sz w:val="18"/>
                <w:szCs w:val="18"/>
                <w:lang w:val="es-US"/>
              </w:rPr>
              <w:t>Formal</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Sistemas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1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Desarrollo</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sz w:val="18"/>
                <w:szCs w:val="18"/>
                <w:lang w:val="es-US"/>
              </w:rPr>
              <w:t>Software</w:t>
            </w:r>
            <w:r w:rsidR="009715E1">
              <w:rPr>
                <w:rFonts w:cs="Arial"/>
                <w:sz w:val="18"/>
                <w:szCs w:val="18"/>
                <w:lang w:val="es-US"/>
              </w:rPr>
              <w:t xml:space="preserve"> </w:t>
            </w:r>
            <w:r w:rsidRPr="00E77AAB">
              <w:rPr>
                <w:rFonts w:cs="Arial"/>
                <w:sz w:val="18"/>
                <w:szCs w:val="18"/>
                <w:lang w:val="es-US"/>
              </w:rPr>
              <w:t>a</w:t>
            </w:r>
            <w:r w:rsidR="009715E1">
              <w:rPr>
                <w:rFonts w:cs="Arial"/>
                <w:sz w:val="18"/>
                <w:szCs w:val="18"/>
                <w:lang w:val="es-US"/>
              </w:rPr>
              <w:t xml:space="preserve"> </w:t>
            </w:r>
            <w:r w:rsidRPr="00E77AAB">
              <w:rPr>
                <w:rFonts w:cs="Arial"/>
                <w:w w:val="102"/>
                <w:sz w:val="18"/>
                <w:szCs w:val="18"/>
                <w:lang w:val="es-US"/>
              </w:rPr>
              <w:t>Gran</w:t>
            </w:r>
          </w:p>
          <w:p w:rsidR="00B9651C" w:rsidRPr="00E77AAB" w:rsidRDefault="00B9651C" w:rsidP="00C14A4A">
            <w:pPr>
              <w:widowControl w:val="0"/>
              <w:autoSpaceDE w:val="0"/>
              <w:autoSpaceDN w:val="0"/>
              <w:adjustRightInd w:val="0"/>
              <w:spacing w:before="21" w:after="0" w:line="240" w:lineRule="auto"/>
              <w:ind w:left="44" w:right="-20"/>
              <w:rPr>
                <w:rFonts w:cs="Times New Roman"/>
                <w:sz w:val="18"/>
                <w:szCs w:val="18"/>
                <w:lang w:val="es-US"/>
              </w:rPr>
            </w:pPr>
            <w:r w:rsidRPr="00E77AAB">
              <w:rPr>
                <w:rFonts w:cs="Arial"/>
                <w:w w:val="102"/>
                <w:sz w:val="18"/>
                <w:szCs w:val="18"/>
                <w:lang w:val="es-US"/>
              </w:rPr>
              <w:t>Escala</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1" w:after="0" w:line="18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1" w:after="0" w:line="10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Construcción</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Software</w:t>
            </w:r>
            <w:r>
              <w:rPr>
                <w:rFonts w:cs="Arial"/>
                <w:w w:val="102"/>
                <w:sz w:val="18"/>
                <w:szCs w:val="18"/>
                <w:lang w:val="es-US"/>
              </w:rPr>
              <w:t xml:space="preserve"> y Pruebas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Análisis</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sz w:val="18"/>
                <w:szCs w:val="18"/>
                <w:lang w:val="es-US"/>
              </w:rPr>
              <w:t>Diseño</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Algoritmos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Análisis</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sz w:val="18"/>
                <w:szCs w:val="18"/>
                <w:lang w:val="es-US"/>
              </w:rPr>
              <w:t>Diseño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Algoritmos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Implementación</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sz w:val="18"/>
                <w:szCs w:val="18"/>
                <w:lang w:val="es-US"/>
              </w:rPr>
              <w:t>Bases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Datos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shd w:val="clear" w:color="auto" w:fill="FBE4D5" w:themeFill="accent2"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w w:val="102"/>
                <w:sz w:val="18"/>
                <w:szCs w:val="18"/>
                <w:lang w:val="es-US"/>
              </w:rPr>
              <w:t>Electiva</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Desarrollo</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sz w:val="18"/>
                <w:szCs w:val="18"/>
                <w:lang w:val="es-US"/>
              </w:rPr>
              <w:t>Servicios</w:t>
            </w:r>
            <w:r w:rsidR="009715E1">
              <w:rPr>
                <w:rFonts w:cs="Arial"/>
                <w:sz w:val="18"/>
                <w:szCs w:val="18"/>
                <w:lang w:val="es-US"/>
              </w:rPr>
              <w:t xml:space="preserve"> </w:t>
            </w:r>
            <w:r w:rsidRPr="00E77AAB">
              <w:rPr>
                <w:rFonts w:cs="Arial"/>
                <w:w w:val="102"/>
                <w:sz w:val="18"/>
                <w:szCs w:val="18"/>
                <w:lang w:val="es-US"/>
              </w:rPr>
              <w:t>Web</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144" w:right="145"/>
              <w:jc w:val="center"/>
              <w:rPr>
                <w:rFonts w:cs="Times New Roman"/>
                <w:sz w:val="18"/>
                <w:szCs w:val="18"/>
                <w:lang w:val="es-US"/>
              </w:rPr>
            </w:pPr>
            <w:r w:rsidRPr="00E77AAB">
              <w:rPr>
                <w:rFonts w:cs="Arial"/>
                <w:w w:val="102"/>
                <w:sz w:val="18"/>
                <w:szCs w:val="18"/>
                <w:lang w:val="es-US"/>
              </w:rPr>
              <w:t>&gt;</w:t>
            </w: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Tecnologías</w:t>
            </w:r>
            <w:r w:rsidR="00C67765">
              <w:rPr>
                <w:rFonts w:cs="Arial"/>
                <w:sz w:val="18"/>
                <w:szCs w:val="18"/>
                <w:lang w:val="es-US"/>
              </w:rPr>
              <w:t xml:space="preserve"> </w:t>
            </w:r>
            <w:r w:rsidRPr="00E77AAB">
              <w:rPr>
                <w:rFonts w:cs="Arial"/>
                <w:w w:val="102"/>
                <w:sz w:val="18"/>
                <w:szCs w:val="18"/>
                <w:lang w:val="es-US"/>
              </w:rPr>
              <w:t>Emergentes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Sistemas</w:t>
            </w:r>
            <w:r w:rsidR="009715E1">
              <w:rPr>
                <w:rFonts w:cs="Arial"/>
                <w:sz w:val="18"/>
                <w:szCs w:val="18"/>
                <w:lang w:val="es-US"/>
              </w:rPr>
              <w:t xml:space="preserve"> </w:t>
            </w:r>
            <w:r w:rsidRPr="00E77AAB">
              <w:rPr>
                <w:rFonts w:cs="Arial"/>
                <w:w w:val="102"/>
                <w:sz w:val="18"/>
                <w:szCs w:val="18"/>
                <w:lang w:val="es-US"/>
              </w:rPr>
              <w:t>Operativos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Sistemas</w:t>
            </w:r>
            <w:r w:rsidR="00C67765">
              <w:rPr>
                <w:rFonts w:cs="Arial"/>
                <w:sz w:val="18"/>
                <w:szCs w:val="18"/>
                <w:lang w:val="es-US"/>
              </w:rPr>
              <w:t xml:space="preserve"> </w:t>
            </w:r>
            <w:r w:rsidRPr="00E77AAB">
              <w:rPr>
                <w:rFonts w:cs="Arial"/>
                <w:w w:val="102"/>
                <w:sz w:val="18"/>
                <w:szCs w:val="18"/>
                <w:lang w:val="es-US"/>
              </w:rPr>
              <w:t>Operativos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Inteligencia</w:t>
            </w:r>
            <w:r w:rsidR="009715E1">
              <w:rPr>
                <w:rFonts w:cs="Arial"/>
                <w:sz w:val="18"/>
                <w:szCs w:val="18"/>
                <w:lang w:val="es-US"/>
              </w:rPr>
              <w:t xml:space="preserve"> </w:t>
            </w:r>
            <w:r w:rsidRPr="00E77AAB">
              <w:rPr>
                <w:rFonts w:cs="Arial"/>
                <w:w w:val="102"/>
                <w:sz w:val="18"/>
                <w:szCs w:val="18"/>
                <w:lang w:val="es-US"/>
              </w:rPr>
              <w:t>Artificial</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Sistemas</w:t>
            </w:r>
            <w:r w:rsidR="00C67765">
              <w:rPr>
                <w:rFonts w:cs="Arial"/>
                <w:sz w:val="18"/>
                <w:szCs w:val="18"/>
                <w:lang w:val="es-US"/>
              </w:rPr>
              <w:t xml:space="preserve"> </w:t>
            </w:r>
            <w:r w:rsidRPr="00E77AAB">
              <w:rPr>
                <w:rFonts w:cs="Arial"/>
                <w:w w:val="102"/>
                <w:sz w:val="18"/>
                <w:szCs w:val="18"/>
                <w:lang w:val="es-US"/>
              </w:rPr>
              <w:t>Inteligentes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Aspectos</w:t>
            </w:r>
            <w:r w:rsidR="009715E1">
              <w:rPr>
                <w:rFonts w:cs="Arial"/>
                <w:sz w:val="18"/>
                <w:szCs w:val="18"/>
                <w:lang w:val="es-US"/>
              </w:rPr>
              <w:t xml:space="preserve"> </w:t>
            </w:r>
            <w:r w:rsidRPr="00E77AAB">
              <w:rPr>
                <w:rFonts w:cs="Arial"/>
                <w:sz w:val="18"/>
                <w:szCs w:val="18"/>
                <w:lang w:val="es-US"/>
              </w:rPr>
              <w:t>Sociales</w:t>
            </w:r>
            <w:r w:rsidR="009715E1">
              <w:rPr>
                <w:rFonts w:cs="Arial"/>
                <w:sz w:val="18"/>
                <w:szCs w:val="18"/>
                <w:lang w:val="es-US"/>
              </w:rPr>
              <w:t xml:space="preserve"> </w:t>
            </w:r>
            <w:r w:rsidRPr="00E77AAB">
              <w:rPr>
                <w:rFonts w:cs="Arial"/>
                <w:sz w:val="18"/>
                <w:szCs w:val="18"/>
                <w:lang w:val="es-US"/>
              </w:rPr>
              <w:t>y</w:t>
            </w:r>
            <w:r w:rsidR="009715E1">
              <w:rPr>
                <w:rFonts w:cs="Arial"/>
                <w:sz w:val="18"/>
                <w:szCs w:val="18"/>
                <w:lang w:val="es-US"/>
              </w:rPr>
              <w:t xml:space="preserve"> </w:t>
            </w:r>
            <w:r w:rsidRPr="00E77AAB">
              <w:rPr>
                <w:rFonts w:cs="Arial"/>
                <w:w w:val="102"/>
                <w:sz w:val="18"/>
                <w:szCs w:val="18"/>
                <w:lang w:val="es-US"/>
              </w:rPr>
              <w:t>Profesionales</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2</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6E6517" w:rsidRDefault="00B9651C" w:rsidP="00C14A4A">
            <w:pPr>
              <w:widowControl w:val="0"/>
              <w:autoSpaceDE w:val="0"/>
              <w:autoSpaceDN w:val="0"/>
              <w:adjustRightInd w:val="0"/>
              <w:spacing w:before="60" w:after="0" w:line="240" w:lineRule="auto"/>
              <w:ind w:left="204" w:right="196"/>
              <w:jc w:val="center"/>
              <w:rPr>
                <w:rFonts w:cs="Times New Roman"/>
                <w:color w:val="000000" w:themeColor="text1"/>
                <w:sz w:val="18"/>
                <w:szCs w:val="18"/>
                <w:lang w:val="es-US"/>
              </w:rPr>
            </w:pPr>
            <w:r w:rsidRPr="006E6517">
              <w:rPr>
                <w:rFonts w:cs="Arial"/>
                <w:color w:val="000000" w:themeColor="text1"/>
                <w:w w:val="102"/>
                <w:sz w:val="18"/>
                <w:szCs w:val="18"/>
                <w:lang w:val="es-US"/>
              </w:rPr>
              <w:t>2</w:t>
            </w:r>
          </w:p>
        </w:tc>
        <w:tc>
          <w:tcPr>
            <w:tcW w:w="3810" w:type="dxa"/>
            <w:shd w:val="clear" w:color="auto" w:fill="E2EFD9" w:themeFill="accent6" w:themeFillTint="33"/>
          </w:tcPr>
          <w:p w:rsidR="00B9651C" w:rsidRDefault="00B9651C" w:rsidP="00C14A4A">
            <w:pPr>
              <w:widowControl w:val="0"/>
              <w:autoSpaceDE w:val="0"/>
              <w:autoSpaceDN w:val="0"/>
              <w:adjustRightInd w:val="0"/>
              <w:spacing w:before="60" w:after="0" w:line="240" w:lineRule="auto"/>
              <w:ind w:left="44" w:right="-20"/>
              <w:rPr>
                <w:rFonts w:cs="Arial"/>
                <w:color w:val="000000" w:themeColor="text1"/>
                <w:w w:val="102"/>
                <w:sz w:val="18"/>
                <w:szCs w:val="18"/>
                <w:lang w:val="es-US"/>
              </w:rPr>
            </w:pPr>
            <w:r w:rsidRPr="006E6517">
              <w:rPr>
                <w:rFonts w:cs="Arial"/>
                <w:color w:val="000000" w:themeColor="text1"/>
                <w:sz w:val="18"/>
                <w:szCs w:val="18"/>
                <w:lang w:val="es-US"/>
              </w:rPr>
              <w:t>Aspectos</w:t>
            </w:r>
            <w:r w:rsidR="00C67765">
              <w:rPr>
                <w:rFonts w:cs="Arial"/>
                <w:color w:val="000000" w:themeColor="text1"/>
                <w:sz w:val="18"/>
                <w:szCs w:val="18"/>
                <w:lang w:val="es-US"/>
              </w:rPr>
              <w:t xml:space="preserve"> </w:t>
            </w:r>
            <w:r w:rsidRPr="006E6517">
              <w:rPr>
                <w:rFonts w:cs="Arial"/>
                <w:color w:val="000000" w:themeColor="text1"/>
                <w:sz w:val="18"/>
                <w:szCs w:val="18"/>
                <w:lang w:val="es-US"/>
              </w:rPr>
              <w:t>Sociales</w:t>
            </w:r>
            <w:r>
              <w:rPr>
                <w:rFonts w:cs="Arial"/>
                <w:color w:val="000000" w:themeColor="text1"/>
                <w:sz w:val="18"/>
                <w:szCs w:val="18"/>
                <w:lang w:val="es-US"/>
              </w:rPr>
              <w:t>, Éticos</w:t>
            </w:r>
            <w:r w:rsidR="00C67765">
              <w:rPr>
                <w:rFonts w:cs="Arial"/>
                <w:color w:val="000000" w:themeColor="text1"/>
                <w:sz w:val="18"/>
                <w:szCs w:val="18"/>
                <w:lang w:val="es-US"/>
              </w:rPr>
              <w:t xml:space="preserve"> </w:t>
            </w:r>
            <w:r w:rsidRPr="006E6517">
              <w:rPr>
                <w:rFonts w:cs="Arial"/>
                <w:color w:val="000000" w:themeColor="text1"/>
                <w:sz w:val="18"/>
                <w:szCs w:val="18"/>
                <w:lang w:val="es-US"/>
              </w:rPr>
              <w:t>y</w:t>
            </w:r>
            <w:r w:rsidR="00C67765">
              <w:rPr>
                <w:rFonts w:cs="Arial"/>
                <w:color w:val="000000" w:themeColor="text1"/>
                <w:sz w:val="18"/>
                <w:szCs w:val="18"/>
                <w:lang w:val="es-US"/>
              </w:rPr>
              <w:t xml:space="preserve"> </w:t>
            </w:r>
            <w:r w:rsidRPr="006E6517">
              <w:rPr>
                <w:rFonts w:cs="Arial"/>
                <w:color w:val="000000" w:themeColor="text1"/>
                <w:w w:val="102"/>
                <w:sz w:val="18"/>
                <w:szCs w:val="18"/>
                <w:lang w:val="es-US"/>
              </w:rPr>
              <w:t>Profesionales</w:t>
            </w:r>
            <w:r>
              <w:rPr>
                <w:rFonts w:cs="Arial"/>
                <w:color w:val="000000" w:themeColor="text1"/>
                <w:w w:val="102"/>
                <w:sz w:val="18"/>
                <w:szCs w:val="18"/>
                <w:lang w:val="es-US"/>
              </w:rPr>
              <w:t xml:space="preserve"> de la Computación</w:t>
            </w:r>
          </w:p>
          <w:p w:rsidR="00B9651C" w:rsidRPr="006E6517" w:rsidRDefault="00B9651C" w:rsidP="00C14A4A">
            <w:pPr>
              <w:widowControl w:val="0"/>
              <w:autoSpaceDE w:val="0"/>
              <w:autoSpaceDN w:val="0"/>
              <w:adjustRightInd w:val="0"/>
              <w:spacing w:before="60" w:after="0" w:line="240" w:lineRule="auto"/>
              <w:ind w:left="44" w:right="-20"/>
              <w:rPr>
                <w:rFonts w:cs="Times New Roman"/>
                <w:color w:val="000000" w:themeColor="text1"/>
                <w:sz w:val="18"/>
                <w:szCs w:val="18"/>
                <w:lang w:val="es-US"/>
              </w:rPr>
            </w:pP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tabs>
                <w:tab w:val="left" w:pos="2236"/>
              </w:tabs>
              <w:autoSpaceDE w:val="0"/>
              <w:autoSpaceDN w:val="0"/>
              <w:adjustRightInd w:val="0"/>
              <w:spacing w:after="0" w:line="240" w:lineRule="auto"/>
              <w:rPr>
                <w:rFonts w:cs="Times New Roman"/>
                <w:sz w:val="18"/>
                <w:szCs w:val="18"/>
                <w:lang w:val="es-US"/>
              </w:rPr>
            </w:pPr>
            <w:r>
              <w:rPr>
                <w:rFonts w:cs="Times New Roman"/>
                <w:sz w:val="18"/>
                <w:szCs w:val="18"/>
                <w:lang w:val="es-US"/>
              </w:rPr>
              <w:tab/>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Árboles</w:t>
            </w:r>
            <w:r w:rsidR="00C67765">
              <w:rPr>
                <w:rFonts w:cs="Arial"/>
                <w:sz w:val="18"/>
                <w:szCs w:val="18"/>
                <w:lang w:val="es-US"/>
              </w:rPr>
              <w:t xml:space="preserve"> </w:t>
            </w:r>
            <w:r w:rsidRPr="00E77AAB">
              <w:rPr>
                <w:rFonts w:cs="Arial"/>
                <w:sz w:val="18"/>
                <w:szCs w:val="18"/>
                <w:lang w:val="es-US"/>
              </w:rPr>
              <w:t>y</w:t>
            </w:r>
            <w:r w:rsidR="00C67765">
              <w:rPr>
                <w:rFonts w:cs="Arial"/>
                <w:sz w:val="18"/>
                <w:szCs w:val="18"/>
                <w:lang w:val="es-US"/>
              </w:rPr>
              <w:t xml:space="preserve"> </w:t>
            </w:r>
            <w:r w:rsidRPr="00E77AAB">
              <w:rPr>
                <w:rFonts w:cs="Arial"/>
                <w:w w:val="102"/>
                <w:sz w:val="18"/>
                <w:szCs w:val="18"/>
                <w:lang w:val="es-US"/>
              </w:rPr>
              <w:t>Grafos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r>
              <w:rPr>
                <w:rFonts w:cs="Arial"/>
                <w:w w:val="102"/>
                <w:sz w:val="18"/>
                <w:szCs w:val="18"/>
                <w:lang w:val="es-US"/>
              </w:rPr>
              <w:t>3</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Arial"/>
                <w:sz w:val="18"/>
                <w:szCs w:val="18"/>
                <w:lang w:val="es-US"/>
              </w:rPr>
            </w:pPr>
            <w:r>
              <w:rPr>
                <w:rFonts w:cs="Arial"/>
                <w:sz w:val="18"/>
                <w:szCs w:val="18"/>
                <w:lang w:val="es-US"/>
              </w:rPr>
              <w:t>Programación Paralela</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Práctica</w:t>
            </w:r>
            <w:r w:rsidR="009715E1">
              <w:rPr>
                <w:rFonts w:cs="Arial"/>
                <w:sz w:val="18"/>
                <w:szCs w:val="18"/>
                <w:lang w:val="es-US"/>
              </w:rPr>
              <w:t xml:space="preserve"> </w:t>
            </w:r>
            <w:r w:rsidRPr="00E77AAB">
              <w:rPr>
                <w:rFonts w:cs="Arial"/>
                <w:w w:val="102"/>
                <w:sz w:val="18"/>
                <w:szCs w:val="18"/>
                <w:lang w:val="es-US"/>
              </w:rPr>
              <w:t>Profesional</w:t>
            </w:r>
          </w:p>
        </w:tc>
        <w:tc>
          <w:tcPr>
            <w:tcW w:w="99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6</w:t>
            </w:r>
          </w:p>
        </w:tc>
        <w:tc>
          <w:tcPr>
            <w:tcW w:w="510" w:type="dxa"/>
            <w:shd w:val="clear" w:color="auto" w:fill="DEEAF6" w:themeFill="accent1" w:themeFillTint="33"/>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6</w:t>
            </w:r>
          </w:p>
        </w:tc>
        <w:tc>
          <w:tcPr>
            <w:tcW w:w="3810" w:type="dxa"/>
            <w:shd w:val="clear" w:color="auto" w:fill="DEEAF6" w:themeFill="accent1" w:themeFillTint="33"/>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Práctica</w:t>
            </w:r>
            <w:r w:rsidR="00C67765">
              <w:rPr>
                <w:rFonts w:cs="Arial"/>
                <w:sz w:val="18"/>
                <w:szCs w:val="18"/>
                <w:lang w:val="es-US"/>
              </w:rPr>
              <w:t xml:space="preserve"> </w:t>
            </w:r>
            <w:r w:rsidRPr="00E77AAB">
              <w:rPr>
                <w:rFonts w:cs="Arial"/>
                <w:w w:val="102"/>
                <w:sz w:val="18"/>
                <w:szCs w:val="18"/>
                <w:lang w:val="es-US"/>
              </w:rPr>
              <w:t>Profesional</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4"/>
        </w:trPr>
        <w:tc>
          <w:tcPr>
            <w:tcW w:w="3210" w:type="dxa"/>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510" w:type="dxa"/>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3810" w:type="dxa"/>
            <w:shd w:val="clear" w:color="auto" w:fill="D9D9D9"/>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vMerge w:val="restart"/>
            <w:shd w:val="clear" w:color="auto" w:fill="auto"/>
          </w:tcPr>
          <w:p w:rsidR="00B9651C" w:rsidRPr="00E77AAB" w:rsidRDefault="00B9651C" w:rsidP="00C14A4A">
            <w:pPr>
              <w:widowControl w:val="0"/>
              <w:autoSpaceDE w:val="0"/>
              <w:autoSpaceDN w:val="0"/>
              <w:adjustRightInd w:val="0"/>
              <w:spacing w:before="1" w:after="0" w:line="24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44" w:right="-20"/>
              <w:rPr>
                <w:rFonts w:cs="Times New Roman"/>
                <w:sz w:val="18"/>
                <w:szCs w:val="18"/>
                <w:lang w:val="es-US"/>
              </w:rPr>
            </w:pPr>
            <w:r w:rsidRPr="00E77AAB">
              <w:rPr>
                <w:rFonts w:cs="Arial"/>
                <w:sz w:val="18"/>
                <w:szCs w:val="18"/>
                <w:lang w:val="es-US"/>
              </w:rPr>
              <w:t>Fundamentos</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Investigación</w:t>
            </w:r>
          </w:p>
        </w:tc>
        <w:tc>
          <w:tcPr>
            <w:tcW w:w="990" w:type="dxa"/>
            <w:vMerge w:val="restart"/>
            <w:shd w:val="clear" w:color="auto" w:fill="auto"/>
          </w:tcPr>
          <w:p w:rsidR="00B9651C" w:rsidRPr="00E77AAB" w:rsidRDefault="00B9651C" w:rsidP="00C14A4A">
            <w:pPr>
              <w:widowControl w:val="0"/>
              <w:autoSpaceDE w:val="0"/>
              <w:autoSpaceDN w:val="0"/>
              <w:adjustRightInd w:val="0"/>
              <w:spacing w:before="1" w:after="0" w:line="24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384" w:right="391"/>
              <w:jc w:val="center"/>
              <w:rPr>
                <w:rFonts w:cs="Times New Roman"/>
                <w:sz w:val="18"/>
                <w:szCs w:val="18"/>
                <w:lang w:val="es-US"/>
              </w:rPr>
            </w:pPr>
            <w:r w:rsidRPr="00E77AAB">
              <w:rPr>
                <w:rFonts w:cs="Arial"/>
                <w:w w:val="102"/>
                <w:sz w:val="18"/>
                <w:szCs w:val="18"/>
                <w:lang w:val="es-US"/>
              </w:rPr>
              <w:t>3</w:t>
            </w:r>
          </w:p>
        </w:tc>
        <w:tc>
          <w:tcPr>
            <w:tcW w:w="510" w:type="dxa"/>
            <w:vMerge w:val="restart"/>
            <w:shd w:val="clear" w:color="auto" w:fill="auto"/>
          </w:tcPr>
          <w:p w:rsidR="00B9651C" w:rsidRPr="00E77AAB" w:rsidRDefault="00B9651C" w:rsidP="00C14A4A">
            <w:pPr>
              <w:widowControl w:val="0"/>
              <w:autoSpaceDE w:val="0"/>
              <w:autoSpaceDN w:val="0"/>
              <w:adjustRightInd w:val="0"/>
              <w:spacing w:before="1" w:after="0" w:line="240" w:lineRule="exact"/>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ind w:left="144" w:right="145"/>
              <w:jc w:val="center"/>
              <w:rPr>
                <w:rFonts w:cs="Times New Roman"/>
                <w:sz w:val="18"/>
                <w:szCs w:val="18"/>
                <w:lang w:val="es-US"/>
              </w:rPr>
            </w:pPr>
            <w:r w:rsidRPr="00E77AAB">
              <w:rPr>
                <w:rFonts w:cs="Arial"/>
                <w:w w:val="102"/>
                <w:sz w:val="18"/>
                <w:szCs w:val="18"/>
                <w:lang w:val="es-US"/>
              </w:rPr>
              <w:t>+</w:t>
            </w:r>
          </w:p>
        </w:tc>
        <w:tc>
          <w:tcPr>
            <w:tcW w:w="615" w:type="dxa"/>
            <w:shd w:val="clear" w:color="auto" w:fill="auto"/>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1</w:t>
            </w:r>
          </w:p>
        </w:tc>
        <w:tc>
          <w:tcPr>
            <w:tcW w:w="3810" w:type="dxa"/>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Seminario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Pr>
                <w:rFonts w:cs="Arial"/>
                <w:w w:val="102"/>
                <w:sz w:val="18"/>
                <w:szCs w:val="18"/>
                <w:lang w:val="es-US"/>
              </w:rPr>
              <w:t>Investigación</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vMerge/>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p>
        </w:tc>
        <w:tc>
          <w:tcPr>
            <w:tcW w:w="990" w:type="dxa"/>
            <w:vMerge/>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p>
        </w:tc>
        <w:tc>
          <w:tcPr>
            <w:tcW w:w="510" w:type="dxa"/>
            <w:vMerge/>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p>
        </w:tc>
        <w:tc>
          <w:tcPr>
            <w:tcW w:w="615" w:type="dxa"/>
            <w:shd w:val="clear" w:color="auto" w:fill="auto"/>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2</w:t>
            </w:r>
          </w:p>
        </w:tc>
        <w:tc>
          <w:tcPr>
            <w:tcW w:w="3810" w:type="dxa"/>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Preparación</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Proyectos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15"/>
        </w:trPr>
        <w:tc>
          <w:tcPr>
            <w:tcW w:w="3210" w:type="dxa"/>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Trabajo</w:t>
            </w:r>
            <w:r w:rsidR="009715E1">
              <w:rPr>
                <w:rFonts w:cs="Arial"/>
                <w:sz w:val="18"/>
                <w:szCs w:val="18"/>
                <w:lang w:val="es-US"/>
              </w:rPr>
              <w:t xml:space="preserve"> </w:t>
            </w:r>
            <w:r w:rsidRPr="00E77AAB">
              <w:rPr>
                <w:rFonts w:cs="Arial"/>
                <w:sz w:val="18"/>
                <w:szCs w:val="18"/>
                <w:lang w:val="es-US"/>
              </w:rPr>
              <w:t>de</w:t>
            </w:r>
            <w:r w:rsidR="009715E1">
              <w:rPr>
                <w:rFonts w:cs="Arial"/>
                <w:sz w:val="18"/>
                <w:szCs w:val="18"/>
                <w:lang w:val="es-US"/>
              </w:rPr>
              <w:t xml:space="preserve"> </w:t>
            </w:r>
            <w:r w:rsidRPr="00E77AAB">
              <w:rPr>
                <w:rFonts w:cs="Arial"/>
                <w:w w:val="102"/>
                <w:sz w:val="18"/>
                <w:szCs w:val="18"/>
                <w:lang w:val="es-US"/>
              </w:rPr>
              <w:t>Grado</w:t>
            </w:r>
          </w:p>
        </w:tc>
        <w:tc>
          <w:tcPr>
            <w:tcW w:w="990" w:type="dxa"/>
            <w:shd w:val="clear" w:color="auto" w:fill="auto"/>
          </w:tcPr>
          <w:p w:rsidR="00B9651C" w:rsidRPr="00E77AAB" w:rsidRDefault="00B9651C" w:rsidP="00C14A4A">
            <w:pPr>
              <w:widowControl w:val="0"/>
              <w:autoSpaceDE w:val="0"/>
              <w:autoSpaceDN w:val="0"/>
              <w:adjustRightInd w:val="0"/>
              <w:spacing w:before="60" w:after="0" w:line="240" w:lineRule="auto"/>
              <w:ind w:left="384" w:right="391"/>
              <w:jc w:val="center"/>
              <w:rPr>
                <w:rFonts w:cs="Times New Roman"/>
                <w:sz w:val="18"/>
                <w:szCs w:val="18"/>
                <w:lang w:val="es-US"/>
              </w:rPr>
            </w:pPr>
            <w:r w:rsidRPr="00E77AAB">
              <w:rPr>
                <w:rFonts w:cs="Arial"/>
                <w:w w:val="102"/>
                <w:sz w:val="18"/>
                <w:szCs w:val="18"/>
                <w:lang w:val="es-US"/>
              </w:rPr>
              <w:t>6</w:t>
            </w:r>
          </w:p>
        </w:tc>
        <w:tc>
          <w:tcPr>
            <w:tcW w:w="510" w:type="dxa"/>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shd w:val="clear" w:color="auto" w:fill="auto"/>
          </w:tcPr>
          <w:p w:rsidR="00B9651C" w:rsidRPr="00E77AAB" w:rsidRDefault="00B9651C" w:rsidP="00C14A4A">
            <w:pPr>
              <w:widowControl w:val="0"/>
              <w:autoSpaceDE w:val="0"/>
              <w:autoSpaceDN w:val="0"/>
              <w:adjustRightInd w:val="0"/>
              <w:spacing w:before="60" w:after="0" w:line="240" w:lineRule="auto"/>
              <w:ind w:left="204" w:right="196"/>
              <w:jc w:val="center"/>
              <w:rPr>
                <w:rFonts w:cs="Times New Roman"/>
                <w:sz w:val="18"/>
                <w:szCs w:val="18"/>
                <w:lang w:val="es-US"/>
              </w:rPr>
            </w:pPr>
            <w:r w:rsidRPr="00E77AAB">
              <w:rPr>
                <w:rFonts w:cs="Arial"/>
                <w:w w:val="102"/>
                <w:sz w:val="18"/>
                <w:szCs w:val="18"/>
                <w:lang w:val="es-US"/>
              </w:rPr>
              <w:t>6</w:t>
            </w:r>
          </w:p>
        </w:tc>
        <w:tc>
          <w:tcPr>
            <w:tcW w:w="3810" w:type="dxa"/>
            <w:shd w:val="clear" w:color="auto" w:fill="auto"/>
          </w:tcPr>
          <w:p w:rsidR="00B9651C" w:rsidRPr="00E77AAB" w:rsidRDefault="00B9651C" w:rsidP="00C14A4A">
            <w:pPr>
              <w:widowControl w:val="0"/>
              <w:autoSpaceDE w:val="0"/>
              <w:autoSpaceDN w:val="0"/>
              <w:adjustRightInd w:val="0"/>
              <w:spacing w:before="60" w:after="0" w:line="240" w:lineRule="auto"/>
              <w:ind w:left="44" w:right="-20"/>
              <w:rPr>
                <w:rFonts w:cs="Times New Roman"/>
                <w:sz w:val="18"/>
                <w:szCs w:val="18"/>
                <w:lang w:val="es-US"/>
              </w:rPr>
            </w:pPr>
            <w:r w:rsidRPr="00E77AAB">
              <w:rPr>
                <w:rFonts w:cs="Arial"/>
                <w:sz w:val="18"/>
                <w:szCs w:val="18"/>
                <w:lang w:val="es-US"/>
              </w:rPr>
              <w:t>Trabajo</w:t>
            </w:r>
            <w:r w:rsidR="00C67765">
              <w:rPr>
                <w:rFonts w:cs="Arial"/>
                <w:sz w:val="18"/>
                <w:szCs w:val="18"/>
                <w:lang w:val="es-US"/>
              </w:rPr>
              <w:t xml:space="preserve"> </w:t>
            </w:r>
            <w:r w:rsidRPr="00E77AAB">
              <w:rPr>
                <w:rFonts w:cs="Arial"/>
                <w:sz w:val="18"/>
                <w:szCs w:val="18"/>
                <w:lang w:val="es-US"/>
              </w:rPr>
              <w:t>de</w:t>
            </w:r>
            <w:r w:rsidR="00C67765">
              <w:rPr>
                <w:rFonts w:cs="Arial"/>
                <w:sz w:val="18"/>
                <w:szCs w:val="18"/>
                <w:lang w:val="es-US"/>
              </w:rPr>
              <w:t xml:space="preserve"> </w:t>
            </w:r>
            <w:r w:rsidRPr="00E77AAB">
              <w:rPr>
                <w:rFonts w:cs="Arial"/>
                <w:w w:val="102"/>
                <w:sz w:val="18"/>
                <w:szCs w:val="18"/>
                <w:lang w:val="es-US"/>
              </w:rPr>
              <w:t>Grado</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Introducción al Desarrollo de Videojuegos</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2</w:t>
            </w:r>
          </w:p>
        </w:tc>
        <w:tc>
          <w:tcPr>
            <w:tcW w:w="510" w:type="dxa"/>
            <w:vMerge w:val="restart"/>
            <w:tcBorders>
              <w:top w:val="single" w:sz="4" w:space="0" w:color="auto"/>
              <w:left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&gt;</w:t>
            </w:r>
          </w:p>
        </w:tc>
        <w:tc>
          <w:tcPr>
            <w:tcW w:w="615" w:type="dxa"/>
            <w:vMerge w:val="restart"/>
            <w:tcBorders>
              <w:top w:val="single" w:sz="4" w:space="0" w:color="auto"/>
              <w:left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before="60" w:after="0" w:line="240" w:lineRule="auto"/>
              <w:ind w:right="196"/>
              <w:jc w:val="center"/>
              <w:rPr>
                <w:rFonts w:cs="Arial"/>
                <w:w w:val="102"/>
                <w:sz w:val="18"/>
                <w:szCs w:val="18"/>
                <w:lang w:val="es-US"/>
              </w:rPr>
            </w:pPr>
          </w:p>
          <w:p w:rsidR="00B9651C" w:rsidRPr="00005A38" w:rsidRDefault="00B9651C" w:rsidP="00C14A4A">
            <w:pPr>
              <w:widowControl w:val="0"/>
              <w:autoSpaceDE w:val="0"/>
              <w:autoSpaceDN w:val="0"/>
              <w:adjustRightInd w:val="0"/>
              <w:spacing w:before="60" w:after="0" w:line="240" w:lineRule="auto"/>
              <w:ind w:right="196"/>
              <w:jc w:val="center"/>
              <w:rPr>
                <w:rFonts w:cs="Arial"/>
                <w:w w:val="102"/>
                <w:sz w:val="18"/>
                <w:szCs w:val="18"/>
                <w:lang w:val="es-US"/>
              </w:rPr>
            </w:pPr>
            <w:r w:rsidRPr="00E77AAB">
              <w:rPr>
                <w:rFonts w:cs="Arial"/>
                <w:w w:val="102"/>
                <w:sz w:val="18"/>
                <w:szCs w:val="18"/>
                <w:lang w:val="es-US"/>
              </w:rPr>
              <w:t>3</w:t>
            </w:r>
          </w:p>
          <w:p w:rsidR="00B9651C" w:rsidRPr="00005A38"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p>
          <w:p w:rsidR="00B9651C" w:rsidRPr="00005A38"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p>
        </w:tc>
        <w:tc>
          <w:tcPr>
            <w:tcW w:w="3810" w:type="dxa"/>
            <w:vMerge w:val="restart"/>
            <w:tcBorders>
              <w:top w:val="single" w:sz="4" w:space="0" w:color="auto"/>
              <w:left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before="60" w:after="0" w:line="240" w:lineRule="auto"/>
              <w:ind w:left="44" w:right="-20"/>
              <w:rPr>
                <w:rFonts w:cs="Times New Roman"/>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r>
              <w:rPr>
                <w:rFonts w:cs="Times New Roman"/>
                <w:sz w:val="18"/>
                <w:szCs w:val="18"/>
                <w:lang w:val="es-US"/>
              </w:rPr>
              <w:t>Desarrollo de Videojuegos</w:t>
            </w: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roofErr w:type="spellStart"/>
            <w:r w:rsidRPr="00E77AAB">
              <w:rPr>
                <w:rFonts w:cs="Arial"/>
                <w:sz w:val="18"/>
                <w:szCs w:val="18"/>
                <w:lang w:val="es-US"/>
              </w:rPr>
              <w:t>IntroducciónalModeladode</w:t>
            </w:r>
            <w:proofErr w:type="spellEnd"/>
            <w:r w:rsidRPr="00005A38">
              <w:rPr>
                <w:rFonts w:cs="Arial"/>
                <w:sz w:val="18"/>
                <w:szCs w:val="18"/>
                <w:lang w:val="es-US"/>
              </w:rPr>
              <w:t xml:space="preserve"> Sistemas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Inteligencia Artificial para Juegos</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sidRPr="00005A38">
              <w:rPr>
                <w:rFonts w:cs="Times New Roman"/>
                <w:sz w:val="18"/>
                <w:szCs w:val="18"/>
                <w:lang w:val="es-US"/>
              </w:rPr>
              <w:t>2</w:t>
            </w:r>
          </w:p>
        </w:tc>
        <w:tc>
          <w:tcPr>
            <w:tcW w:w="510" w:type="dxa"/>
            <w:vMerge/>
            <w:tcBorders>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vMerge/>
            <w:tcBorders>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p>
        </w:tc>
        <w:tc>
          <w:tcPr>
            <w:tcW w:w="3810" w:type="dxa"/>
            <w:vMerge/>
            <w:tcBorders>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Interacción y Sonido</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sidRPr="00005A38">
              <w:rPr>
                <w:rFonts w:cs="Times New Roman"/>
                <w:sz w:val="18"/>
                <w:szCs w:val="18"/>
                <w:lang w:val="es-US"/>
              </w:rPr>
              <w:t>2</w:t>
            </w: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&lt;</w:t>
            </w:r>
          </w:p>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sidRPr="00005A38">
              <w:rPr>
                <w:rFonts w:cs="Times New Roman"/>
                <w:sz w:val="18"/>
                <w:szCs w:val="18"/>
                <w:lang w:val="es-US"/>
              </w:rPr>
              <w:t>&gt;</w:t>
            </w: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after="0" w:line="240" w:lineRule="auto"/>
              <w:jc w:val="center"/>
              <w:rPr>
                <w:rFonts w:cs="Times New Roman"/>
                <w:sz w:val="18"/>
                <w:szCs w:val="18"/>
                <w:lang w:val="es-US"/>
              </w:rPr>
            </w:pPr>
            <w:r w:rsidRPr="00005A38">
              <w:rPr>
                <w:rFonts w:cs="Times New Roman"/>
                <w:sz w:val="18"/>
                <w:szCs w:val="18"/>
                <w:lang w:val="es-US"/>
              </w:rPr>
              <w:t>3</w:t>
            </w:r>
          </w:p>
          <w:p w:rsidR="00B9651C" w:rsidRPr="00005A38" w:rsidRDefault="00B9651C" w:rsidP="00C14A4A">
            <w:pPr>
              <w:widowControl w:val="0"/>
              <w:autoSpaceDE w:val="0"/>
              <w:autoSpaceDN w:val="0"/>
              <w:adjustRightInd w:val="0"/>
              <w:spacing w:before="60" w:after="0" w:line="240" w:lineRule="auto"/>
              <w:ind w:left="204" w:right="196"/>
              <w:rPr>
                <w:rFonts w:cs="Arial"/>
                <w:w w:val="102"/>
                <w:sz w:val="18"/>
                <w:szCs w:val="18"/>
                <w:lang w:val="es-US"/>
              </w:rPr>
            </w:pP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r>
              <w:rPr>
                <w:rFonts w:cs="Arial"/>
                <w:sz w:val="18"/>
                <w:szCs w:val="18"/>
                <w:lang w:val="es-US"/>
              </w:rPr>
              <w:t>Sistemas de Interacción</w:t>
            </w: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roofErr w:type="spellStart"/>
            <w:r w:rsidRPr="00E77AAB">
              <w:rPr>
                <w:rFonts w:cs="Arial"/>
                <w:sz w:val="18"/>
                <w:szCs w:val="18"/>
                <w:lang w:val="es-US"/>
              </w:rPr>
              <w:t>Estructurade</w:t>
            </w:r>
            <w:proofErr w:type="spellEnd"/>
            <w:r w:rsidRPr="00005A38">
              <w:rPr>
                <w:rFonts w:cs="Arial"/>
                <w:sz w:val="18"/>
                <w:szCs w:val="18"/>
                <w:lang w:val="es-US"/>
              </w:rPr>
              <w:t xml:space="preserve"> Datos</w:t>
            </w:r>
          </w:p>
        </w:tc>
      </w:tr>
      <w:tr w:rsidR="00B9651C" w:rsidRPr="00E77AAB"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Animación y Simulación</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after="0" w:line="240" w:lineRule="auto"/>
              <w:jc w:val="center"/>
              <w:rPr>
                <w:rFonts w:cs="Times New Roman"/>
                <w:sz w:val="18"/>
                <w:szCs w:val="18"/>
                <w:lang w:val="es-US"/>
              </w:rPr>
            </w:pPr>
            <w:r w:rsidRPr="00005A38">
              <w:rPr>
                <w:rFonts w:cs="Times New Roman"/>
                <w:sz w:val="18"/>
                <w:szCs w:val="18"/>
                <w:lang w:val="es-US"/>
              </w:rPr>
              <w:t>3</w:t>
            </w:r>
          </w:p>
          <w:p w:rsidR="00B9651C" w:rsidRPr="00005A38" w:rsidRDefault="00B9651C" w:rsidP="00C14A4A">
            <w:pPr>
              <w:widowControl w:val="0"/>
              <w:autoSpaceDE w:val="0"/>
              <w:autoSpaceDN w:val="0"/>
              <w:adjustRightInd w:val="0"/>
              <w:spacing w:before="60" w:after="0" w:line="240" w:lineRule="auto"/>
              <w:ind w:right="196"/>
              <w:rPr>
                <w:rFonts w:cs="Arial"/>
                <w:w w:val="102"/>
                <w:sz w:val="18"/>
                <w:szCs w:val="18"/>
                <w:lang w:val="es-US"/>
              </w:rPr>
            </w:pP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r>
              <w:rPr>
                <w:rFonts w:cs="Times New Roman"/>
                <w:sz w:val="18"/>
                <w:szCs w:val="18"/>
                <w:lang w:val="es-US"/>
              </w:rPr>
              <w:t>Animación y Simulación</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Seguridad Informática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&gt;</w:t>
            </w:r>
          </w:p>
        </w:tc>
        <w:tc>
          <w:tcPr>
            <w:tcW w:w="6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9651C" w:rsidRPr="00005A38"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2</w:t>
            </w:r>
          </w:p>
          <w:p w:rsidR="00B9651C" w:rsidRPr="00005A38" w:rsidRDefault="00B9651C" w:rsidP="00C14A4A">
            <w:pPr>
              <w:widowControl w:val="0"/>
              <w:autoSpaceDE w:val="0"/>
              <w:autoSpaceDN w:val="0"/>
              <w:adjustRightInd w:val="0"/>
              <w:spacing w:before="60" w:after="0" w:line="240" w:lineRule="auto"/>
              <w:ind w:right="196"/>
              <w:rPr>
                <w:rFonts w:cs="Arial"/>
                <w:w w:val="102"/>
                <w:sz w:val="18"/>
                <w:szCs w:val="18"/>
                <w:lang w:val="es-US"/>
              </w:rPr>
            </w:pPr>
          </w:p>
        </w:tc>
        <w:tc>
          <w:tcPr>
            <w:tcW w:w="38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9651C" w:rsidRPr="00005A38" w:rsidRDefault="00DF786C" w:rsidP="00C14A4A">
            <w:pPr>
              <w:widowControl w:val="0"/>
              <w:autoSpaceDE w:val="0"/>
              <w:autoSpaceDN w:val="0"/>
              <w:adjustRightInd w:val="0"/>
              <w:spacing w:before="60" w:after="0" w:line="240" w:lineRule="auto"/>
              <w:ind w:left="44" w:right="-20"/>
              <w:jc w:val="center"/>
              <w:rPr>
                <w:rFonts w:cs="Arial"/>
                <w:sz w:val="18"/>
                <w:szCs w:val="18"/>
                <w:lang w:val="es-US"/>
              </w:rPr>
            </w:pPr>
            <w:r>
              <w:rPr>
                <w:rFonts w:cs="Times New Roman"/>
                <w:sz w:val="18"/>
                <w:szCs w:val="18"/>
                <w:lang w:val="es-US"/>
              </w:rPr>
              <w:t xml:space="preserve">Introducción a la </w:t>
            </w:r>
            <w:r w:rsidR="00B9651C">
              <w:rPr>
                <w:rFonts w:cs="Times New Roman"/>
                <w:sz w:val="18"/>
                <w:szCs w:val="18"/>
                <w:lang w:val="es-US"/>
              </w:rPr>
              <w:t>Seguridad Informática</w:t>
            </w: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roofErr w:type="spellStart"/>
            <w:r w:rsidRPr="00E77AAB">
              <w:rPr>
                <w:rFonts w:cs="Arial"/>
                <w:sz w:val="18"/>
                <w:szCs w:val="18"/>
                <w:lang w:val="es-US"/>
              </w:rPr>
              <w:t>ProgramaciónOrientadaa</w:t>
            </w:r>
            <w:proofErr w:type="spellEnd"/>
            <w:r w:rsidRPr="00005A38">
              <w:rPr>
                <w:rFonts w:cs="Arial"/>
                <w:sz w:val="18"/>
                <w:szCs w:val="18"/>
                <w:lang w:val="es-US"/>
              </w:rPr>
              <w:t xml:space="preserve"> Objetos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5"/>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Computación Móvil y Agentes Móviles</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p w:rsidR="00B9651C" w:rsidRPr="00005A38" w:rsidRDefault="00B9651C" w:rsidP="00C14A4A">
            <w:pPr>
              <w:widowControl w:val="0"/>
              <w:autoSpaceDE w:val="0"/>
              <w:autoSpaceDN w:val="0"/>
              <w:adjustRightInd w:val="0"/>
              <w:spacing w:after="0" w:line="240" w:lineRule="auto"/>
              <w:rPr>
                <w:rFonts w:cs="Times New Roman"/>
                <w:sz w:val="18"/>
                <w:szCs w:val="18"/>
                <w:lang w:val="es-US"/>
              </w:rPr>
            </w:pPr>
          </w:p>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r w:rsidRPr="00005A38">
              <w:rPr>
                <w:rFonts w:cs="Times New Roman"/>
                <w:sz w:val="18"/>
                <w:szCs w:val="18"/>
                <w:lang w:val="es-US"/>
              </w:rPr>
              <w:t>&gt;</w:t>
            </w:r>
          </w:p>
        </w:tc>
        <w:tc>
          <w:tcPr>
            <w:tcW w:w="6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9651C" w:rsidRPr="00005A38" w:rsidRDefault="00B9651C" w:rsidP="00C14A4A">
            <w:pPr>
              <w:widowControl w:val="0"/>
              <w:autoSpaceDE w:val="0"/>
              <w:autoSpaceDN w:val="0"/>
              <w:adjustRightInd w:val="0"/>
              <w:spacing w:after="0" w:line="240" w:lineRule="auto"/>
              <w:jc w:val="center"/>
              <w:rPr>
                <w:rFonts w:cs="Times New Roman"/>
                <w:sz w:val="18"/>
                <w:szCs w:val="18"/>
                <w:lang w:val="es-US"/>
              </w:rPr>
            </w:pPr>
            <w:r w:rsidRPr="00005A38">
              <w:rPr>
                <w:rFonts w:cs="Times New Roman"/>
                <w:sz w:val="18"/>
                <w:szCs w:val="18"/>
                <w:lang w:val="es-US"/>
              </w:rPr>
              <w:t>3</w:t>
            </w:r>
          </w:p>
          <w:p w:rsidR="00B9651C" w:rsidRPr="00005A38"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p>
          <w:p w:rsidR="00B9651C" w:rsidRPr="00005A38" w:rsidRDefault="00B9651C" w:rsidP="00C14A4A">
            <w:pPr>
              <w:widowControl w:val="0"/>
              <w:autoSpaceDE w:val="0"/>
              <w:autoSpaceDN w:val="0"/>
              <w:adjustRightInd w:val="0"/>
              <w:spacing w:before="60" w:after="0" w:line="240" w:lineRule="auto"/>
              <w:ind w:left="204" w:right="196"/>
              <w:jc w:val="center"/>
              <w:rPr>
                <w:rFonts w:cs="Arial"/>
                <w:w w:val="102"/>
                <w:sz w:val="18"/>
                <w:szCs w:val="18"/>
                <w:lang w:val="es-US"/>
              </w:rPr>
            </w:pPr>
            <w:r w:rsidRPr="00E77AAB">
              <w:rPr>
                <w:rFonts w:cs="Arial"/>
                <w:w w:val="102"/>
                <w:sz w:val="18"/>
                <w:szCs w:val="18"/>
                <w:lang w:val="es-US"/>
              </w:rPr>
              <w:t>3</w:t>
            </w:r>
          </w:p>
        </w:tc>
        <w:tc>
          <w:tcPr>
            <w:tcW w:w="38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B9651C" w:rsidRPr="00005A38"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r w:rsidRPr="00F4417E">
              <w:rPr>
                <w:rFonts w:cs="Arial"/>
                <w:sz w:val="18"/>
                <w:szCs w:val="18"/>
                <w:lang w:val="es-US"/>
              </w:rPr>
              <w:t>Diseño de Interfaces Humano-Computador</w:t>
            </w: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p>
          <w:p w:rsidR="00B9651C" w:rsidRPr="00005A38" w:rsidRDefault="00B9651C" w:rsidP="00C14A4A">
            <w:pPr>
              <w:widowControl w:val="0"/>
              <w:autoSpaceDE w:val="0"/>
              <w:autoSpaceDN w:val="0"/>
              <w:adjustRightInd w:val="0"/>
              <w:spacing w:before="60" w:after="0" w:line="240" w:lineRule="auto"/>
              <w:ind w:left="44" w:right="-20"/>
              <w:rPr>
                <w:rFonts w:cs="Arial"/>
                <w:sz w:val="18"/>
                <w:szCs w:val="18"/>
                <w:lang w:val="es-US"/>
              </w:rPr>
            </w:pPr>
            <w:r w:rsidRPr="00E77AAB">
              <w:rPr>
                <w:rFonts w:cs="Arial"/>
                <w:sz w:val="18"/>
                <w:szCs w:val="18"/>
                <w:lang w:val="es-US"/>
              </w:rPr>
              <w:t>Programación</w:t>
            </w:r>
            <w:r w:rsidRPr="00005A38">
              <w:rPr>
                <w:rFonts w:cs="Arial"/>
                <w:sz w:val="18"/>
                <w:szCs w:val="18"/>
                <w:lang w:val="es-US"/>
              </w:rPr>
              <w:t xml:space="preserve"> Funcional</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50"/>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rPr>
                <w:rFonts w:cs="Times New Roman"/>
                <w:sz w:val="18"/>
                <w:szCs w:val="18"/>
                <w:lang w:val="es-US"/>
              </w:rPr>
            </w:pPr>
            <w:r>
              <w:rPr>
                <w:rFonts w:cs="Times New Roman"/>
                <w:sz w:val="18"/>
                <w:szCs w:val="18"/>
                <w:lang w:val="es-US"/>
              </w:rPr>
              <w:t xml:space="preserve"> Tecnología Multimedia</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Pr="00005A38"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r>
              <w:rPr>
                <w:rFonts w:cs="Times New Roman"/>
                <w:sz w:val="18"/>
                <w:szCs w:val="18"/>
                <w:lang w:val="es-US"/>
              </w:rPr>
              <w:t xml:space="preserve">Animación y Simulación o Electiva </w:t>
            </w:r>
            <w:r>
              <w:rPr>
                <w:rFonts w:cs="Arial"/>
                <w:sz w:val="18"/>
                <w:szCs w:val="18"/>
                <w:lang w:val="es-US"/>
              </w:rPr>
              <w:t xml:space="preserve">o </w:t>
            </w:r>
            <w:r w:rsidRPr="00005830">
              <w:rPr>
                <w:rFonts w:cs="Arial"/>
                <w:sz w:val="18"/>
                <w:szCs w:val="18"/>
                <w:lang w:val="es-US"/>
              </w:rPr>
              <w:t>Sistemas de Interacción</w:t>
            </w:r>
          </w:p>
          <w:p w:rsidR="00B9651C" w:rsidRPr="00F4417E" w:rsidRDefault="00B9651C" w:rsidP="00C14A4A">
            <w:pPr>
              <w:widowControl w:val="0"/>
              <w:autoSpaceDE w:val="0"/>
              <w:autoSpaceDN w:val="0"/>
              <w:adjustRightInd w:val="0"/>
              <w:spacing w:before="60" w:after="0" w:line="240" w:lineRule="auto"/>
              <w:ind w:left="44" w:right="-20"/>
              <w:jc w:val="center"/>
              <w:rPr>
                <w:rFonts w:cs="Arial"/>
                <w:sz w:val="18"/>
                <w:szCs w:val="18"/>
                <w:lang w:val="es-US"/>
              </w:rPr>
            </w:pP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1"/>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before="60" w:after="0" w:line="240" w:lineRule="auto"/>
              <w:ind w:left="44" w:right="-20"/>
              <w:jc w:val="center"/>
              <w:rPr>
                <w:rFonts w:cs="Times New Roman"/>
                <w:sz w:val="18"/>
                <w:szCs w:val="18"/>
                <w:lang w:val="es-US"/>
              </w:rPr>
            </w:pPr>
            <w:r w:rsidRPr="00E93985">
              <w:rPr>
                <w:rFonts w:cs="Times New Roman"/>
                <w:sz w:val="18"/>
                <w:szCs w:val="18"/>
                <w:lang w:val="es-US"/>
              </w:rPr>
              <w:t>Internet de las Cosas y Computación en la Nube</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1"/>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Pr="00E93985" w:rsidRDefault="00B9651C" w:rsidP="00C14A4A">
            <w:pPr>
              <w:widowControl w:val="0"/>
              <w:autoSpaceDE w:val="0"/>
              <w:autoSpaceDN w:val="0"/>
              <w:adjustRightInd w:val="0"/>
              <w:spacing w:before="60" w:after="0" w:line="240" w:lineRule="auto"/>
              <w:ind w:left="44" w:right="-20"/>
              <w:jc w:val="center"/>
              <w:rPr>
                <w:rFonts w:cs="Times New Roman"/>
                <w:sz w:val="18"/>
                <w:szCs w:val="18"/>
                <w:lang w:val="es-US"/>
              </w:rPr>
            </w:pPr>
            <w:r w:rsidRPr="00E93985">
              <w:rPr>
                <w:rFonts w:cs="Times New Roman"/>
                <w:sz w:val="18"/>
                <w:szCs w:val="18"/>
                <w:lang w:val="es-US"/>
              </w:rPr>
              <w:t>Procesamiento de Grandes Volúmenes de Datos</w:t>
            </w:r>
          </w:p>
        </w:tc>
      </w:tr>
      <w:tr w:rsidR="00B9651C" w:rsidRPr="0040388C" w:rsidTr="00C14A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1"/>
        </w:trPr>
        <w:tc>
          <w:tcPr>
            <w:tcW w:w="321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rPr>
                <w:rFonts w:cs="Times New Roman"/>
                <w:sz w:val="18"/>
                <w:szCs w:val="18"/>
                <w:lang w:val="es-US"/>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p>
        </w:tc>
        <w:tc>
          <w:tcPr>
            <w:tcW w:w="510" w:type="dxa"/>
            <w:tcBorders>
              <w:top w:val="single" w:sz="4" w:space="0" w:color="auto"/>
              <w:left w:val="single" w:sz="4" w:space="0" w:color="auto"/>
              <w:bottom w:val="single" w:sz="4" w:space="0" w:color="auto"/>
              <w:right w:val="single" w:sz="4" w:space="0" w:color="auto"/>
            </w:tcBorders>
            <w:shd w:val="clear" w:color="auto" w:fill="auto"/>
          </w:tcPr>
          <w:p w:rsidR="00B9651C" w:rsidRPr="00E77AAB" w:rsidRDefault="00B9651C" w:rsidP="00C14A4A">
            <w:pPr>
              <w:widowControl w:val="0"/>
              <w:autoSpaceDE w:val="0"/>
              <w:autoSpaceDN w:val="0"/>
              <w:adjustRightInd w:val="0"/>
              <w:spacing w:after="0" w:line="240" w:lineRule="auto"/>
              <w:rPr>
                <w:rFonts w:cs="Times New Roman"/>
                <w:sz w:val="18"/>
                <w:szCs w:val="18"/>
                <w:lang w:val="es-US"/>
              </w:rPr>
            </w:pPr>
          </w:p>
        </w:tc>
        <w:tc>
          <w:tcPr>
            <w:tcW w:w="615" w:type="dxa"/>
            <w:tcBorders>
              <w:top w:val="single" w:sz="4" w:space="0" w:color="auto"/>
              <w:left w:val="single" w:sz="4" w:space="0" w:color="auto"/>
              <w:bottom w:val="single" w:sz="4" w:space="0" w:color="auto"/>
              <w:right w:val="single" w:sz="4" w:space="0" w:color="auto"/>
            </w:tcBorders>
            <w:shd w:val="clear" w:color="auto" w:fill="auto"/>
          </w:tcPr>
          <w:p w:rsidR="00B9651C" w:rsidRDefault="00B9651C" w:rsidP="00C14A4A">
            <w:pPr>
              <w:widowControl w:val="0"/>
              <w:autoSpaceDE w:val="0"/>
              <w:autoSpaceDN w:val="0"/>
              <w:adjustRightInd w:val="0"/>
              <w:spacing w:after="0" w:line="240" w:lineRule="auto"/>
              <w:jc w:val="center"/>
              <w:rPr>
                <w:rFonts w:cs="Times New Roman"/>
                <w:sz w:val="18"/>
                <w:szCs w:val="18"/>
                <w:lang w:val="es-US"/>
              </w:rPr>
            </w:pPr>
            <w:r>
              <w:rPr>
                <w:rFonts w:cs="Times New Roman"/>
                <w:sz w:val="18"/>
                <w:szCs w:val="18"/>
                <w:lang w:val="es-US"/>
              </w:rPr>
              <w:t>3</w:t>
            </w:r>
          </w:p>
        </w:tc>
        <w:tc>
          <w:tcPr>
            <w:tcW w:w="3810" w:type="dxa"/>
            <w:tcBorders>
              <w:top w:val="single" w:sz="4" w:space="0" w:color="auto"/>
              <w:left w:val="single" w:sz="4" w:space="0" w:color="auto"/>
              <w:bottom w:val="single" w:sz="4" w:space="0" w:color="auto"/>
              <w:right w:val="single" w:sz="4" w:space="0" w:color="auto"/>
            </w:tcBorders>
            <w:shd w:val="clear" w:color="auto" w:fill="auto"/>
          </w:tcPr>
          <w:p w:rsidR="00B9651C" w:rsidRPr="00E93985" w:rsidRDefault="00B9651C" w:rsidP="00C14A4A">
            <w:pPr>
              <w:widowControl w:val="0"/>
              <w:autoSpaceDE w:val="0"/>
              <w:autoSpaceDN w:val="0"/>
              <w:adjustRightInd w:val="0"/>
              <w:spacing w:before="60" w:after="0" w:line="240" w:lineRule="auto"/>
              <w:ind w:left="44" w:right="-20"/>
              <w:jc w:val="center"/>
              <w:rPr>
                <w:rFonts w:cs="Times New Roman"/>
                <w:sz w:val="18"/>
                <w:szCs w:val="18"/>
                <w:lang w:val="es-US"/>
              </w:rPr>
            </w:pPr>
            <w:r w:rsidRPr="000B2506">
              <w:rPr>
                <w:rFonts w:cs="Times New Roman"/>
                <w:sz w:val="18"/>
                <w:szCs w:val="18"/>
                <w:lang w:val="es-US"/>
              </w:rPr>
              <w:t>Aprendizaje Automático y Análisis de Datos</w:t>
            </w:r>
          </w:p>
        </w:tc>
      </w:tr>
    </w:tbl>
    <w:p w:rsidR="00B9651C" w:rsidRDefault="00B9651C" w:rsidP="00B9651C">
      <w:pPr>
        <w:rPr>
          <w:lang w:val="es-US"/>
        </w:rPr>
      </w:pPr>
    </w:p>
    <w:p w:rsidR="000560BD" w:rsidRPr="000560BD" w:rsidRDefault="000560BD" w:rsidP="000560BD">
      <w:pPr>
        <w:pStyle w:val="Prrafodelista"/>
        <w:numPr>
          <w:ilvl w:val="1"/>
          <w:numId w:val="1"/>
        </w:numPr>
        <w:rPr>
          <w:b/>
          <w:lang w:val="es-US"/>
        </w:rPr>
      </w:pPr>
      <w:r w:rsidRPr="000560BD">
        <w:rPr>
          <w:b/>
          <w:lang w:val="es-US"/>
        </w:rPr>
        <w:t>Población que se afecta con el cambio y su correspondiente manejo</w:t>
      </w:r>
    </w:p>
    <w:p w:rsidR="001430C7" w:rsidRDefault="00C95AB0" w:rsidP="00885379">
      <w:pPr>
        <w:jc w:val="both"/>
        <w:rPr>
          <w:lang w:val="es-US"/>
        </w:rPr>
      </w:pPr>
      <w:r>
        <w:rPr>
          <w:lang w:val="es-US"/>
        </w:rPr>
        <w:t xml:space="preserve">El siguiente análisis de realiza de acuerdo a los datos generados por </w:t>
      </w:r>
      <w:proofErr w:type="spellStart"/>
      <w:r>
        <w:rPr>
          <w:lang w:val="es-US"/>
        </w:rPr>
        <w:t>People</w:t>
      </w:r>
      <w:proofErr w:type="spellEnd"/>
      <w:r>
        <w:rPr>
          <w:lang w:val="es-US"/>
        </w:rPr>
        <w:t xml:space="preserve"> </w:t>
      </w:r>
      <w:proofErr w:type="spellStart"/>
      <w:r>
        <w:rPr>
          <w:lang w:val="es-US"/>
        </w:rPr>
        <w:t>Soft</w:t>
      </w:r>
      <w:proofErr w:type="spellEnd"/>
      <w:r w:rsidR="00036A67">
        <w:rPr>
          <w:rStyle w:val="Refdenotaalpie"/>
          <w:lang w:val="es-US"/>
        </w:rPr>
        <w:footnoteReference w:id="9"/>
      </w:r>
      <w:r w:rsidR="00F35CF9">
        <w:rPr>
          <w:lang w:val="es-US"/>
        </w:rPr>
        <w:t>. De acuerdo con la información encontrada en</w:t>
      </w:r>
      <w:r>
        <w:rPr>
          <w:lang w:val="es-US"/>
        </w:rPr>
        <w:t xml:space="preserve"> </w:t>
      </w:r>
      <w:r w:rsidR="00614573">
        <w:rPr>
          <w:lang w:val="es-US"/>
        </w:rPr>
        <w:t>esta herramienta, actualmente hay:</w:t>
      </w:r>
    </w:p>
    <w:p w:rsidR="00E94D4D" w:rsidRDefault="0058662C" w:rsidP="0078482C">
      <w:pPr>
        <w:pStyle w:val="Prrafodelista"/>
        <w:numPr>
          <w:ilvl w:val="0"/>
          <w:numId w:val="34"/>
        </w:numPr>
        <w:jc w:val="both"/>
        <w:rPr>
          <w:lang w:val="es-US"/>
        </w:rPr>
      </w:pPr>
      <w:r w:rsidRPr="00E94D4D">
        <w:rPr>
          <w:b/>
          <w:lang w:val="es-US"/>
        </w:rPr>
        <w:t xml:space="preserve">Si el estudiante pasa a segundo en el 2017-1: </w:t>
      </w:r>
      <w:r w:rsidR="00542791" w:rsidRPr="00E94D4D">
        <w:rPr>
          <w:lang w:val="es-US"/>
        </w:rPr>
        <w:t xml:space="preserve">hay </w:t>
      </w:r>
      <w:r w:rsidR="00614573" w:rsidRPr="00E94D4D">
        <w:rPr>
          <w:lang w:val="es-US"/>
        </w:rPr>
        <w:t xml:space="preserve">45 estudiantes con carga de créditos de primer semestre. Para estos estudiantes la migración al plan 2017-1 es la más fácil. Lo que se hará es convocarlos e invitarlos a unirse al plan 2017-1 explicando las ventajas del mismo sobre el plan 2011-1. </w:t>
      </w:r>
      <w:r w:rsidR="00453A84" w:rsidRPr="00E94D4D">
        <w:rPr>
          <w:lang w:val="es-US"/>
        </w:rPr>
        <w:t xml:space="preserve">Para mayor claridad se explicará que los temas del plan 2011-1 no han sido eliminados sino re-distribuidos en el nuevo plan y que además se ha adicionado un énfasis </w:t>
      </w:r>
      <w:r w:rsidR="00180AE3" w:rsidRPr="00E94D4D">
        <w:rPr>
          <w:lang w:val="es-US"/>
        </w:rPr>
        <w:t>nuevo. Lo anterior</w:t>
      </w:r>
      <w:r w:rsidR="00453A84" w:rsidRPr="00E94D4D">
        <w:rPr>
          <w:lang w:val="es-US"/>
        </w:rPr>
        <w:t xml:space="preserve"> para lograr un plan de estudios más actualizado. </w:t>
      </w:r>
      <w:r w:rsidR="00380BED" w:rsidRPr="00E94D4D">
        <w:rPr>
          <w:lang w:val="es-US"/>
        </w:rPr>
        <w:t xml:space="preserve">Adicionalmente, se explicará que los temas del énfasis </w:t>
      </w:r>
      <w:r w:rsidR="002D0EDA" w:rsidRPr="00E94D4D">
        <w:rPr>
          <w:lang w:val="es-US"/>
        </w:rPr>
        <w:t>Computación Orientada a la Red</w:t>
      </w:r>
      <w:r w:rsidR="00380BED" w:rsidRPr="00E94D4D">
        <w:rPr>
          <w:lang w:val="es-US"/>
        </w:rPr>
        <w:t xml:space="preserve"> del plan 2011-1 se han reasignado en cursos del nuevo plan</w:t>
      </w:r>
      <w:r w:rsidR="001C685D" w:rsidRPr="00E94D4D">
        <w:rPr>
          <w:lang w:val="es-US"/>
        </w:rPr>
        <w:t xml:space="preserve"> (tal como se ve en la tabla 8</w:t>
      </w:r>
      <w:r w:rsidR="00B21B54" w:rsidRPr="00E94D4D">
        <w:rPr>
          <w:lang w:val="es-US"/>
        </w:rPr>
        <w:t xml:space="preserve"> y equivalencias de la tabla 18</w:t>
      </w:r>
      <w:r w:rsidR="001C685D" w:rsidRPr="00E94D4D">
        <w:rPr>
          <w:lang w:val="es-US"/>
        </w:rPr>
        <w:t>)</w:t>
      </w:r>
      <w:r w:rsidR="00380BED" w:rsidRPr="00E94D4D">
        <w:rPr>
          <w:lang w:val="es-US"/>
        </w:rPr>
        <w:t xml:space="preserve">. </w:t>
      </w:r>
      <w:r w:rsidR="00E94D4D">
        <w:rPr>
          <w:lang w:val="es-US"/>
        </w:rPr>
        <w:t xml:space="preserve">La única diferencia entre el primer semestre del plan 2011-1 y el del plan 2017-1 es que el curso de Introducción a la Ingeniería de Sistemas y Computación se dividió en Introducción a la Ingeniería de Sistemas y Computación y Herramientas Computacionales en el nuevo plan. Aquellos que pierdan la materia tendrán que cursar estas dos materias. </w:t>
      </w:r>
      <w:r w:rsidR="00F550D1">
        <w:rPr>
          <w:lang w:val="es-US"/>
        </w:rPr>
        <w:t xml:space="preserve">Fundamentos de Matemáticas se les validará como una electiva. </w:t>
      </w:r>
    </w:p>
    <w:p w:rsidR="00F550D1" w:rsidRDefault="00F550D1" w:rsidP="0078482C">
      <w:pPr>
        <w:pStyle w:val="Prrafodelista"/>
        <w:numPr>
          <w:ilvl w:val="0"/>
          <w:numId w:val="34"/>
        </w:numPr>
        <w:jc w:val="both"/>
        <w:rPr>
          <w:lang w:val="es-US"/>
        </w:rPr>
      </w:pPr>
      <w:r w:rsidRPr="00710279">
        <w:rPr>
          <w:b/>
          <w:lang w:val="es-US"/>
        </w:rPr>
        <w:t xml:space="preserve">Si el estudiante </w:t>
      </w:r>
      <w:r w:rsidR="0027492E" w:rsidRPr="00710279">
        <w:rPr>
          <w:b/>
          <w:lang w:val="es-US"/>
        </w:rPr>
        <w:t>pasa a tercer semestre en el 2017-1</w:t>
      </w:r>
      <w:r w:rsidRPr="00710279">
        <w:rPr>
          <w:b/>
          <w:lang w:val="es-US"/>
        </w:rPr>
        <w:t xml:space="preserve">: </w:t>
      </w:r>
      <w:r w:rsidRPr="00710279">
        <w:rPr>
          <w:lang w:val="es-US"/>
        </w:rPr>
        <w:t xml:space="preserve">25 estudiantes tienen carga de créditos equivalente a segundo semestre. </w:t>
      </w:r>
      <w:r w:rsidR="00D61668" w:rsidRPr="00710279">
        <w:rPr>
          <w:lang w:val="es-US"/>
        </w:rPr>
        <w:t xml:space="preserve">Estos estudiantes </w:t>
      </w:r>
      <w:r w:rsidR="00FF200D" w:rsidRPr="00710279">
        <w:rPr>
          <w:lang w:val="es-US"/>
        </w:rPr>
        <w:t xml:space="preserve">podrán cambiarse al plan 2017-1 </w:t>
      </w:r>
      <w:r w:rsidR="00D61668" w:rsidRPr="00710279">
        <w:rPr>
          <w:lang w:val="es-US"/>
        </w:rPr>
        <w:t>haciendo las equivalenc</w:t>
      </w:r>
      <w:r w:rsidR="00CC4214">
        <w:rPr>
          <w:lang w:val="es-US"/>
        </w:rPr>
        <w:t>ias de las materias de acuerdo con</w:t>
      </w:r>
      <w:r w:rsidR="00D61668" w:rsidRPr="00710279">
        <w:rPr>
          <w:lang w:val="es-US"/>
        </w:rPr>
        <w:t xml:space="preserve"> la tabla 18. Al estar en los semestres iniciales el </w:t>
      </w:r>
      <w:r w:rsidR="00D61668" w:rsidRPr="00710279">
        <w:rPr>
          <w:lang w:val="es-US"/>
        </w:rPr>
        <w:lastRenderedPageBreak/>
        <w:t xml:space="preserve">cambio de plan es viable. </w:t>
      </w:r>
      <w:r w:rsidR="00C715D2">
        <w:rPr>
          <w:lang w:val="es-US"/>
        </w:rPr>
        <w:t>En cuanto a los énfasis, e</w:t>
      </w:r>
      <w:r w:rsidRPr="00710279">
        <w:rPr>
          <w:lang w:val="es-US"/>
        </w:rPr>
        <w:t xml:space="preserve">stos estudiantes podrán elegir como aquellos estudiantes que están en tercero una vez completen 36 créditos aprobados. </w:t>
      </w:r>
      <w:r w:rsidR="00710279" w:rsidRPr="00710279">
        <w:rPr>
          <w:lang w:val="es-US"/>
        </w:rPr>
        <w:t>Dado que los nuevos énfasis ya estarán activos en el 2017-1, se les invitará a elegir a partir de estos.</w:t>
      </w:r>
      <w:r w:rsidR="00710279">
        <w:rPr>
          <w:lang w:val="es-US"/>
        </w:rPr>
        <w:t xml:space="preserve"> </w:t>
      </w:r>
      <w:r w:rsidRPr="00710279">
        <w:rPr>
          <w:lang w:val="es-US"/>
        </w:rPr>
        <w:t xml:space="preserve">Sin embargo, cada caso se estudiará de manera particular y la transición del plan 2011-1 al plan 2017-1 se realizará de acuerdo a las equivalencias de la tabla 18. </w:t>
      </w:r>
      <w:r w:rsidR="00B3041F">
        <w:rPr>
          <w:lang w:val="es-US"/>
        </w:rPr>
        <w:t>Aquellos estudiantes que quieran continuar en el plan 2011-1 podrán hacerlo</w:t>
      </w:r>
      <w:r w:rsidR="00F430AC">
        <w:rPr>
          <w:lang w:val="es-US"/>
        </w:rPr>
        <w:t xml:space="preserve">. </w:t>
      </w:r>
      <w:r w:rsidR="003F1057">
        <w:rPr>
          <w:lang w:val="es-US"/>
        </w:rPr>
        <w:t>Para estos últimos, s</w:t>
      </w:r>
      <w:r w:rsidR="00F430AC">
        <w:rPr>
          <w:lang w:val="es-US"/>
        </w:rPr>
        <w:t xml:space="preserve">e optimizará el recurso profesoral creando materias combinadas a partir de la tabla </w:t>
      </w:r>
      <w:r w:rsidR="003F1057">
        <w:rPr>
          <w:lang w:val="es-US"/>
        </w:rPr>
        <w:t>1</w:t>
      </w:r>
      <w:r w:rsidR="00F430AC">
        <w:rPr>
          <w:lang w:val="es-US"/>
        </w:rPr>
        <w:t>8</w:t>
      </w:r>
      <w:r w:rsidR="006F4C6F">
        <w:rPr>
          <w:lang w:val="es-US"/>
        </w:rPr>
        <w:t xml:space="preserve">. Las combinadas más probables se resumen en la tabla 19. </w:t>
      </w:r>
      <w:r w:rsidR="00E900DB">
        <w:rPr>
          <w:lang w:val="es-US"/>
        </w:rPr>
        <w:t xml:space="preserve">Las materias combinadas también reducirán las sustituciones al mínimo. </w:t>
      </w:r>
    </w:p>
    <w:p w:rsidR="001D7FD5" w:rsidRPr="00E727F1" w:rsidRDefault="00655BFA" w:rsidP="0078482C">
      <w:pPr>
        <w:pStyle w:val="Prrafodelista"/>
        <w:numPr>
          <w:ilvl w:val="0"/>
          <w:numId w:val="34"/>
        </w:numPr>
        <w:jc w:val="both"/>
        <w:rPr>
          <w:lang w:val="es-US"/>
        </w:rPr>
      </w:pPr>
      <w:r w:rsidRPr="00E727F1">
        <w:rPr>
          <w:b/>
          <w:lang w:val="es-US"/>
        </w:rPr>
        <w:t>Si el e</w:t>
      </w:r>
      <w:r w:rsidR="00D4020B" w:rsidRPr="00E727F1">
        <w:rPr>
          <w:b/>
          <w:lang w:val="es-US"/>
        </w:rPr>
        <w:t xml:space="preserve">studiante </w:t>
      </w:r>
      <w:r w:rsidR="00091EF3" w:rsidRPr="00E727F1">
        <w:rPr>
          <w:b/>
          <w:lang w:val="es-US"/>
        </w:rPr>
        <w:t>pasa a cuarto semestre o superior</w:t>
      </w:r>
      <w:r w:rsidR="00C850C6" w:rsidRPr="00E727F1">
        <w:rPr>
          <w:b/>
          <w:lang w:val="es-US"/>
        </w:rPr>
        <w:t xml:space="preserve">: </w:t>
      </w:r>
      <w:r w:rsidR="00091EF3" w:rsidRPr="00E727F1">
        <w:rPr>
          <w:lang w:val="es-US"/>
        </w:rPr>
        <w:t>70 estudiantes s</w:t>
      </w:r>
      <w:r w:rsidR="007A6345" w:rsidRPr="00E727F1">
        <w:rPr>
          <w:lang w:val="es-US"/>
        </w:rPr>
        <w:t>e encuentran en esta situación</w:t>
      </w:r>
      <w:r w:rsidR="00091EF3" w:rsidRPr="00E727F1">
        <w:rPr>
          <w:lang w:val="es-US"/>
        </w:rPr>
        <w:t xml:space="preserve">, </w:t>
      </w:r>
      <w:r w:rsidR="00F13268" w:rsidRPr="00E727F1">
        <w:rPr>
          <w:lang w:val="es-US"/>
        </w:rPr>
        <w:t xml:space="preserve">de los cuales, </w:t>
      </w:r>
      <w:r w:rsidR="00091EF3" w:rsidRPr="00E727F1">
        <w:rPr>
          <w:lang w:val="es-US"/>
        </w:rPr>
        <w:t xml:space="preserve">38 cursan semestres superiores (séptimo o mayor). Ellos </w:t>
      </w:r>
      <w:r w:rsidR="007A6345" w:rsidRPr="00E727F1">
        <w:rPr>
          <w:lang w:val="es-US"/>
        </w:rPr>
        <w:t xml:space="preserve">deben </w:t>
      </w:r>
      <w:r w:rsidR="00C715D2" w:rsidRPr="00E727F1">
        <w:rPr>
          <w:lang w:val="es-US"/>
        </w:rPr>
        <w:t xml:space="preserve">culminar el programa </w:t>
      </w:r>
      <w:r w:rsidR="007A6345" w:rsidRPr="00E727F1">
        <w:rPr>
          <w:lang w:val="es-US"/>
        </w:rPr>
        <w:t xml:space="preserve">en el plan </w:t>
      </w:r>
      <w:r w:rsidR="00E727F1" w:rsidRPr="00E727F1">
        <w:rPr>
          <w:lang w:val="es-US"/>
        </w:rPr>
        <w:t xml:space="preserve">de estudio </w:t>
      </w:r>
      <w:r w:rsidR="007A6345" w:rsidRPr="00E727F1">
        <w:rPr>
          <w:lang w:val="es-US"/>
        </w:rPr>
        <w:t xml:space="preserve">2011-1. </w:t>
      </w:r>
      <w:r w:rsidR="00091EF3" w:rsidRPr="00E727F1">
        <w:rPr>
          <w:lang w:val="es-US"/>
        </w:rPr>
        <w:t xml:space="preserve">Los estudiantes de semestres superiores podrán </w:t>
      </w:r>
      <w:r w:rsidR="00E727F1" w:rsidRPr="00E727F1">
        <w:rPr>
          <w:lang w:val="es-US"/>
        </w:rPr>
        <w:t>tomar</w:t>
      </w:r>
      <w:r w:rsidR="00091EF3" w:rsidRPr="00E727F1">
        <w:rPr>
          <w:lang w:val="es-US"/>
        </w:rPr>
        <w:t xml:space="preserve"> los cursos del énfasis de Ingeniería de Datos </w:t>
      </w:r>
      <w:r w:rsidR="00815628" w:rsidRPr="00E727F1">
        <w:rPr>
          <w:lang w:val="es-US"/>
        </w:rPr>
        <w:t>a manera de electivas</w:t>
      </w:r>
      <w:r w:rsidR="00F364E5" w:rsidRPr="00E727F1">
        <w:rPr>
          <w:lang w:val="es-US"/>
        </w:rPr>
        <w:t>,</w:t>
      </w:r>
      <w:r w:rsidR="004B44F7" w:rsidRPr="00E727F1">
        <w:rPr>
          <w:lang w:val="es-US"/>
        </w:rPr>
        <w:t xml:space="preserve"> si</w:t>
      </w:r>
      <w:r w:rsidR="00815628" w:rsidRPr="00E727F1">
        <w:rPr>
          <w:lang w:val="es-US"/>
        </w:rPr>
        <w:t xml:space="preserve"> </w:t>
      </w:r>
      <w:r w:rsidR="004B44F7" w:rsidRPr="00E727F1">
        <w:rPr>
          <w:lang w:val="es-US"/>
        </w:rPr>
        <w:t xml:space="preserve">el curso se abre y el estudiante </w:t>
      </w:r>
      <w:r w:rsidR="00815628" w:rsidRPr="00E727F1">
        <w:rPr>
          <w:lang w:val="es-US"/>
        </w:rPr>
        <w:t>cumpl</w:t>
      </w:r>
      <w:r w:rsidR="004B44F7" w:rsidRPr="00E727F1">
        <w:rPr>
          <w:lang w:val="es-US"/>
        </w:rPr>
        <w:t>e</w:t>
      </w:r>
      <w:r w:rsidR="00815628" w:rsidRPr="00E727F1">
        <w:rPr>
          <w:lang w:val="es-US"/>
        </w:rPr>
        <w:t xml:space="preserve"> con los requisitos</w:t>
      </w:r>
      <w:r w:rsidR="004B44F7" w:rsidRPr="00E727F1">
        <w:rPr>
          <w:lang w:val="es-US"/>
        </w:rPr>
        <w:t>. Los requisitos</w:t>
      </w:r>
      <w:r w:rsidR="00815628" w:rsidRPr="00E727F1">
        <w:rPr>
          <w:lang w:val="es-US"/>
        </w:rPr>
        <w:t xml:space="preserve"> se analizarán de acuerdo a la</w:t>
      </w:r>
      <w:r w:rsidR="00D15C98" w:rsidRPr="00E727F1">
        <w:rPr>
          <w:lang w:val="es-US"/>
        </w:rPr>
        <w:t xml:space="preserve">s equivalencias de la </w:t>
      </w:r>
      <w:r w:rsidR="00815628" w:rsidRPr="00E727F1">
        <w:rPr>
          <w:lang w:val="es-US"/>
        </w:rPr>
        <w:t>tabla 18.</w:t>
      </w:r>
      <w:r w:rsidR="00091EF3" w:rsidRPr="00E727F1">
        <w:rPr>
          <w:lang w:val="es-US"/>
        </w:rPr>
        <w:t xml:space="preserve"> Los estudiantes entre cuarto y sexto semestre que no hayan iniciado énfasis podrán declarar los nuevos énfasis, pues estos estarán activos desde enero del 2017. Se optimizará el recurso profesoral creando materias combinadas a partir de la tabla 18. Las combinadas más probables se resumen en la tabla 19. </w:t>
      </w:r>
    </w:p>
    <w:p w:rsidR="001C685D" w:rsidRPr="00E94D4D" w:rsidRDefault="00DA2BD8" w:rsidP="0078482C">
      <w:pPr>
        <w:pStyle w:val="Prrafodelista"/>
        <w:numPr>
          <w:ilvl w:val="0"/>
          <w:numId w:val="34"/>
        </w:numPr>
        <w:jc w:val="both"/>
        <w:rPr>
          <w:lang w:val="es-US"/>
        </w:rPr>
      </w:pPr>
      <w:r w:rsidRPr="00E94D4D">
        <w:rPr>
          <w:b/>
          <w:lang w:val="es-US"/>
        </w:rPr>
        <w:t xml:space="preserve">Si el estudiante está por declarar énfasis: </w:t>
      </w:r>
      <w:r w:rsidR="001C685D" w:rsidRPr="00E94D4D">
        <w:rPr>
          <w:lang w:val="es-US"/>
        </w:rPr>
        <w:t>9 estudiantes han aprobado 36 créditos</w:t>
      </w:r>
      <w:r w:rsidR="00A31AA8" w:rsidRPr="00E94D4D">
        <w:rPr>
          <w:lang w:val="es-US"/>
        </w:rPr>
        <w:t xml:space="preserve"> y tienen una carga de créditos equivalente a 3 semestres</w:t>
      </w:r>
      <w:r w:rsidR="00E226AF">
        <w:rPr>
          <w:lang w:val="es-US"/>
        </w:rPr>
        <w:t>, lo cual les permite</w:t>
      </w:r>
      <w:r w:rsidR="001C685D" w:rsidRPr="00E94D4D">
        <w:rPr>
          <w:lang w:val="es-US"/>
        </w:rPr>
        <w:t xml:space="preserve"> declarar énfasis</w:t>
      </w:r>
      <w:r w:rsidR="00DB1B8C">
        <w:rPr>
          <w:lang w:val="es-US"/>
        </w:rPr>
        <w:t>. Los nuevos énfasis estarán disponibles en el sist</w:t>
      </w:r>
      <w:r w:rsidR="00B82A5A">
        <w:rPr>
          <w:lang w:val="es-US"/>
        </w:rPr>
        <w:t>ema a partir de enero del 2017</w:t>
      </w:r>
      <w:r w:rsidR="00DB1B8C">
        <w:rPr>
          <w:lang w:val="es-US"/>
        </w:rPr>
        <w:t>.</w:t>
      </w:r>
    </w:p>
    <w:p w:rsidR="0004278D" w:rsidRPr="009276CA" w:rsidRDefault="000768F0" w:rsidP="009276CA">
      <w:pPr>
        <w:pStyle w:val="Prrafodelista"/>
        <w:numPr>
          <w:ilvl w:val="0"/>
          <w:numId w:val="34"/>
        </w:numPr>
        <w:jc w:val="both"/>
        <w:rPr>
          <w:lang w:val="es-US"/>
        </w:rPr>
      </w:pPr>
      <w:r w:rsidRPr="0016574D">
        <w:rPr>
          <w:b/>
          <w:lang w:val="es-US"/>
        </w:rPr>
        <w:t>Si el estudiante ya está cursando los énfasis</w:t>
      </w:r>
      <w:r w:rsidR="009537FB" w:rsidRPr="0016574D">
        <w:rPr>
          <w:b/>
          <w:lang w:val="es-US"/>
        </w:rPr>
        <w:t xml:space="preserve"> o los ha declarado</w:t>
      </w:r>
      <w:r w:rsidRPr="0016574D">
        <w:rPr>
          <w:b/>
          <w:lang w:val="es-US"/>
        </w:rPr>
        <w:t xml:space="preserve">: </w:t>
      </w:r>
      <w:r w:rsidRPr="0016574D">
        <w:rPr>
          <w:lang w:val="es-US"/>
        </w:rPr>
        <w:t>h</w:t>
      </w:r>
      <w:r w:rsidR="0004278D" w:rsidRPr="0016574D">
        <w:rPr>
          <w:lang w:val="es-US"/>
        </w:rPr>
        <w:t>ay 6</w:t>
      </w:r>
      <w:r w:rsidR="0023004A" w:rsidRPr="0016574D">
        <w:rPr>
          <w:lang w:val="es-US"/>
        </w:rPr>
        <w:t>1</w:t>
      </w:r>
      <w:r w:rsidR="0004278D" w:rsidRPr="0016574D">
        <w:rPr>
          <w:lang w:val="es-US"/>
        </w:rPr>
        <w:t xml:space="preserve"> estudiantes con más </w:t>
      </w:r>
      <w:r w:rsidRPr="0016574D">
        <w:rPr>
          <w:lang w:val="es-US"/>
        </w:rPr>
        <w:t>de 60 créditos aprobados. Estos</w:t>
      </w:r>
      <w:r w:rsidR="0004278D" w:rsidRPr="0016574D">
        <w:rPr>
          <w:lang w:val="es-US"/>
        </w:rPr>
        <w:t xml:space="preserve"> son los </w:t>
      </w:r>
      <w:r w:rsidR="00F445D8">
        <w:rPr>
          <w:lang w:val="es-US"/>
        </w:rPr>
        <w:t xml:space="preserve">estudiantes </w:t>
      </w:r>
      <w:r w:rsidR="0004278D" w:rsidRPr="0016574D">
        <w:rPr>
          <w:lang w:val="es-US"/>
        </w:rPr>
        <w:t xml:space="preserve">que </w:t>
      </w:r>
      <w:r w:rsidR="00206B86" w:rsidRPr="0016574D">
        <w:rPr>
          <w:lang w:val="es-US"/>
        </w:rPr>
        <w:t xml:space="preserve">ya </w:t>
      </w:r>
      <w:r w:rsidR="0004278D" w:rsidRPr="0016574D">
        <w:rPr>
          <w:lang w:val="es-US"/>
        </w:rPr>
        <w:t xml:space="preserve">están en un énfasis o iniciarán énfasis en el 2017-1. </w:t>
      </w:r>
      <w:r w:rsidRPr="0016574D">
        <w:rPr>
          <w:lang w:val="es-US"/>
        </w:rPr>
        <w:t xml:space="preserve">A estos estudiantes se les indicará </w:t>
      </w:r>
      <w:r w:rsidR="002939A7" w:rsidRPr="0016574D">
        <w:rPr>
          <w:lang w:val="es-US"/>
        </w:rPr>
        <w:t xml:space="preserve">que </w:t>
      </w:r>
      <w:r w:rsidR="0023004A" w:rsidRPr="0016574D">
        <w:rPr>
          <w:lang w:val="es-US"/>
        </w:rPr>
        <w:t>los énfasis del plan 2011-1</w:t>
      </w:r>
      <w:r w:rsidR="002939A7" w:rsidRPr="0016574D">
        <w:rPr>
          <w:lang w:val="es-US"/>
        </w:rPr>
        <w:t xml:space="preserve"> podrá</w:t>
      </w:r>
      <w:r w:rsidR="0023004A" w:rsidRPr="0016574D">
        <w:rPr>
          <w:lang w:val="es-US"/>
        </w:rPr>
        <w:t>n</w:t>
      </w:r>
      <w:r w:rsidR="002939A7" w:rsidRPr="0016574D">
        <w:rPr>
          <w:lang w:val="es-US"/>
        </w:rPr>
        <w:t xml:space="preserve"> ser declarado</w:t>
      </w:r>
      <w:r w:rsidR="0023004A" w:rsidRPr="0016574D">
        <w:rPr>
          <w:lang w:val="es-US"/>
        </w:rPr>
        <w:t>s</w:t>
      </w:r>
      <w:r w:rsidR="002939A7" w:rsidRPr="0016574D">
        <w:rPr>
          <w:lang w:val="es-US"/>
        </w:rPr>
        <w:t xml:space="preserve"> para ser cursado en su totalidad el próximo año</w:t>
      </w:r>
      <w:r w:rsidR="0023004A" w:rsidRPr="0016574D">
        <w:rPr>
          <w:lang w:val="es-US"/>
        </w:rPr>
        <w:t>,</w:t>
      </w:r>
      <w:r w:rsidR="002939A7" w:rsidRPr="0016574D">
        <w:rPr>
          <w:lang w:val="es-US"/>
        </w:rPr>
        <w:t xml:space="preserve"> por última vez.</w:t>
      </w:r>
      <w:r w:rsidRPr="0016574D">
        <w:rPr>
          <w:lang w:val="es-US"/>
        </w:rPr>
        <w:t xml:space="preserve"> </w:t>
      </w:r>
      <w:r w:rsidR="0023004A" w:rsidRPr="0016574D">
        <w:rPr>
          <w:lang w:val="es-US"/>
        </w:rPr>
        <w:t xml:space="preserve">Si desean ver materias de los nuevos énfasis, aplicarán las reglas del numeral </w:t>
      </w:r>
      <w:r w:rsidR="008347C9">
        <w:rPr>
          <w:lang w:val="es-US"/>
        </w:rPr>
        <w:t>3</w:t>
      </w:r>
      <w:r w:rsidR="0023004A" w:rsidRPr="0016574D">
        <w:rPr>
          <w:lang w:val="es-US"/>
        </w:rPr>
        <w:t xml:space="preserve">. </w:t>
      </w:r>
      <w:r w:rsidR="002D0EDA" w:rsidRPr="0016574D">
        <w:rPr>
          <w:lang w:val="es-US"/>
        </w:rPr>
        <w:t>Actualmente hay 65 estudiantes que han declarado el énfasis de Computaci</w:t>
      </w:r>
      <w:r w:rsidR="00CD396F" w:rsidRPr="0016574D">
        <w:rPr>
          <w:lang w:val="es-US"/>
        </w:rPr>
        <w:t>ón Orientada a la Red</w:t>
      </w:r>
      <w:r w:rsidR="00A710AE" w:rsidRPr="0016574D">
        <w:rPr>
          <w:lang w:val="es-US"/>
        </w:rPr>
        <w:t xml:space="preserve"> y 48 tienen más de 100 créditos, es decir, que lo están cursando</w:t>
      </w:r>
      <w:r w:rsidR="00CD396F" w:rsidRPr="0016574D">
        <w:rPr>
          <w:lang w:val="es-US"/>
        </w:rPr>
        <w:t>. Actualmente hay 62</w:t>
      </w:r>
      <w:r w:rsidR="002D0EDA" w:rsidRPr="0016574D">
        <w:rPr>
          <w:lang w:val="es-US"/>
        </w:rPr>
        <w:t xml:space="preserve"> que han declarado el énfasis de Animaci</w:t>
      </w:r>
      <w:r w:rsidR="00CD396F" w:rsidRPr="0016574D">
        <w:rPr>
          <w:lang w:val="es-US"/>
        </w:rPr>
        <w:t>ón y Sistemas Interactivos y 38 tienen m</w:t>
      </w:r>
      <w:r w:rsidR="00A710AE" w:rsidRPr="0016574D">
        <w:rPr>
          <w:lang w:val="es-US"/>
        </w:rPr>
        <w:t>ás de 100</w:t>
      </w:r>
      <w:r w:rsidR="00CD396F" w:rsidRPr="0016574D">
        <w:rPr>
          <w:lang w:val="es-US"/>
        </w:rPr>
        <w:t xml:space="preserve"> créditos, es decir, que</w:t>
      </w:r>
      <w:r w:rsidR="00A710AE" w:rsidRPr="0016574D">
        <w:rPr>
          <w:lang w:val="es-US"/>
        </w:rPr>
        <w:t xml:space="preserve"> </w:t>
      </w:r>
      <w:r w:rsidR="00CD396F" w:rsidRPr="0016574D">
        <w:rPr>
          <w:lang w:val="es-US"/>
        </w:rPr>
        <w:t xml:space="preserve">lo están cursando. </w:t>
      </w:r>
      <w:r w:rsidR="00DB1B8C" w:rsidRPr="0016574D">
        <w:rPr>
          <w:lang w:val="es-US"/>
        </w:rPr>
        <w:t xml:space="preserve">Para esto, </w:t>
      </w:r>
      <w:r w:rsidR="00402C65" w:rsidRPr="0016574D">
        <w:rPr>
          <w:lang w:val="es-US"/>
        </w:rPr>
        <w:t xml:space="preserve">los énfasis del plan 20011-1 se mantendrán hasta el </w:t>
      </w:r>
      <w:r w:rsidR="00DB1B8C" w:rsidRPr="0016574D">
        <w:rPr>
          <w:lang w:val="es-US"/>
        </w:rPr>
        <w:t>2017-2.</w:t>
      </w:r>
      <w:r w:rsidR="00402C65" w:rsidRPr="0016574D">
        <w:rPr>
          <w:lang w:val="es-US"/>
        </w:rPr>
        <w:t xml:space="preserve"> De esta manera los cursos de estos énfasis se dictarán en su totalidad el próximo año. A aquellas personas que por alguna razón no puedan terminar alguno de los cursos se les aplicarán las equivalencias de la tabla 18. </w:t>
      </w:r>
      <w:r w:rsidR="0016574D">
        <w:rPr>
          <w:lang w:val="es-US"/>
        </w:rPr>
        <w:t>S</w:t>
      </w:r>
      <w:r w:rsidR="0016574D" w:rsidRPr="0016574D">
        <w:rPr>
          <w:lang w:val="es-US"/>
        </w:rPr>
        <w:t xml:space="preserve">e optimizará el recurso profesoral creando materias combinadas a partir de la tabla 18. Las combinadas más probables se resumen en la tabla 19. Las materias combinadas también reducirán las sustituciones al mínimo. </w:t>
      </w:r>
    </w:p>
    <w:p w:rsidR="003706F2" w:rsidRDefault="006E7D0B" w:rsidP="000768F0">
      <w:pPr>
        <w:pStyle w:val="Prrafodelista"/>
        <w:numPr>
          <w:ilvl w:val="0"/>
          <w:numId w:val="34"/>
        </w:numPr>
        <w:jc w:val="both"/>
        <w:rPr>
          <w:lang w:val="es-US"/>
        </w:rPr>
      </w:pPr>
      <w:r>
        <w:rPr>
          <w:b/>
          <w:lang w:val="es-US"/>
        </w:rPr>
        <w:t xml:space="preserve">Si el estudiante abandonó la carrera y regresa: </w:t>
      </w:r>
      <w:r w:rsidR="005443FA" w:rsidRPr="00910E70">
        <w:rPr>
          <w:lang w:val="es-US"/>
        </w:rPr>
        <w:t>a</w:t>
      </w:r>
      <w:r w:rsidR="003706F2">
        <w:rPr>
          <w:lang w:val="es-US"/>
        </w:rPr>
        <w:t>quellos estudiantes que hayan abandonado la carrera por un número de periodos se acogerán a los puntos establecidos con anterioridad y cada caso se estudiará de manera particular de acuerdo a las equivalencias de la tabla 18. Si el abandono ha sido por un periodo largo, de acuerdo al reglamento, el estudiante</w:t>
      </w:r>
      <w:r w:rsidR="003A3F45">
        <w:rPr>
          <w:lang w:val="es-US"/>
        </w:rPr>
        <w:t xml:space="preserve"> deberá adaptarse al nuevo plan</w:t>
      </w:r>
      <w:r w:rsidR="003706F2">
        <w:rPr>
          <w:lang w:val="es-US"/>
        </w:rPr>
        <w:t xml:space="preserve"> 2017-1. </w:t>
      </w:r>
    </w:p>
    <w:p w:rsidR="005771E8" w:rsidRDefault="007F6F32" w:rsidP="005771E8">
      <w:pPr>
        <w:pStyle w:val="Prrafodelista"/>
        <w:numPr>
          <w:ilvl w:val="0"/>
          <w:numId w:val="34"/>
        </w:numPr>
        <w:jc w:val="both"/>
        <w:rPr>
          <w:lang w:val="es-US"/>
        </w:rPr>
      </w:pPr>
      <w:r>
        <w:rPr>
          <w:b/>
          <w:lang w:val="es-US"/>
        </w:rPr>
        <w:t>Si el estud</w:t>
      </w:r>
      <w:r w:rsidR="003A3F45">
        <w:rPr>
          <w:b/>
          <w:lang w:val="es-US"/>
        </w:rPr>
        <w:t>iante perdió Introducción a la I</w:t>
      </w:r>
      <w:r>
        <w:rPr>
          <w:b/>
          <w:lang w:val="es-US"/>
        </w:rPr>
        <w:t>ngeniería de Sistemas y Computación:</w:t>
      </w:r>
      <w:r>
        <w:rPr>
          <w:lang w:val="es-US"/>
        </w:rPr>
        <w:t xml:space="preserve"> como esta materia tiene tres créditos y su nueva versión tiene 2, el estudiante deberá aprobar Herramientas Computacionales e Introducción a la Ingeniería de Sistemas y Computación para completar los 3 créditos. Hay 45 estudiantes en esta materia. </w:t>
      </w:r>
    </w:p>
    <w:p w:rsidR="007F6F32" w:rsidRPr="009B0734" w:rsidRDefault="009B0734" w:rsidP="009B0734">
      <w:pPr>
        <w:pStyle w:val="Prrafodelista"/>
        <w:numPr>
          <w:ilvl w:val="0"/>
          <w:numId w:val="34"/>
        </w:numPr>
        <w:jc w:val="both"/>
        <w:rPr>
          <w:lang w:val="es-US"/>
        </w:rPr>
      </w:pPr>
      <w:r>
        <w:rPr>
          <w:b/>
          <w:lang w:val="es-US"/>
        </w:rPr>
        <w:lastRenderedPageBreak/>
        <w:t xml:space="preserve">Cursos del </w:t>
      </w:r>
      <w:r w:rsidR="00D87BE7">
        <w:rPr>
          <w:b/>
          <w:lang w:val="es-US"/>
        </w:rPr>
        <w:t xml:space="preserve">núcleo fundamental del </w:t>
      </w:r>
      <w:r>
        <w:rPr>
          <w:b/>
          <w:lang w:val="es-US"/>
        </w:rPr>
        <w:t>nuevo plan que podrán ser tomados como electivos por los estudiantes matriculados en el plan 2011-1</w:t>
      </w:r>
      <w:r w:rsidR="005771E8">
        <w:rPr>
          <w:b/>
          <w:lang w:val="es-US"/>
        </w:rPr>
        <w:t xml:space="preserve">: </w:t>
      </w:r>
      <w:r w:rsidR="00D87BE7">
        <w:rPr>
          <w:lang w:val="es-US"/>
        </w:rPr>
        <w:t xml:space="preserve">los cursos de Proyecto Social, Programación Paralela y Programación Funcional. </w:t>
      </w:r>
      <w:r w:rsidR="005771E8">
        <w:rPr>
          <w:lang w:val="es-US"/>
        </w:rPr>
        <w:t>podrán ser tomados por los estudiantes del plan 2011-1 como electiva a partir del 2017-1</w:t>
      </w:r>
      <w:r w:rsidR="00D87BE7">
        <w:rPr>
          <w:lang w:val="es-US"/>
        </w:rPr>
        <w:t>, siempre y cuando el curso se abra y el estudiante cumpla con los pre-requisitos</w:t>
      </w:r>
      <w:r w:rsidR="005771E8">
        <w:rPr>
          <w:lang w:val="es-US"/>
        </w:rPr>
        <w:t>.</w:t>
      </w:r>
      <w:r w:rsidR="00D87BE7">
        <w:rPr>
          <w:lang w:val="es-US"/>
        </w:rPr>
        <w:t xml:space="preserve"> </w:t>
      </w:r>
    </w:p>
    <w:p w:rsidR="005A310A" w:rsidRDefault="00893B54" w:rsidP="000768F0">
      <w:pPr>
        <w:pStyle w:val="Prrafodelista"/>
        <w:numPr>
          <w:ilvl w:val="0"/>
          <w:numId w:val="34"/>
        </w:numPr>
        <w:jc w:val="both"/>
        <w:rPr>
          <w:lang w:val="es-US"/>
        </w:rPr>
      </w:pPr>
      <w:r>
        <w:rPr>
          <w:b/>
          <w:lang w:val="es-US"/>
        </w:rPr>
        <w:t>Cursos combinados</w:t>
      </w:r>
      <w:r w:rsidR="005A310A">
        <w:rPr>
          <w:b/>
          <w:lang w:val="es-US"/>
        </w:rPr>
        <w:t xml:space="preserve">: </w:t>
      </w:r>
      <w:r>
        <w:rPr>
          <w:lang w:val="es-US"/>
        </w:rPr>
        <w:t>para optimizar el recurso profesoral, minimizar las sustituciones y causar el menor impacto económico se buscará implementar la figura de cursos “combinados”</w:t>
      </w:r>
      <w:r w:rsidR="005A310A">
        <w:rPr>
          <w:lang w:val="es-US"/>
        </w:rPr>
        <w:t>.</w:t>
      </w:r>
      <w:r>
        <w:rPr>
          <w:lang w:val="es-US"/>
        </w:rPr>
        <w:t xml:space="preserve"> Los cursos combinados se elaborarán a partir de las equivalencias de la tabla 18. Los cursos combinados más probables se muestran en la tabla 19. </w:t>
      </w:r>
    </w:p>
    <w:p w:rsidR="00181509" w:rsidRDefault="00910E70" w:rsidP="00181509">
      <w:pPr>
        <w:pStyle w:val="Prrafodelista"/>
        <w:numPr>
          <w:ilvl w:val="0"/>
          <w:numId w:val="34"/>
        </w:numPr>
        <w:jc w:val="both"/>
        <w:rPr>
          <w:lang w:val="es-US"/>
        </w:rPr>
      </w:pPr>
      <w:r>
        <w:rPr>
          <w:b/>
          <w:lang w:val="es-US"/>
        </w:rPr>
        <w:t>Si el estudiante desea cambiarse de plan:</w:t>
      </w:r>
      <w:r>
        <w:rPr>
          <w:lang w:val="es-US"/>
        </w:rPr>
        <w:t xml:space="preserve"> en general se realizará un estudio caso a caso de acuerdo </w:t>
      </w:r>
      <w:r w:rsidR="00BE1CB2">
        <w:rPr>
          <w:lang w:val="es-US"/>
        </w:rPr>
        <w:t>con</w:t>
      </w:r>
      <w:r>
        <w:rPr>
          <w:lang w:val="es-US"/>
        </w:rPr>
        <w:t xml:space="preserve"> la tabla 18.</w:t>
      </w:r>
      <w:r w:rsidR="009B0734">
        <w:rPr>
          <w:lang w:val="es-US"/>
        </w:rPr>
        <w:t xml:space="preserve"> </w:t>
      </w:r>
    </w:p>
    <w:p w:rsidR="00181509" w:rsidRPr="00181509" w:rsidRDefault="00181509" w:rsidP="00181509">
      <w:pPr>
        <w:pStyle w:val="Prrafodelista"/>
        <w:numPr>
          <w:ilvl w:val="0"/>
          <w:numId w:val="34"/>
        </w:numPr>
        <w:jc w:val="both"/>
        <w:rPr>
          <w:lang w:val="es-US"/>
        </w:rPr>
      </w:pPr>
      <w:r w:rsidRPr="00181509">
        <w:rPr>
          <w:b/>
          <w:lang w:val="es-US"/>
        </w:rPr>
        <w:t xml:space="preserve">Si el estudiante no aprueba los exámenes de suficiencia de Fundamentos de Matemáticas o </w:t>
      </w:r>
      <w:r>
        <w:rPr>
          <w:b/>
          <w:lang w:val="es-US"/>
        </w:rPr>
        <w:t>English</w:t>
      </w:r>
      <w:r w:rsidRPr="00181509">
        <w:rPr>
          <w:b/>
          <w:lang w:val="es-US"/>
        </w:rPr>
        <w:t xml:space="preserve">: </w:t>
      </w:r>
      <w:r w:rsidR="0081291E">
        <w:rPr>
          <w:lang w:val="es-US"/>
        </w:rPr>
        <w:t>a</w:t>
      </w:r>
      <w:r w:rsidRPr="00181509">
        <w:rPr>
          <w:lang w:val="es-US"/>
        </w:rPr>
        <w:t xml:space="preserve">quellos que no aprueben el examen de suficiencia en matemáticas podrán matricular Fundamentos de Matemáticas como electiva. Aquellos que requieran cursar uno o más niveles de English podrán matricularlos como electivas. En estos casos, los estudiantes pueden posponer la matrícula de materias de humanidades y sociales y aprovechar los créditos disponibles para electivas en los distintos semestres. La flexibilidad del plan favorece el hecho de que los estudiantes en estas situaciones no se atrasen. </w:t>
      </w:r>
      <w:r w:rsidR="0081291E">
        <w:rPr>
          <w:lang w:val="es-US"/>
        </w:rPr>
        <w:t xml:space="preserve">Cabe anotar que en estos casos el papel de la consejería académica es fundamental para que los estudiantes efectivamente vean los cursos y cumplan con los requisitos de los “semáforos” introducidos en el plan de estudios. </w:t>
      </w:r>
    </w:p>
    <w:p w:rsidR="00181509" w:rsidRDefault="00181509" w:rsidP="00181509">
      <w:pPr>
        <w:pStyle w:val="Prrafodelista"/>
        <w:ind w:left="360"/>
        <w:jc w:val="both"/>
        <w:rPr>
          <w:lang w:val="es-US"/>
        </w:rPr>
      </w:pPr>
      <w:r>
        <w:rPr>
          <w:lang w:val="es-US"/>
        </w:rPr>
        <w:t xml:space="preserve"> </w:t>
      </w:r>
    </w:p>
    <w:p w:rsidR="003804DA" w:rsidRDefault="003804DA" w:rsidP="003804DA">
      <w:pPr>
        <w:jc w:val="center"/>
        <w:rPr>
          <w:lang w:val="es-US"/>
        </w:rPr>
      </w:pPr>
      <w:r>
        <w:rPr>
          <w:lang w:val="es-US"/>
        </w:rPr>
        <w:t xml:space="preserve">Tabla 19. </w:t>
      </w:r>
      <w:r w:rsidR="00F430AC">
        <w:rPr>
          <w:lang w:val="es-US"/>
        </w:rPr>
        <w:t>Equivalencias más representativas para materias combinadas</w:t>
      </w:r>
      <w:r>
        <w:rPr>
          <w:lang w:val="es-US"/>
        </w:rPr>
        <w:t>.</w:t>
      </w:r>
    </w:p>
    <w:tbl>
      <w:tblPr>
        <w:tblStyle w:val="Tablaconcuadrcula"/>
        <w:tblW w:w="0" w:type="auto"/>
        <w:tblLook w:val="04A0" w:firstRow="1" w:lastRow="0" w:firstColumn="1" w:lastColumn="0" w:noHBand="0" w:noVBand="1"/>
      </w:tblPr>
      <w:tblGrid>
        <w:gridCol w:w="4788"/>
        <w:gridCol w:w="4788"/>
      </w:tblGrid>
      <w:tr w:rsidR="003804DA" w:rsidRPr="00D93145" w:rsidTr="003804DA">
        <w:tc>
          <w:tcPr>
            <w:tcW w:w="4788" w:type="dxa"/>
          </w:tcPr>
          <w:p w:rsidR="003804DA" w:rsidRPr="00D93145" w:rsidRDefault="003804DA" w:rsidP="003804DA">
            <w:pPr>
              <w:jc w:val="both"/>
              <w:rPr>
                <w:b/>
                <w:sz w:val="18"/>
                <w:lang w:val="es-US"/>
              </w:rPr>
            </w:pPr>
            <w:r w:rsidRPr="00D93145">
              <w:rPr>
                <w:b/>
                <w:sz w:val="18"/>
                <w:lang w:val="es-US"/>
              </w:rPr>
              <w:t>Nombre plan 2011-1</w:t>
            </w:r>
          </w:p>
        </w:tc>
        <w:tc>
          <w:tcPr>
            <w:tcW w:w="4788" w:type="dxa"/>
          </w:tcPr>
          <w:p w:rsidR="003804DA" w:rsidRPr="00D93145" w:rsidRDefault="003804DA" w:rsidP="003804DA">
            <w:pPr>
              <w:jc w:val="both"/>
              <w:rPr>
                <w:b/>
                <w:sz w:val="18"/>
                <w:lang w:val="es-US"/>
              </w:rPr>
            </w:pPr>
            <w:r w:rsidRPr="00D93145">
              <w:rPr>
                <w:b/>
                <w:sz w:val="18"/>
                <w:lang w:val="es-US"/>
              </w:rPr>
              <w:t>Nombre plan 2017-1</w:t>
            </w:r>
          </w:p>
        </w:tc>
      </w:tr>
      <w:tr w:rsidR="003804DA" w:rsidRPr="00D93145" w:rsidTr="003804DA">
        <w:tc>
          <w:tcPr>
            <w:tcW w:w="4788" w:type="dxa"/>
          </w:tcPr>
          <w:p w:rsidR="003804DA" w:rsidRPr="00D93145" w:rsidRDefault="003804DA" w:rsidP="003804DA">
            <w:pPr>
              <w:jc w:val="both"/>
              <w:rPr>
                <w:sz w:val="18"/>
                <w:lang w:val="es-US"/>
              </w:rPr>
            </w:pPr>
            <w:r w:rsidRPr="00D93145">
              <w:rPr>
                <w:sz w:val="18"/>
                <w:lang w:val="es-US"/>
              </w:rPr>
              <w:t>Objetos y Programación a Media Escala</w:t>
            </w:r>
          </w:p>
        </w:tc>
        <w:tc>
          <w:tcPr>
            <w:tcW w:w="4788" w:type="dxa"/>
          </w:tcPr>
          <w:p w:rsidR="003804DA" w:rsidRPr="00D93145" w:rsidRDefault="003804DA" w:rsidP="003804DA">
            <w:pPr>
              <w:jc w:val="both"/>
              <w:rPr>
                <w:sz w:val="18"/>
                <w:lang w:val="es-US"/>
              </w:rPr>
            </w:pPr>
            <w:r w:rsidRPr="00D93145">
              <w:rPr>
                <w:sz w:val="18"/>
                <w:lang w:val="es-US"/>
              </w:rPr>
              <w:t>Programación Orientada a Objetos</w:t>
            </w:r>
          </w:p>
        </w:tc>
      </w:tr>
      <w:tr w:rsidR="003804DA" w:rsidRPr="0040388C" w:rsidTr="003804DA">
        <w:tc>
          <w:tcPr>
            <w:tcW w:w="4788" w:type="dxa"/>
          </w:tcPr>
          <w:p w:rsidR="003804DA" w:rsidRPr="00D93145" w:rsidRDefault="003804DA" w:rsidP="003804DA">
            <w:pPr>
              <w:jc w:val="both"/>
              <w:rPr>
                <w:sz w:val="18"/>
                <w:lang w:val="es-US"/>
              </w:rPr>
            </w:pPr>
            <w:r w:rsidRPr="00D93145">
              <w:rPr>
                <w:sz w:val="18"/>
                <w:lang w:val="es-US"/>
              </w:rPr>
              <w:t>Aspectos Sociales y Profesionales</w:t>
            </w:r>
          </w:p>
        </w:tc>
        <w:tc>
          <w:tcPr>
            <w:tcW w:w="4788" w:type="dxa"/>
          </w:tcPr>
          <w:p w:rsidR="003804DA" w:rsidRPr="00D93145" w:rsidRDefault="003804DA" w:rsidP="003804DA">
            <w:pPr>
              <w:jc w:val="both"/>
              <w:rPr>
                <w:sz w:val="18"/>
                <w:lang w:val="es-US"/>
              </w:rPr>
            </w:pPr>
            <w:r w:rsidRPr="00D93145">
              <w:rPr>
                <w:sz w:val="18"/>
                <w:lang w:val="es-US"/>
              </w:rPr>
              <w:t>Aspectos Sociales, Éticos y Profesionales de la Computación</w:t>
            </w:r>
          </w:p>
        </w:tc>
      </w:tr>
      <w:tr w:rsidR="003804DA" w:rsidRPr="0040388C" w:rsidTr="003804DA">
        <w:tc>
          <w:tcPr>
            <w:tcW w:w="4788" w:type="dxa"/>
          </w:tcPr>
          <w:p w:rsidR="003804DA" w:rsidRPr="00D93145" w:rsidRDefault="003804DA" w:rsidP="003804DA">
            <w:pPr>
              <w:jc w:val="both"/>
              <w:rPr>
                <w:sz w:val="18"/>
                <w:lang w:val="es-US"/>
              </w:rPr>
            </w:pPr>
            <w:r w:rsidRPr="00D93145">
              <w:rPr>
                <w:sz w:val="18"/>
                <w:lang w:val="es-US"/>
              </w:rPr>
              <w:t>Arquitectura del Computador I</w:t>
            </w:r>
          </w:p>
        </w:tc>
        <w:tc>
          <w:tcPr>
            <w:tcW w:w="4788" w:type="dxa"/>
          </w:tcPr>
          <w:p w:rsidR="003804DA" w:rsidRPr="00D93145" w:rsidRDefault="003804DA" w:rsidP="003804DA">
            <w:pPr>
              <w:jc w:val="both"/>
              <w:rPr>
                <w:sz w:val="18"/>
                <w:lang w:val="es-US"/>
              </w:rPr>
            </w:pPr>
            <w:r w:rsidRPr="00D93145">
              <w:rPr>
                <w:sz w:val="18"/>
                <w:lang w:val="es-US"/>
              </w:rPr>
              <w:t>Lógica Digital y Lenguaje de Máquina</w:t>
            </w:r>
          </w:p>
        </w:tc>
      </w:tr>
      <w:tr w:rsidR="003804DA" w:rsidRPr="00D93145" w:rsidTr="003804DA">
        <w:tc>
          <w:tcPr>
            <w:tcW w:w="4788" w:type="dxa"/>
          </w:tcPr>
          <w:p w:rsidR="003804DA" w:rsidRPr="00D93145" w:rsidRDefault="003804DA" w:rsidP="003804DA">
            <w:pPr>
              <w:jc w:val="both"/>
              <w:rPr>
                <w:sz w:val="18"/>
                <w:lang w:val="es-US"/>
              </w:rPr>
            </w:pPr>
            <w:r w:rsidRPr="00D93145">
              <w:rPr>
                <w:sz w:val="18"/>
                <w:lang w:val="es-US"/>
              </w:rPr>
              <w:t>Arquitectura del Computador II</w:t>
            </w:r>
          </w:p>
        </w:tc>
        <w:tc>
          <w:tcPr>
            <w:tcW w:w="4788" w:type="dxa"/>
          </w:tcPr>
          <w:p w:rsidR="003804DA" w:rsidRPr="00D93145" w:rsidRDefault="003804DA" w:rsidP="003804DA">
            <w:pPr>
              <w:jc w:val="both"/>
              <w:rPr>
                <w:sz w:val="18"/>
                <w:lang w:val="es-US"/>
              </w:rPr>
            </w:pPr>
            <w:r w:rsidRPr="00D93145">
              <w:rPr>
                <w:sz w:val="18"/>
                <w:lang w:val="es-US"/>
              </w:rPr>
              <w:t>Arquitectura de Computador</w:t>
            </w:r>
          </w:p>
        </w:tc>
      </w:tr>
      <w:tr w:rsidR="003804DA" w:rsidRPr="00D93145" w:rsidTr="003804DA">
        <w:tc>
          <w:tcPr>
            <w:tcW w:w="4788" w:type="dxa"/>
          </w:tcPr>
          <w:p w:rsidR="003804DA" w:rsidRPr="00D93145" w:rsidRDefault="003804DA" w:rsidP="003804DA">
            <w:pPr>
              <w:jc w:val="both"/>
              <w:rPr>
                <w:sz w:val="18"/>
                <w:lang w:val="es-US"/>
              </w:rPr>
            </w:pPr>
            <w:r w:rsidRPr="00D93145">
              <w:rPr>
                <w:sz w:val="18"/>
                <w:lang w:val="es-US"/>
              </w:rPr>
              <w:t>Redes de Comunicaciones</w:t>
            </w:r>
          </w:p>
        </w:tc>
        <w:tc>
          <w:tcPr>
            <w:tcW w:w="4788" w:type="dxa"/>
          </w:tcPr>
          <w:p w:rsidR="003804DA" w:rsidRPr="00D93145" w:rsidRDefault="003804DA" w:rsidP="003804DA">
            <w:pPr>
              <w:jc w:val="both"/>
              <w:rPr>
                <w:sz w:val="18"/>
                <w:lang w:val="es-US"/>
              </w:rPr>
            </w:pPr>
            <w:r w:rsidRPr="00D93145">
              <w:rPr>
                <w:sz w:val="18"/>
                <w:lang w:val="es-US"/>
              </w:rPr>
              <w:t>Comunicación de Datos</w:t>
            </w:r>
          </w:p>
        </w:tc>
      </w:tr>
      <w:tr w:rsidR="00457B6D" w:rsidRPr="00D93145" w:rsidTr="003804DA">
        <w:tc>
          <w:tcPr>
            <w:tcW w:w="4788" w:type="dxa"/>
          </w:tcPr>
          <w:p w:rsidR="00457B6D" w:rsidRPr="00D93145" w:rsidRDefault="00457B6D" w:rsidP="003804DA">
            <w:pPr>
              <w:jc w:val="both"/>
              <w:rPr>
                <w:sz w:val="18"/>
                <w:lang w:val="es-US"/>
              </w:rPr>
            </w:pPr>
            <w:proofErr w:type="spellStart"/>
            <w:r>
              <w:rPr>
                <w:sz w:val="18"/>
                <w:lang w:val="es-US"/>
              </w:rPr>
              <w:t>Computabilidad</w:t>
            </w:r>
            <w:proofErr w:type="spellEnd"/>
            <w:r>
              <w:rPr>
                <w:sz w:val="18"/>
                <w:lang w:val="es-US"/>
              </w:rPr>
              <w:t xml:space="preserve"> y Lenguajes Formales</w:t>
            </w:r>
          </w:p>
        </w:tc>
        <w:tc>
          <w:tcPr>
            <w:tcW w:w="4788" w:type="dxa"/>
          </w:tcPr>
          <w:p w:rsidR="00457B6D" w:rsidRPr="00D93145" w:rsidRDefault="00457B6D" w:rsidP="003804DA">
            <w:pPr>
              <w:jc w:val="both"/>
              <w:rPr>
                <w:sz w:val="18"/>
                <w:lang w:val="es-US"/>
              </w:rPr>
            </w:pPr>
            <w:proofErr w:type="spellStart"/>
            <w:r>
              <w:rPr>
                <w:sz w:val="18"/>
                <w:lang w:val="es-US"/>
              </w:rPr>
              <w:t>Computabilidad</w:t>
            </w:r>
            <w:proofErr w:type="spellEnd"/>
            <w:r>
              <w:rPr>
                <w:sz w:val="18"/>
                <w:lang w:val="es-US"/>
              </w:rPr>
              <w:t xml:space="preserve"> y Complejidad</w:t>
            </w:r>
          </w:p>
        </w:tc>
      </w:tr>
      <w:tr w:rsidR="00457B6D" w:rsidRPr="00D93145" w:rsidTr="003804DA">
        <w:tc>
          <w:tcPr>
            <w:tcW w:w="4788" w:type="dxa"/>
          </w:tcPr>
          <w:p w:rsidR="00457B6D" w:rsidRDefault="00457B6D" w:rsidP="003804DA">
            <w:pPr>
              <w:jc w:val="both"/>
              <w:rPr>
                <w:sz w:val="18"/>
                <w:lang w:val="es-US"/>
              </w:rPr>
            </w:pPr>
            <w:r>
              <w:rPr>
                <w:sz w:val="18"/>
                <w:lang w:val="es-US"/>
              </w:rPr>
              <w:t>Desarrollo Forma de Programas</w:t>
            </w:r>
          </w:p>
        </w:tc>
        <w:tc>
          <w:tcPr>
            <w:tcW w:w="4788" w:type="dxa"/>
          </w:tcPr>
          <w:p w:rsidR="00457B6D" w:rsidRDefault="00457B6D" w:rsidP="003804DA">
            <w:pPr>
              <w:jc w:val="both"/>
              <w:rPr>
                <w:sz w:val="18"/>
                <w:lang w:val="es-US"/>
              </w:rPr>
            </w:pPr>
            <w:r>
              <w:rPr>
                <w:sz w:val="18"/>
                <w:lang w:val="es-US"/>
              </w:rPr>
              <w:t>Desarrollo Formal de Sistemas</w:t>
            </w:r>
          </w:p>
        </w:tc>
      </w:tr>
      <w:tr w:rsidR="00457B6D" w:rsidRPr="00D93145" w:rsidTr="003804DA">
        <w:tc>
          <w:tcPr>
            <w:tcW w:w="4788" w:type="dxa"/>
          </w:tcPr>
          <w:p w:rsidR="00457B6D" w:rsidRDefault="00457B6D" w:rsidP="003804DA">
            <w:pPr>
              <w:jc w:val="both"/>
              <w:rPr>
                <w:sz w:val="18"/>
                <w:lang w:val="es-US"/>
              </w:rPr>
            </w:pPr>
            <w:r>
              <w:rPr>
                <w:sz w:val="18"/>
                <w:lang w:val="es-US"/>
              </w:rPr>
              <w:t>Inteligencia Artificial</w:t>
            </w:r>
          </w:p>
        </w:tc>
        <w:tc>
          <w:tcPr>
            <w:tcW w:w="4788" w:type="dxa"/>
          </w:tcPr>
          <w:p w:rsidR="00457B6D" w:rsidRDefault="00457B6D" w:rsidP="003804DA">
            <w:pPr>
              <w:jc w:val="both"/>
              <w:rPr>
                <w:sz w:val="18"/>
                <w:lang w:val="es-US"/>
              </w:rPr>
            </w:pPr>
            <w:r>
              <w:rPr>
                <w:sz w:val="18"/>
                <w:lang w:val="es-US"/>
              </w:rPr>
              <w:t>Sistemas Inteligentes</w:t>
            </w:r>
          </w:p>
        </w:tc>
      </w:tr>
      <w:tr w:rsidR="00196DD2" w:rsidRPr="0040388C" w:rsidTr="003804DA">
        <w:tc>
          <w:tcPr>
            <w:tcW w:w="4788" w:type="dxa"/>
          </w:tcPr>
          <w:p w:rsidR="00196DD2" w:rsidRDefault="00196DD2" w:rsidP="003804DA">
            <w:pPr>
              <w:jc w:val="both"/>
              <w:rPr>
                <w:sz w:val="18"/>
                <w:lang w:val="es-US"/>
              </w:rPr>
            </w:pPr>
            <w:r>
              <w:rPr>
                <w:sz w:val="18"/>
                <w:lang w:val="es-US"/>
              </w:rPr>
              <w:t>Seguridad informática</w:t>
            </w:r>
          </w:p>
        </w:tc>
        <w:tc>
          <w:tcPr>
            <w:tcW w:w="4788" w:type="dxa"/>
          </w:tcPr>
          <w:p w:rsidR="00196DD2" w:rsidRDefault="00196DD2" w:rsidP="003804DA">
            <w:pPr>
              <w:jc w:val="both"/>
              <w:rPr>
                <w:sz w:val="18"/>
                <w:lang w:val="es-US"/>
              </w:rPr>
            </w:pPr>
            <w:r>
              <w:rPr>
                <w:sz w:val="18"/>
                <w:lang w:val="es-US"/>
              </w:rPr>
              <w:t>Introducción a la Seguridad Informática</w:t>
            </w:r>
          </w:p>
        </w:tc>
      </w:tr>
      <w:tr w:rsidR="00025826" w:rsidRPr="00196DD2" w:rsidTr="003804DA">
        <w:tc>
          <w:tcPr>
            <w:tcW w:w="4788" w:type="dxa"/>
          </w:tcPr>
          <w:p w:rsidR="00025826" w:rsidRDefault="00025826" w:rsidP="003804DA">
            <w:pPr>
              <w:jc w:val="both"/>
              <w:rPr>
                <w:sz w:val="18"/>
                <w:lang w:val="es-US"/>
              </w:rPr>
            </w:pPr>
            <w:r>
              <w:rPr>
                <w:sz w:val="18"/>
                <w:lang w:val="es-US"/>
              </w:rPr>
              <w:t>Introducción al Desarrollo de Videojuegos</w:t>
            </w:r>
          </w:p>
        </w:tc>
        <w:tc>
          <w:tcPr>
            <w:tcW w:w="4788" w:type="dxa"/>
          </w:tcPr>
          <w:p w:rsidR="00025826" w:rsidRDefault="00025826" w:rsidP="003804DA">
            <w:pPr>
              <w:jc w:val="both"/>
              <w:rPr>
                <w:sz w:val="18"/>
                <w:lang w:val="es-US"/>
              </w:rPr>
            </w:pPr>
            <w:r>
              <w:rPr>
                <w:sz w:val="18"/>
                <w:lang w:val="es-US"/>
              </w:rPr>
              <w:t>Desarrollo de Videojuegos</w:t>
            </w:r>
          </w:p>
        </w:tc>
      </w:tr>
    </w:tbl>
    <w:p w:rsidR="003804DA" w:rsidRPr="003804DA" w:rsidRDefault="003804DA" w:rsidP="003804DA">
      <w:pPr>
        <w:jc w:val="both"/>
        <w:rPr>
          <w:lang w:val="es-US"/>
        </w:rPr>
      </w:pPr>
    </w:p>
    <w:p w:rsidR="00885379" w:rsidRDefault="00885379">
      <w:pPr>
        <w:rPr>
          <w:b/>
          <w:lang w:val="es-US"/>
        </w:rPr>
      </w:pPr>
      <w:r>
        <w:rPr>
          <w:b/>
          <w:lang w:val="es-US"/>
        </w:rPr>
        <w:br w:type="page"/>
      </w:r>
    </w:p>
    <w:p w:rsidR="00486A46" w:rsidRDefault="002E5B28" w:rsidP="00486A46">
      <w:pPr>
        <w:tabs>
          <w:tab w:val="left" w:pos="7116"/>
        </w:tabs>
        <w:rPr>
          <w:b/>
          <w:lang w:val="es-US"/>
        </w:rPr>
      </w:pPr>
      <w:r>
        <w:rPr>
          <w:b/>
          <w:lang w:val="es-US"/>
        </w:rPr>
        <w:lastRenderedPageBreak/>
        <w:t>Referencias</w:t>
      </w:r>
    </w:p>
    <w:p w:rsidR="002E5B28" w:rsidRPr="00537BD2" w:rsidRDefault="00DE041E" w:rsidP="00DE041E">
      <w:pPr>
        <w:tabs>
          <w:tab w:val="left" w:pos="7116"/>
        </w:tabs>
        <w:rPr>
          <w:lang w:val="en-GB"/>
        </w:rPr>
      </w:pPr>
      <w:r w:rsidRPr="00537BD2">
        <w:rPr>
          <w:b/>
          <w:lang w:val="en-GB"/>
        </w:rPr>
        <w:t xml:space="preserve">[1] </w:t>
      </w:r>
      <w:r w:rsidR="00537BD2" w:rsidRPr="00537BD2">
        <w:rPr>
          <w:lang w:val="en-GB"/>
        </w:rPr>
        <w:t>ACM/IEEE. Computer Science Curricula 20</w:t>
      </w:r>
      <w:r w:rsidR="00537BD2">
        <w:rPr>
          <w:lang w:val="en-GB"/>
        </w:rPr>
        <w:t>01</w:t>
      </w:r>
      <w:r w:rsidR="00537BD2" w:rsidRPr="00537BD2">
        <w:rPr>
          <w:lang w:val="en-GB"/>
        </w:rPr>
        <w:t>: Curriculum Guidelines for Undergraduate Degree Programs in Computer Science.</w:t>
      </w:r>
    </w:p>
    <w:p w:rsidR="002E5B28" w:rsidRPr="005C7A65" w:rsidRDefault="002E5B28" w:rsidP="005C7A65">
      <w:pPr>
        <w:tabs>
          <w:tab w:val="left" w:pos="7116"/>
        </w:tabs>
      </w:pPr>
      <w:r w:rsidRPr="005C7A65">
        <w:rPr>
          <w:b/>
        </w:rPr>
        <w:t xml:space="preserve">[2] </w:t>
      </w:r>
      <w:r w:rsidRPr="00112E26">
        <w:t>ACM/IEEE</w:t>
      </w:r>
      <w:r w:rsidR="005C7A65" w:rsidRPr="00112E26">
        <w:t>.</w:t>
      </w:r>
      <w:r w:rsidR="005C7A65" w:rsidRPr="005C7A65">
        <w:rPr>
          <w:b/>
        </w:rPr>
        <w:t xml:space="preserve"> </w:t>
      </w:r>
      <w:r w:rsidR="00B0648E">
        <w:t>C</w:t>
      </w:r>
      <w:r w:rsidR="005C7A65" w:rsidRPr="005C7A65">
        <w:t xml:space="preserve">omputer Science Curricula 2013: Curriculum Guidelines for Undergraduate Degree Programs in Computer Science. </w:t>
      </w:r>
    </w:p>
    <w:p w:rsidR="002E5B28" w:rsidRPr="00B0648E" w:rsidRDefault="005106BE" w:rsidP="00B0648E">
      <w:pPr>
        <w:tabs>
          <w:tab w:val="left" w:pos="7116"/>
        </w:tabs>
        <w:rPr>
          <w:lang w:val="es-US"/>
        </w:rPr>
      </w:pPr>
      <w:r w:rsidRPr="00B0648E">
        <w:rPr>
          <w:b/>
          <w:lang w:val="es-US"/>
        </w:rPr>
        <w:t xml:space="preserve">[3] </w:t>
      </w:r>
      <w:r w:rsidR="00B0648E" w:rsidRPr="00B0648E">
        <w:rPr>
          <w:lang w:val="es-US"/>
        </w:rPr>
        <w:t>PEP-ISC PROYECTO EDUCATIVO DEL PROGRAMA DE INGENIER</w:t>
      </w:r>
      <w:r w:rsidR="00B0648E">
        <w:rPr>
          <w:lang w:val="es-US"/>
        </w:rPr>
        <w:t xml:space="preserve">ÍA DE SISTEMAS Y COMPUTACIÓN. Pontificia </w:t>
      </w:r>
      <w:r w:rsidR="00B0648E" w:rsidRPr="00B0648E">
        <w:rPr>
          <w:lang w:val="es-US"/>
        </w:rPr>
        <w:t>Universidad Javeriana Cali</w:t>
      </w:r>
      <w:r w:rsidR="00B0648E">
        <w:rPr>
          <w:lang w:val="es-US"/>
        </w:rPr>
        <w:t>.</w:t>
      </w:r>
      <w:r w:rsidR="00B0648E" w:rsidRPr="00B0648E">
        <w:rPr>
          <w:lang w:val="es-US"/>
        </w:rPr>
        <w:t xml:space="preserve"> Facultad de Ingeniería</w:t>
      </w:r>
      <w:r w:rsidR="00E568AE">
        <w:rPr>
          <w:lang w:val="es-US"/>
        </w:rPr>
        <w:t>, 2016.</w:t>
      </w:r>
    </w:p>
    <w:p w:rsidR="0087161F" w:rsidRPr="00B0648E" w:rsidRDefault="0087161F" w:rsidP="00CE554D">
      <w:pPr>
        <w:tabs>
          <w:tab w:val="left" w:pos="7116"/>
        </w:tabs>
        <w:rPr>
          <w:b/>
          <w:lang w:val="es-US"/>
        </w:rPr>
      </w:pPr>
      <w:r w:rsidRPr="00B0648E">
        <w:rPr>
          <w:b/>
          <w:lang w:val="es-US"/>
        </w:rPr>
        <w:t xml:space="preserve">[4] </w:t>
      </w:r>
      <w:r w:rsidR="00CE554D" w:rsidRPr="00CE554D">
        <w:rPr>
          <w:lang w:val="es-US"/>
        </w:rPr>
        <w:t>Acuerdo no 576. Misión de la pontificia Universidad javeriana, 2013.</w:t>
      </w:r>
    </w:p>
    <w:p w:rsidR="001B4D97" w:rsidRDefault="005179F8" w:rsidP="00486A46">
      <w:pPr>
        <w:tabs>
          <w:tab w:val="left" w:pos="7116"/>
        </w:tabs>
        <w:rPr>
          <w:lang w:val="es-US"/>
        </w:rPr>
      </w:pPr>
      <w:r w:rsidRPr="00103535">
        <w:rPr>
          <w:b/>
          <w:lang w:val="en-GB"/>
        </w:rPr>
        <w:t xml:space="preserve">[5] </w:t>
      </w:r>
      <w:r w:rsidR="00837EED" w:rsidRPr="00103535">
        <w:rPr>
          <w:lang w:val="en-GB"/>
        </w:rPr>
        <w:t xml:space="preserve">Self-Study Report for the Computer Science Program at </w:t>
      </w:r>
      <w:proofErr w:type="spellStart"/>
      <w:r w:rsidR="00837EED" w:rsidRPr="00103535">
        <w:rPr>
          <w:lang w:val="en-GB"/>
        </w:rPr>
        <w:t>Pontificia</w:t>
      </w:r>
      <w:proofErr w:type="spellEnd"/>
      <w:r w:rsidR="00837EED" w:rsidRPr="00103535">
        <w:rPr>
          <w:lang w:val="en-GB"/>
        </w:rPr>
        <w:t xml:space="preserve"> Universidad </w:t>
      </w:r>
      <w:proofErr w:type="spellStart"/>
      <w:r w:rsidR="00837EED" w:rsidRPr="00103535">
        <w:rPr>
          <w:lang w:val="en-GB"/>
        </w:rPr>
        <w:t>Javeriana</w:t>
      </w:r>
      <w:proofErr w:type="gramStart"/>
      <w:r w:rsidR="00837EED" w:rsidRPr="00103535">
        <w:rPr>
          <w:lang w:val="en-GB"/>
        </w:rPr>
        <w:t>,Cali</w:t>
      </w:r>
      <w:proofErr w:type="spellEnd"/>
      <w:proofErr w:type="gramEnd"/>
      <w:r w:rsidR="00837EED" w:rsidRPr="00103535">
        <w:rPr>
          <w:lang w:val="en-GB"/>
        </w:rPr>
        <w:t xml:space="preserve">, Colombia. </w:t>
      </w:r>
      <w:r w:rsidR="00E440E9">
        <w:rPr>
          <w:lang w:val="es-US"/>
        </w:rPr>
        <w:t>Mayo 27 de</w:t>
      </w:r>
      <w:r w:rsidR="00837EED" w:rsidRPr="00837EED">
        <w:rPr>
          <w:lang w:val="es-US"/>
        </w:rPr>
        <w:t xml:space="preserve"> 2015</w:t>
      </w:r>
      <w:r w:rsidR="00837EED">
        <w:rPr>
          <w:lang w:val="es-US"/>
        </w:rPr>
        <w:t xml:space="preserve">. </w:t>
      </w:r>
    </w:p>
    <w:p w:rsidR="003A24B5" w:rsidRDefault="003A24B5" w:rsidP="00975068">
      <w:pPr>
        <w:tabs>
          <w:tab w:val="left" w:pos="7116"/>
        </w:tabs>
        <w:rPr>
          <w:lang w:val="es-US"/>
        </w:rPr>
      </w:pPr>
      <w:r w:rsidRPr="00722BF8">
        <w:rPr>
          <w:b/>
          <w:lang w:val="es-US"/>
        </w:rPr>
        <w:t>[6]</w:t>
      </w:r>
      <w:r>
        <w:rPr>
          <w:lang w:val="es-US"/>
        </w:rPr>
        <w:t xml:space="preserve"> </w:t>
      </w:r>
      <w:r w:rsidR="00975068" w:rsidRPr="00975068">
        <w:rPr>
          <w:lang w:val="es-US"/>
        </w:rPr>
        <w:t>Informe Final.</w:t>
      </w:r>
      <w:r w:rsidR="00975068">
        <w:rPr>
          <w:lang w:val="es-US"/>
        </w:rPr>
        <w:t xml:space="preserve"> </w:t>
      </w:r>
      <w:r w:rsidR="00975068" w:rsidRPr="00975068">
        <w:rPr>
          <w:lang w:val="es-US"/>
        </w:rPr>
        <w:t>Proceso de Autoevaluación con Fines de Renovación de la</w:t>
      </w:r>
      <w:r w:rsidR="00975068">
        <w:rPr>
          <w:lang w:val="es-US"/>
        </w:rPr>
        <w:t xml:space="preserve"> </w:t>
      </w:r>
      <w:r w:rsidR="00975068" w:rsidRPr="00975068">
        <w:rPr>
          <w:lang w:val="es-US"/>
        </w:rPr>
        <w:t>Acreditación de Ingeniería de Sistemas y Computación</w:t>
      </w:r>
      <w:r w:rsidR="00975068">
        <w:rPr>
          <w:lang w:val="es-US"/>
        </w:rPr>
        <w:t>, mayo 2011.</w:t>
      </w:r>
    </w:p>
    <w:p w:rsidR="00EE0B0C" w:rsidRDefault="003A24B5" w:rsidP="00486A46">
      <w:pPr>
        <w:tabs>
          <w:tab w:val="left" w:pos="7116"/>
        </w:tabs>
        <w:rPr>
          <w:lang w:val="es-US"/>
        </w:rPr>
      </w:pPr>
      <w:r w:rsidRPr="00722BF8">
        <w:rPr>
          <w:b/>
          <w:lang w:val="es-US"/>
        </w:rPr>
        <w:t>[7]</w:t>
      </w:r>
      <w:r>
        <w:rPr>
          <w:lang w:val="es-US"/>
        </w:rPr>
        <w:t xml:space="preserve"> </w:t>
      </w:r>
      <w:r w:rsidR="00BB366D">
        <w:rPr>
          <w:lang w:val="es-US"/>
        </w:rPr>
        <w:t xml:space="preserve">Resolución número 9909 del 22 de agosto de 2012. </w:t>
      </w:r>
    </w:p>
    <w:p w:rsidR="003A24B5" w:rsidRDefault="00EE0B0C" w:rsidP="00486A46">
      <w:pPr>
        <w:tabs>
          <w:tab w:val="left" w:pos="7116"/>
        </w:tabs>
        <w:rPr>
          <w:lang w:val="es-US"/>
        </w:rPr>
      </w:pPr>
      <w:r w:rsidRPr="00335DD3">
        <w:rPr>
          <w:b/>
          <w:lang w:val="es-US"/>
        </w:rPr>
        <w:t>[8]</w:t>
      </w:r>
      <w:r>
        <w:rPr>
          <w:lang w:val="es-US"/>
        </w:rPr>
        <w:t xml:space="preserve"> </w:t>
      </w:r>
      <w:r w:rsidR="00644C89">
        <w:rPr>
          <w:lang w:val="es-US"/>
        </w:rPr>
        <w:t>Avances p</w:t>
      </w:r>
      <w:r w:rsidR="003A24B5">
        <w:rPr>
          <w:lang w:val="es-US"/>
        </w:rPr>
        <w:t>lan de mejoramiento</w:t>
      </w:r>
      <w:r w:rsidR="00335DD3">
        <w:rPr>
          <w:lang w:val="es-US"/>
        </w:rPr>
        <w:t>. Agosto 2016.</w:t>
      </w:r>
      <w:r w:rsidR="003A24B5">
        <w:rPr>
          <w:lang w:val="es-US"/>
        </w:rPr>
        <w:t xml:space="preserve"> </w:t>
      </w:r>
    </w:p>
    <w:p w:rsidR="00601DD3" w:rsidRDefault="00601DD3" w:rsidP="00486A46">
      <w:pPr>
        <w:tabs>
          <w:tab w:val="left" w:pos="7116"/>
        </w:tabs>
        <w:rPr>
          <w:lang w:val="es-US"/>
        </w:rPr>
      </w:pPr>
      <w:r w:rsidRPr="00335DD3">
        <w:rPr>
          <w:b/>
          <w:lang w:val="es-US"/>
        </w:rPr>
        <w:t>[9]</w:t>
      </w:r>
      <w:r>
        <w:rPr>
          <w:lang w:val="es-US"/>
        </w:rPr>
        <w:t xml:space="preserve"> </w:t>
      </w:r>
      <w:r w:rsidR="005677FA" w:rsidRPr="005677FA">
        <w:rPr>
          <w:lang w:val="es-US"/>
        </w:rPr>
        <w:t>ANALISIS DE DATOS FINANCIEROS PROGRAMA ACADÉMICOS INGENIERIA DE SISTEMAS</w:t>
      </w:r>
      <w:r w:rsidR="005677FA">
        <w:rPr>
          <w:lang w:val="es-US"/>
        </w:rPr>
        <w:t xml:space="preserve">. Agosto 31 de 2016. </w:t>
      </w:r>
    </w:p>
    <w:p w:rsidR="004E78EB" w:rsidRPr="00025CA1" w:rsidRDefault="00C21E70" w:rsidP="00486A46">
      <w:pPr>
        <w:tabs>
          <w:tab w:val="left" w:pos="7116"/>
        </w:tabs>
        <w:rPr>
          <w:lang w:val="es-US"/>
        </w:rPr>
      </w:pPr>
      <w:r w:rsidRPr="00025CA1">
        <w:rPr>
          <w:b/>
          <w:lang w:val="es-US"/>
        </w:rPr>
        <w:t>[10]</w:t>
      </w:r>
      <w:r w:rsidRPr="00025CA1">
        <w:rPr>
          <w:lang w:val="es-US"/>
        </w:rPr>
        <w:t xml:space="preserve"> </w:t>
      </w:r>
      <w:proofErr w:type="spellStart"/>
      <w:r w:rsidRPr="00025CA1">
        <w:rPr>
          <w:lang w:val="es-US"/>
        </w:rPr>
        <w:t>Draft</w:t>
      </w:r>
      <w:proofErr w:type="spellEnd"/>
      <w:r w:rsidRPr="00025CA1">
        <w:rPr>
          <w:lang w:val="es-US"/>
        </w:rPr>
        <w:t xml:space="preserve"> </w:t>
      </w:r>
      <w:proofErr w:type="spellStart"/>
      <w:r w:rsidRPr="00025CA1">
        <w:rPr>
          <w:lang w:val="es-US"/>
        </w:rPr>
        <w:t>Statement</w:t>
      </w:r>
      <w:proofErr w:type="spellEnd"/>
      <w:r w:rsidRPr="00025CA1">
        <w:rPr>
          <w:lang w:val="es-US"/>
        </w:rPr>
        <w:t xml:space="preserve"> of </w:t>
      </w:r>
      <w:proofErr w:type="spellStart"/>
      <w:r w:rsidRPr="00025CA1">
        <w:rPr>
          <w:lang w:val="es-US"/>
        </w:rPr>
        <w:t>Accreditation</w:t>
      </w:r>
      <w:proofErr w:type="spellEnd"/>
      <w:r w:rsidRPr="00025CA1">
        <w:rPr>
          <w:lang w:val="es-US"/>
        </w:rPr>
        <w:t xml:space="preserve"> to Pontificia Universidad Javeriana, Cali, Colombia.</w:t>
      </w:r>
      <w:r w:rsidR="001A7592" w:rsidRPr="00025CA1">
        <w:rPr>
          <w:lang w:val="es-US"/>
        </w:rPr>
        <w:t xml:space="preserve"> 2015-2016 </w:t>
      </w:r>
      <w:proofErr w:type="spellStart"/>
      <w:r w:rsidR="001A7592" w:rsidRPr="00025CA1">
        <w:rPr>
          <w:lang w:val="es-US"/>
        </w:rPr>
        <w:t>Accreditation</w:t>
      </w:r>
      <w:proofErr w:type="spellEnd"/>
      <w:r w:rsidR="001A7592" w:rsidRPr="00025CA1">
        <w:rPr>
          <w:lang w:val="es-US"/>
        </w:rPr>
        <w:t xml:space="preserve"> </w:t>
      </w:r>
      <w:proofErr w:type="spellStart"/>
      <w:r w:rsidR="001A7592" w:rsidRPr="00025CA1">
        <w:rPr>
          <w:lang w:val="es-US"/>
        </w:rPr>
        <w:t>Cycle</w:t>
      </w:r>
      <w:proofErr w:type="spellEnd"/>
      <w:r w:rsidR="001A7592" w:rsidRPr="00025CA1">
        <w:rPr>
          <w:lang w:val="es-US"/>
        </w:rPr>
        <w:t>.</w:t>
      </w:r>
    </w:p>
    <w:p w:rsidR="003E25F8" w:rsidRPr="00FB3F75" w:rsidRDefault="003E25F8" w:rsidP="003E25F8">
      <w:pPr>
        <w:tabs>
          <w:tab w:val="left" w:pos="7116"/>
        </w:tabs>
        <w:rPr>
          <w:lang w:val="es-CO"/>
        </w:rPr>
      </w:pPr>
      <w:r w:rsidRPr="003E25F8">
        <w:rPr>
          <w:b/>
          <w:lang w:val="es-US"/>
        </w:rPr>
        <w:t xml:space="preserve">[11] </w:t>
      </w:r>
      <w:r w:rsidRPr="003E25F8">
        <w:rPr>
          <w:lang w:val="es-US"/>
        </w:rPr>
        <w:t xml:space="preserve">Implementación del “Plan B2 Javeriana Bilingüe”: Creación de Asignaturas, Ajustes Curriculares y Plan de Transición. </w:t>
      </w:r>
      <w:r w:rsidRPr="00FB3F75">
        <w:rPr>
          <w:lang w:val="es-CO"/>
        </w:rPr>
        <w:t>Mayo 19 de 2016</w:t>
      </w:r>
    </w:p>
    <w:p w:rsidR="00A073B1" w:rsidRDefault="00A073B1" w:rsidP="00A073B1">
      <w:pPr>
        <w:tabs>
          <w:tab w:val="left" w:pos="7116"/>
        </w:tabs>
        <w:rPr>
          <w:lang w:val="es-CO"/>
        </w:rPr>
      </w:pPr>
      <w:r w:rsidRPr="00A073B1">
        <w:rPr>
          <w:b/>
          <w:lang w:val="es-CO"/>
        </w:rPr>
        <w:t xml:space="preserve">[12] </w:t>
      </w:r>
      <w:r w:rsidRPr="00A073B1">
        <w:rPr>
          <w:lang w:val="es-CO"/>
        </w:rPr>
        <w:t>DOCUMENTO MAESTRO ESPECIALIZACIÓN EN INGENIERÍA DE SOFTWARE</w:t>
      </w:r>
      <w:r>
        <w:rPr>
          <w:lang w:val="es-CO"/>
        </w:rPr>
        <w:t xml:space="preserve">. </w:t>
      </w:r>
      <w:r w:rsidRPr="00A073B1">
        <w:rPr>
          <w:lang w:val="es-CO"/>
        </w:rPr>
        <w:t>Santiago de Cali, 10 de noviembre de 2015</w:t>
      </w:r>
      <w:r w:rsidR="00646A27">
        <w:rPr>
          <w:lang w:val="es-CO"/>
        </w:rPr>
        <w:t>.</w:t>
      </w:r>
    </w:p>
    <w:p w:rsidR="00EA18A5" w:rsidRDefault="00646A27" w:rsidP="00EA18A5">
      <w:pPr>
        <w:tabs>
          <w:tab w:val="left" w:pos="7116"/>
        </w:tabs>
        <w:rPr>
          <w:lang w:val="es-CO"/>
        </w:rPr>
      </w:pPr>
      <w:r>
        <w:rPr>
          <w:b/>
          <w:lang w:val="es-CO"/>
        </w:rPr>
        <w:t xml:space="preserve">[13] </w:t>
      </w:r>
      <w:r w:rsidR="00EA18A5" w:rsidRPr="00A073B1">
        <w:rPr>
          <w:lang w:val="es-CO"/>
        </w:rPr>
        <w:t xml:space="preserve">DOCUMENTO MAESTRO </w:t>
      </w:r>
      <w:r w:rsidR="00EA18A5">
        <w:rPr>
          <w:lang w:val="es-CO"/>
        </w:rPr>
        <w:t>MAESTRIA</w:t>
      </w:r>
      <w:r w:rsidR="00EA18A5" w:rsidRPr="00A073B1">
        <w:rPr>
          <w:lang w:val="es-CO"/>
        </w:rPr>
        <w:t xml:space="preserve"> EN INGENIERÍA DE SOFTWARE</w:t>
      </w:r>
      <w:r w:rsidR="00EA18A5">
        <w:rPr>
          <w:lang w:val="es-CO"/>
        </w:rPr>
        <w:t xml:space="preserve">. </w:t>
      </w:r>
      <w:r w:rsidR="00EA18A5" w:rsidRPr="00A073B1">
        <w:rPr>
          <w:lang w:val="es-CO"/>
        </w:rPr>
        <w:t>Santiago de Cali, 10 de noviembre de 2015</w:t>
      </w:r>
      <w:r w:rsidR="00EA18A5">
        <w:rPr>
          <w:lang w:val="es-CO"/>
        </w:rPr>
        <w:t>.</w:t>
      </w:r>
    </w:p>
    <w:p w:rsidR="00646A27" w:rsidRPr="00646A27" w:rsidRDefault="00646A27" w:rsidP="00A073B1">
      <w:pPr>
        <w:tabs>
          <w:tab w:val="left" w:pos="7116"/>
        </w:tabs>
        <w:rPr>
          <w:b/>
          <w:lang w:val="es-CO"/>
        </w:rPr>
      </w:pPr>
    </w:p>
    <w:sectPr w:rsidR="00646A27" w:rsidRPr="00646A27" w:rsidSect="000C38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97F" w:rsidRDefault="0027697F" w:rsidP="00DE4325">
      <w:pPr>
        <w:spacing w:after="0" w:line="240" w:lineRule="auto"/>
      </w:pPr>
      <w:r>
        <w:separator/>
      </w:r>
    </w:p>
  </w:endnote>
  <w:endnote w:type="continuationSeparator" w:id="0">
    <w:p w:rsidR="0027697F" w:rsidRDefault="0027697F" w:rsidP="00DE4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97F" w:rsidRDefault="0027697F" w:rsidP="00DE4325">
      <w:pPr>
        <w:spacing w:after="0" w:line="240" w:lineRule="auto"/>
      </w:pPr>
      <w:r>
        <w:separator/>
      </w:r>
    </w:p>
  </w:footnote>
  <w:footnote w:type="continuationSeparator" w:id="0">
    <w:p w:rsidR="0027697F" w:rsidRDefault="0027697F" w:rsidP="00DE4325">
      <w:pPr>
        <w:spacing w:after="0" w:line="240" w:lineRule="auto"/>
      </w:pPr>
      <w:r>
        <w:continuationSeparator/>
      </w:r>
    </w:p>
  </w:footnote>
  <w:footnote w:id="1">
    <w:p w:rsidR="00FB6C25" w:rsidRPr="00DE4325" w:rsidRDefault="00FB6C25" w:rsidP="005C6061">
      <w:pPr>
        <w:pStyle w:val="Textonotapie"/>
        <w:rPr>
          <w:lang w:val="es-US"/>
        </w:rPr>
      </w:pPr>
      <w:r>
        <w:rPr>
          <w:rStyle w:val="Refdenotaalpie"/>
        </w:rPr>
        <w:footnoteRef/>
      </w:r>
      <w:r>
        <w:rPr>
          <w:lang w:val="es-US"/>
        </w:rPr>
        <w:t xml:space="preserve">El Comité de Carrera es convocado por el actual Director de Carrera a partir del comité del 25 de junio del 2016 como consta en el acta </w:t>
      </w:r>
      <w:r w:rsidRPr="00DE4325">
        <w:rPr>
          <w:lang w:val="es-US"/>
        </w:rPr>
        <w:t>AN01022016</w:t>
      </w:r>
      <w:r>
        <w:rPr>
          <w:lang w:val="es-US"/>
        </w:rPr>
        <w:t xml:space="preserve">. </w:t>
      </w:r>
    </w:p>
  </w:footnote>
  <w:footnote w:id="2">
    <w:p w:rsidR="00FB6C25" w:rsidRPr="007F0B15" w:rsidRDefault="00FB6C25">
      <w:pPr>
        <w:pStyle w:val="Textonotapie"/>
        <w:rPr>
          <w:lang w:val="es-US"/>
        </w:rPr>
      </w:pPr>
      <w:r>
        <w:rPr>
          <w:rStyle w:val="Refdenotaalpie"/>
        </w:rPr>
        <w:footnoteRef/>
      </w:r>
      <w:r>
        <w:rPr>
          <w:lang w:val="es-US"/>
        </w:rPr>
        <w:t xml:space="preserve">Las primeras características del perfil se pueden medir </w:t>
      </w:r>
      <w:r w:rsidRPr="007F0B15">
        <w:rPr>
          <w:lang w:val="es-US"/>
        </w:rPr>
        <w:t xml:space="preserve">con el puntaje de las pruebas Saber 11 y el promedio </w:t>
      </w:r>
      <w:r>
        <w:rPr>
          <w:lang w:val="es-US"/>
        </w:rPr>
        <w:t xml:space="preserve">de notas </w:t>
      </w:r>
      <w:r w:rsidRPr="007F0B15">
        <w:rPr>
          <w:lang w:val="es-US"/>
        </w:rPr>
        <w:t>del colegio.</w:t>
      </w:r>
    </w:p>
  </w:footnote>
  <w:footnote w:id="3">
    <w:p w:rsidR="00FB6C25" w:rsidRPr="007212E2" w:rsidRDefault="00FB6C25">
      <w:pPr>
        <w:pStyle w:val="Textonotapie"/>
        <w:rPr>
          <w:lang w:val="es-US"/>
        </w:rPr>
      </w:pPr>
      <w:r>
        <w:rPr>
          <w:rStyle w:val="Refdenotaalpie"/>
        </w:rPr>
        <w:footnoteRef/>
      </w:r>
      <w:r w:rsidRPr="007212E2">
        <w:rPr>
          <w:lang w:val="es-US"/>
        </w:rPr>
        <w:t xml:space="preserve"> </w:t>
      </w:r>
      <w:r>
        <w:rPr>
          <w:lang w:val="es-US"/>
        </w:rPr>
        <w:t xml:space="preserve">Estos niveles pueden ser certificados por las pruebas TOEFL, IELTS, los exámenes del Departamento de Comunicación y Lenguaje o la aprobación de los cursos English 1, English 3 e English 4 respectivamente [11]. Estos semáforos favorecen además una posible opción complementaria en idiomas por parte de los estudiantes. </w:t>
      </w:r>
    </w:p>
  </w:footnote>
  <w:footnote w:id="4">
    <w:p w:rsidR="00FB6C25" w:rsidRPr="00C34C9C" w:rsidRDefault="00FB6C25" w:rsidP="00D25CF7">
      <w:pPr>
        <w:pStyle w:val="Textonotapie"/>
        <w:jc w:val="both"/>
        <w:rPr>
          <w:lang w:val="es-US"/>
        </w:rPr>
      </w:pPr>
      <w:r>
        <w:rPr>
          <w:rStyle w:val="Refdenotaalpie"/>
        </w:rPr>
        <w:footnoteRef/>
      </w:r>
      <w:r w:rsidRPr="00C34C9C">
        <w:rPr>
          <w:lang w:val="es-US"/>
        </w:rPr>
        <w:t xml:space="preserve"> </w:t>
      </w:r>
      <w:r>
        <w:rPr>
          <w:lang w:val="es-US"/>
        </w:rPr>
        <w:t xml:space="preserve">Aquellos que no aprueben el examen de suficiencia en matemáticas podrán matricular Fundamentos de Matemáticas como electiva. Aquellos que requieran cursar uno o más niveles de English podrán matricularlos como electivas. En estos casos, los estudiantes pueden posponer la matrícula de materias de humanidades y sociales y aprovechar los créditos disponibles para electivas en los distintos semestres. La flexibilidad del plan favorece el hecho de que los estudiantes en estas situaciones no se atrasen. </w:t>
      </w:r>
    </w:p>
  </w:footnote>
  <w:footnote w:id="5">
    <w:p w:rsidR="00FB6C25" w:rsidRPr="008E7F83" w:rsidRDefault="00FB6C25" w:rsidP="00F15661">
      <w:pPr>
        <w:pStyle w:val="Textonotapie"/>
        <w:rPr>
          <w:lang w:val="es-US"/>
        </w:rPr>
      </w:pPr>
      <w:r>
        <w:rPr>
          <w:rStyle w:val="Refdenotaalpie"/>
        </w:rPr>
        <w:footnoteRef/>
      </w:r>
      <w:r w:rsidRPr="008E7F83">
        <w:rPr>
          <w:lang w:val="es-US"/>
        </w:rPr>
        <w:t xml:space="preserve"> </w:t>
      </w:r>
      <w:r>
        <w:rPr>
          <w:lang w:val="es-US"/>
        </w:rPr>
        <w:t xml:space="preserve">Si alguna de estas materias debe darse a estudiantes del plan 2011-1 y 2017-1 se matriculará a los estudiantes de los distintos planes en la modalidad de curso combinado. </w:t>
      </w:r>
    </w:p>
  </w:footnote>
  <w:footnote w:id="6">
    <w:p w:rsidR="00FB6C25" w:rsidRPr="006D5224" w:rsidRDefault="00FB6C25">
      <w:pPr>
        <w:pStyle w:val="Textonotapie"/>
        <w:rPr>
          <w:lang w:val="es-US"/>
        </w:rPr>
      </w:pPr>
      <w:r>
        <w:rPr>
          <w:rStyle w:val="Refdenotaalpie"/>
        </w:rPr>
        <w:footnoteRef/>
      </w:r>
      <w:r w:rsidRPr="006D5224">
        <w:rPr>
          <w:lang w:val="es-US"/>
        </w:rPr>
        <w:t xml:space="preserve"> </w:t>
      </w:r>
      <w:r>
        <w:rPr>
          <w:lang w:val="es-US"/>
        </w:rPr>
        <w:t xml:space="preserve">Se brindará a los estudiantes del plan 2011-1 la oportunidad de tomar cursos de este énfasis como electivas. </w:t>
      </w:r>
    </w:p>
  </w:footnote>
  <w:footnote w:id="7">
    <w:p w:rsidR="00FB6C25" w:rsidRPr="00D11724" w:rsidRDefault="00FB6C25">
      <w:pPr>
        <w:pStyle w:val="Textonotapie"/>
        <w:rPr>
          <w:lang w:val="es-CO"/>
        </w:rPr>
      </w:pPr>
      <w:r>
        <w:rPr>
          <w:rStyle w:val="Refdenotaalpie"/>
        </w:rPr>
        <w:footnoteRef/>
      </w:r>
      <w:r w:rsidRPr="00D11724">
        <w:rPr>
          <w:lang w:val="es-CO"/>
        </w:rPr>
        <w:t xml:space="preserve"> </w:t>
      </w:r>
      <w:r>
        <w:rPr>
          <w:lang w:val="es-CO"/>
        </w:rPr>
        <w:t>Este curso tiene una equivalencia con Matemáticas Discretas para Computación, pero introduce nuevos temas.</w:t>
      </w:r>
    </w:p>
  </w:footnote>
  <w:footnote w:id="8">
    <w:p w:rsidR="00FB6C25" w:rsidRPr="003A5E9F" w:rsidRDefault="00FB6C25">
      <w:pPr>
        <w:pStyle w:val="Textonotapie"/>
        <w:rPr>
          <w:lang w:val="es-CO"/>
        </w:rPr>
      </w:pPr>
      <w:r>
        <w:rPr>
          <w:rStyle w:val="Refdenotaalpie"/>
        </w:rPr>
        <w:footnoteRef/>
      </w:r>
      <w:r w:rsidRPr="003A5E9F">
        <w:rPr>
          <w:lang w:val="es-CO"/>
        </w:rPr>
        <w:t xml:space="preserve"> </w:t>
      </w:r>
      <w:r>
        <w:rPr>
          <w:lang w:val="es-CO"/>
        </w:rPr>
        <w:t>Los estudiantes deben tomar al menos uno de los cursos de física y al menos uno de los cursos de cálculo.</w:t>
      </w:r>
    </w:p>
  </w:footnote>
  <w:footnote w:id="9">
    <w:p w:rsidR="00FB6C25" w:rsidRPr="00036A67" w:rsidRDefault="00FB6C25">
      <w:pPr>
        <w:pStyle w:val="Textonotapie"/>
        <w:rPr>
          <w:lang w:val="es-CO"/>
        </w:rPr>
      </w:pPr>
      <w:r>
        <w:rPr>
          <w:rStyle w:val="Refdenotaalpie"/>
        </w:rPr>
        <w:footnoteRef/>
      </w:r>
      <w:r w:rsidRPr="00036A67">
        <w:rPr>
          <w:lang w:val="es-CO"/>
        </w:rPr>
        <w:t xml:space="preserve"> </w:t>
      </w:r>
      <w:r>
        <w:rPr>
          <w:lang w:val="es-CO"/>
        </w:rPr>
        <w:t xml:space="preserve">A los estudiantes inscritos en la actualidad que deseen cambiarse al plan 2017-1 se les hará firmar un documento que se elaborará con la ayuda del abogado, Enrique Quintana, una vez la reforma sea aprobada por vicerrectoría. Adicional a eso se realizará un video informativo y una reunión con los estudiantes para informar de los cambios.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238848"/>
      <w:docPartObj>
        <w:docPartGallery w:val="Page Numbers (Top of Page)"/>
        <w:docPartUnique/>
      </w:docPartObj>
    </w:sdtPr>
    <w:sdtContent>
      <w:p w:rsidR="00FB6C25" w:rsidRDefault="00FB6C25">
        <w:pPr>
          <w:pStyle w:val="Encabezado"/>
          <w:jc w:val="right"/>
        </w:pPr>
        <w:r>
          <w:fldChar w:fldCharType="begin"/>
        </w:r>
        <w:r>
          <w:instrText>PAGE   \* MERGEFORMAT</w:instrText>
        </w:r>
        <w:r>
          <w:fldChar w:fldCharType="separate"/>
        </w:r>
        <w:r w:rsidR="00AF25F2" w:rsidRPr="00AF25F2">
          <w:rPr>
            <w:noProof/>
            <w:lang w:val="es-ES"/>
          </w:rPr>
          <w:t>27</w:t>
        </w:r>
        <w:r>
          <w:rPr>
            <w:noProof/>
            <w:lang w:val="es-ES"/>
          </w:rPr>
          <w:fldChar w:fldCharType="end"/>
        </w:r>
      </w:p>
    </w:sdtContent>
  </w:sdt>
  <w:p w:rsidR="00FB6C25" w:rsidRDefault="00FB6C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011F0"/>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A4A2C"/>
    <w:multiLevelType w:val="hybridMultilevel"/>
    <w:tmpl w:val="2E804E10"/>
    <w:lvl w:ilvl="0" w:tplc="FB7C8768">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95EC1"/>
    <w:multiLevelType w:val="hybridMultilevel"/>
    <w:tmpl w:val="D2BC19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E307761"/>
    <w:multiLevelType w:val="hybridMultilevel"/>
    <w:tmpl w:val="C62ACE4A"/>
    <w:lvl w:ilvl="0" w:tplc="96D05924">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01C2A49"/>
    <w:multiLevelType w:val="hybridMultilevel"/>
    <w:tmpl w:val="CEB8E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9B0D35"/>
    <w:multiLevelType w:val="multilevel"/>
    <w:tmpl w:val="A14C8C5C"/>
    <w:lvl w:ilvl="0">
      <w:start w:val="1"/>
      <w:numFmt w:val="upperLetter"/>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EBD65F1"/>
    <w:multiLevelType w:val="hybridMultilevel"/>
    <w:tmpl w:val="28A49C24"/>
    <w:lvl w:ilvl="0" w:tplc="0409000F">
      <w:start w:val="1"/>
      <w:numFmt w:val="decimal"/>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21D7001B"/>
    <w:multiLevelType w:val="hybridMultilevel"/>
    <w:tmpl w:val="7E342342"/>
    <w:lvl w:ilvl="0" w:tplc="AFF0FF8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3F0785"/>
    <w:multiLevelType w:val="hybridMultilevel"/>
    <w:tmpl w:val="40C42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B40A77"/>
    <w:multiLevelType w:val="hybridMultilevel"/>
    <w:tmpl w:val="5A6C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751AA6"/>
    <w:multiLevelType w:val="hybridMultilevel"/>
    <w:tmpl w:val="1DF21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EF19E9"/>
    <w:multiLevelType w:val="hybridMultilevel"/>
    <w:tmpl w:val="4C62B7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9960CDB"/>
    <w:multiLevelType w:val="hybridMultilevel"/>
    <w:tmpl w:val="A808C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6CB37EA"/>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AD36503"/>
    <w:multiLevelType w:val="hybridMultilevel"/>
    <w:tmpl w:val="F5BE15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09745C"/>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DD12892"/>
    <w:multiLevelType w:val="hybridMultilevel"/>
    <w:tmpl w:val="6CF687B2"/>
    <w:lvl w:ilvl="0" w:tplc="96D05924">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05F3107"/>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65334E"/>
    <w:multiLevelType w:val="hybridMultilevel"/>
    <w:tmpl w:val="00064C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3911B9"/>
    <w:multiLevelType w:val="hybridMultilevel"/>
    <w:tmpl w:val="56AA4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30D82"/>
    <w:multiLevelType w:val="hybridMultilevel"/>
    <w:tmpl w:val="C158E186"/>
    <w:lvl w:ilvl="0" w:tplc="B972DBB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995A45"/>
    <w:multiLevelType w:val="multilevel"/>
    <w:tmpl w:val="7E342342"/>
    <w:lvl w:ilvl="0">
      <w:start w:val="1"/>
      <w:numFmt w:val="decimal"/>
      <w:lvlText w:val="%1."/>
      <w:lvlJc w:val="left"/>
      <w:pPr>
        <w:ind w:left="720" w:hanging="72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4D0D202D"/>
    <w:multiLevelType w:val="hybridMultilevel"/>
    <w:tmpl w:val="3580EF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0ED4CEB"/>
    <w:multiLevelType w:val="hybridMultilevel"/>
    <w:tmpl w:val="2EDC23E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3191C5D"/>
    <w:multiLevelType w:val="hybridMultilevel"/>
    <w:tmpl w:val="88665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25E54"/>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5D512D98"/>
    <w:multiLevelType w:val="multilevel"/>
    <w:tmpl w:val="EB6C374E"/>
    <w:lvl w:ilvl="0">
      <w:start w:val="1"/>
      <w:numFmt w:val="decimal"/>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56D4300"/>
    <w:multiLevelType w:val="hybridMultilevel"/>
    <w:tmpl w:val="270A0B9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6B8801E8"/>
    <w:multiLevelType w:val="hybridMultilevel"/>
    <w:tmpl w:val="B358D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0732EAA"/>
    <w:multiLevelType w:val="hybridMultilevel"/>
    <w:tmpl w:val="F998CB9A"/>
    <w:lvl w:ilvl="0" w:tplc="96D05924">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10060B5"/>
    <w:multiLevelType w:val="hybridMultilevel"/>
    <w:tmpl w:val="750CD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A44F72"/>
    <w:multiLevelType w:val="hybridMultilevel"/>
    <w:tmpl w:val="422A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BE4632"/>
    <w:multiLevelType w:val="hybridMultilevel"/>
    <w:tmpl w:val="57409202"/>
    <w:lvl w:ilvl="0" w:tplc="96D05924">
      <w:start w:val="1"/>
      <w:numFmt w:val="bullet"/>
      <w:lvlText w:val="-"/>
      <w:lvlJc w:val="left"/>
      <w:pPr>
        <w:ind w:left="720" w:hanging="360"/>
      </w:pPr>
      <w:rPr>
        <w:rFonts w:ascii="Calibri" w:eastAsiaTheme="minorHAnsi" w:hAnsi="Calibri"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77170611"/>
    <w:multiLevelType w:val="hybridMultilevel"/>
    <w:tmpl w:val="C38EB1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90918FF"/>
    <w:multiLevelType w:val="multilevel"/>
    <w:tmpl w:val="59DA5376"/>
    <w:lvl w:ilvl="0">
      <w:start w:val="1"/>
      <w:numFmt w:val="upperLetter"/>
      <w:lvlText w:val="%1."/>
      <w:lvlJc w:val="left"/>
      <w:pPr>
        <w:ind w:left="360" w:hanging="360"/>
      </w:pPr>
      <w:rPr>
        <w:rFonts w:hint="default"/>
      </w:rPr>
    </w:lvl>
    <w:lvl w:ilvl="1">
      <w:start w:val="1"/>
      <w:numFmt w:val="decimal"/>
      <w:isLgl/>
      <w:lvlText w:val="%1.%2."/>
      <w:lvlJc w:val="left"/>
      <w:pPr>
        <w:ind w:left="396" w:hanging="39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797562F4"/>
    <w:multiLevelType w:val="hybridMultilevel"/>
    <w:tmpl w:val="061E0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B302E58"/>
    <w:multiLevelType w:val="hybridMultilevel"/>
    <w:tmpl w:val="35A8D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30"/>
  </w:num>
  <w:num w:numId="4">
    <w:abstractNumId w:val="31"/>
  </w:num>
  <w:num w:numId="5">
    <w:abstractNumId w:val="35"/>
  </w:num>
  <w:num w:numId="6">
    <w:abstractNumId w:val="11"/>
  </w:num>
  <w:num w:numId="7">
    <w:abstractNumId w:val="25"/>
  </w:num>
  <w:num w:numId="8">
    <w:abstractNumId w:val="0"/>
  </w:num>
  <w:num w:numId="9">
    <w:abstractNumId w:val="13"/>
  </w:num>
  <w:num w:numId="10">
    <w:abstractNumId w:val="7"/>
  </w:num>
  <w:num w:numId="11">
    <w:abstractNumId w:val="21"/>
  </w:num>
  <w:num w:numId="12">
    <w:abstractNumId w:val="26"/>
  </w:num>
  <w:num w:numId="13">
    <w:abstractNumId w:val="36"/>
  </w:num>
  <w:num w:numId="14">
    <w:abstractNumId w:val="8"/>
  </w:num>
  <w:num w:numId="15">
    <w:abstractNumId w:val="14"/>
  </w:num>
  <w:num w:numId="16">
    <w:abstractNumId w:val="4"/>
  </w:num>
  <w:num w:numId="17">
    <w:abstractNumId w:val="12"/>
  </w:num>
  <w:num w:numId="18">
    <w:abstractNumId w:val="28"/>
  </w:num>
  <w:num w:numId="19">
    <w:abstractNumId w:val="9"/>
  </w:num>
  <w:num w:numId="20">
    <w:abstractNumId w:val="10"/>
  </w:num>
  <w:num w:numId="21">
    <w:abstractNumId w:val="19"/>
  </w:num>
  <w:num w:numId="22">
    <w:abstractNumId w:val="34"/>
  </w:num>
  <w:num w:numId="23">
    <w:abstractNumId w:val="17"/>
  </w:num>
  <w:num w:numId="24">
    <w:abstractNumId w:val="5"/>
  </w:num>
  <w:num w:numId="25">
    <w:abstractNumId w:val="20"/>
  </w:num>
  <w:num w:numId="26">
    <w:abstractNumId w:val="1"/>
  </w:num>
  <w:num w:numId="27">
    <w:abstractNumId w:val="32"/>
  </w:num>
  <w:num w:numId="28">
    <w:abstractNumId w:val="3"/>
  </w:num>
  <w:num w:numId="29">
    <w:abstractNumId w:val="29"/>
  </w:num>
  <w:num w:numId="30">
    <w:abstractNumId w:val="16"/>
  </w:num>
  <w:num w:numId="31">
    <w:abstractNumId w:val="24"/>
  </w:num>
  <w:num w:numId="32">
    <w:abstractNumId w:val="33"/>
  </w:num>
  <w:num w:numId="33">
    <w:abstractNumId w:val="22"/>
  </w:num>
  <w:num w:numId="34">
    <w:abstractNumId w:val="6"/>
  </w:num>
  <w:num w:numId="35">
    <w:abstractNumId w:val="27"/>
  </w:num>
  <w:num w:numId="36">
    <w:abstractNumId w:val="2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40C9"/>
    <w:rsid w:val="000026B2"/>
    <w:rsid w:val="00005830"/>
    <w:rsid w:val="00005A38"/>
    <w:rsid w:val="00006F6B"/>
    <w:rsid w:val="00007118"/>
    <w:rsid w:val="00007F8D"/>
    <w:rsid w:val="000116EB"/>
    <w:rsid w:val="00012AA9"/>
    <w:rsid w:val="00012ABA"/>
    <w:rsid w:val="00012C3F"/>
    <w:rsid w:val="0002336B"/>
    <w:rsid w:val="000237FF"/>
    <w:rsid w:val="000247E9"/>
    <w:rsid w:val="00025826"/>
    <w:rsid w:val="00025CA1"/>
    <w:rsid w:val="00026525"/>
    <w:rsid w:val="00032DCB"/>
    <w:rsid w:val="00033A04"/>
    <w:rsid w:val="00036A67"/>
    <w:rsid w:val="00040D59"/>
    <w:rsid w:val="0004278D"/>
    <w:rsid w:val="00042AEC"/>
    <w:rsid w:val="00046427"/>
    <w:rsid w:val="0005106F"/>
    <w:rsid w:val="000512C7"/>
    <w:rsid w:val="00051F81"/>
    <w:rsid w:val="00052134"/>
    <w:rsid w:val="00055ED8"/>
    <w:rsid w:val="000560BD"/>
    <w:rsid w:val="00056E80"/>
    <w:rsid w:val="00061457"/>
    <w:rsid w:val="0007277E"/>
    <w:rsid w:val="000768F0"/>
    <w:rsid w:val="00076F15"/>
    <w:rsid w:val="0008016B"/>
    <w:rsid w:val="00080E7E"/>
    <w:rsid w:val="0008502A"/>
    <w:rsid w:val="0008619D"/>
    <w:rsid w:val="0009161D"/>
    <w:rsid w:val="00091CFC"/>
    <w:rsid w:val="00091D19"/>
    <w:rsid w:val="00091EF3"/>
    <w:rsid w:val="000937B2"/>
    <w:rsid w:val="00093E69"/>
    <w:rsid w:val="00094749"/>
    <w:rsid w:val="000A0FFE"/>
    <w:rsid w:val="000A654C"/>
    <w:rsid w:val="000B00D3"/>
    <w:rsid w:val="000B2506"/>
    <w:rsid w:val="000B2A0F"/>
    <w:rsid w:val="000B2FE1"/>
    <w:rsid w:val="000B72BB"/>
    <w:rsid w:val="000C1BBB"/>
    <w:rsid w:val="000C3801"/>
    <w:rsid w:val="000C4F1C"/>
    <w:rsid w:val="000C604B"/>
    <w:rsid w:val="000C7033"/>
    <w:rsid w:val="000D135C"/>
    <w:rsid w:val="000D51A4"/>
    <w:rsid w:val="000D5587"/>
    <w:rsid w:val="000D685B"/>
    <w:rsid w:val="000D7288"/>
    <w:rsid w:val="000E3D0C"/>
    <w:rsid w:val="000E586A"/>
    <w:rsid w:val="000F1BDE"/>
    <w:rsid w:val="000F20D8"/>
    <w:rsid w:val="000F2449"/>
    <w:rsid w:val="000F3FF1"/>
    <w:rsid w:val="000F4648"/>
    <w:rsid w:val="001023EF"/>
    <w:rsid w:val="00102D56"/>
    <w:rsid w:val="00103535"/>
    <w:rsid w:val="0010612A"/>
    <w:rsid w:val="00106A9F"/>
    <w:rsid w:val="00110704"/>
    <w:rsid w:val="00112A2A"/>
    <w:rsid w:val="00112E26"/>
    <w:rsid w:val="00114FDC"/>
    <w:rsid w:val="001156D3"/>
    <w:rsid w:val="001240AA"/>
    <w:rsid w:val="00133B2E"/>
    <w:rsid w:val="001367C4"/>
    <w:rsid w:val="00136DE4"/>
    <w:rsid w:val="00137857"/>
    <w:rsid w:val="00140C4F"/>
    <w:rsid w:val="001430C7"/>
    <w:rsid w:val="001458F0"/>
    <w:rsid w:val="0015218D"/>
    <w:rsid w:val="00160E84"/>
    <w:rsid w:val="0016574D"/>
    <w:rsid w:val="00167BD7"/>
    <w:rsid w:val="00171385"/>
    <w:rsid w:val="00173BAF"/>
    <w:rsid w:val="00173CD0"/>
    <w:rsid w:val="00180AE3"/>
    <w:rsid w:val="00181509"/>
    <w:rsid w:val="00182901"/>
    <w:rsid w:val="00182A1C"/>
    <w:rsid w:val="0018421A"/>
    <w:rsid w:val="00185927"/>
    <w:rsid w:val="00186F44"/>
    <w:rsid w:val="00192136"/>
    <w:rsid w:val="0019450D"/>
    <w:rsid w:val="00196DD2"/>
    <w:rsid w:val="001A2953"/>
    <w:rsid w:val="001A3DA6"/>
    <w:rsid w:val="001A6446"/>
    <w:rsid w:val="001A69FE"/>
    <w:rsid w:val="001A7592"/>
    <w:rsid w:val="001B07E0"/>
    <w:rsid w:val="001B4D97"/>
    <w:rsid w:val="001B7621"/>
    <w:rsid w:val="001C138D"/>
    <w:rsid w:val="001C65DE"/>
    <w:rsid w:val="001C685D"/>
    <w:rsid w:val="001D3356"/>
    <w:rsid w:val="001D6ABE"/>
    <w:rsid w:val="001D6C6B"/>
    <w:rsid w:val="001D7606"/>
    <w:rsid w:val="001D7FD5"/>
    <w:rsid w:val="001E157E"/>
    <w:rsid w:val="001F2047"/>
    <w:rsid w:val="001F2B77"/>
    <w:rsid w:val="001F3C1B"/>
    <w:rsid w:val="001F4E0F"/>
    <w:rsid w:val="001F5614"/>
    <w:rsid w:val="001F60D4"/>
    <w:rsid w:val="002019C7"/>
    <w:rsid w:val="002038EE"/>
    <w:rsid w:val="00203A54"/>
    <w:rsid w:val="00205150"/>
    <w:rsid w:val="00206B86"/>
    <w:rsid w:val="00206BA3"/>
    <w:rsid w:val="002106B2"/>
    <w:rsid w:val="00210D43"/>
    <w:rsid w:val="00213087"/>
    <w:rsid w:val="00216958"/>
    <w:rsid w:val="00220FB1"/>
    <w:rsid w:val="002218F5"/>
    <w:rsid w:val="0022245C"/>
    <w:rsid w:val="00223EE1"/>
    <w:rsid w:val="00227F6A"/>
    <w:rsid w:val="0023004A"/>
    <w:rsid w:val="00231021"/>
    <w:rsid w:val="0023271C"/>
    <w:rsid w:val="002402B9"/>
    <w:rsid w:val="002411AC"/>
    <w:rsid w:val="002444E4"/>
    <w:rsid w:val="00245670"/>
    <w:rsid w:val="00245D6F"/>
    <w:rsid w:val="00246396"/>
    <w:rsid w:val="00247DE7"/>
    <w:rsid w:val="00250067"/>
    <w:rsid w:val="00251F53"/>
    <w:rsid w:val="002563F7"/>
    <w:rsid w:val="00256B05"/>
    <w:rsid w:val="00267363"/>
    <w:rsid w:val="00267C60"/>
    <w:rsid w:val="0027075A"/>
    <w:rsid w:val="002739B1"/>
    <w:rsid w:val="0027492E"/>
    <w:rsid w:val="0027697F"/>
    <w:rsid w:val="00276D4C"/>
    <w:rsid w:val="00283988"/>
    <w:rsid w:val="002846BB"/>
    <w:rsid w:val="002846FC"/>
    <w:rsid w:val="002850E6"/>
    <w:rsid w:val="00286FA3"/>
    <w:rsid w:val="00291DBF"/>
    <w:rsid w:val="00291F57"/>
    <w:rsid w:val="00292E6C"/>
    <w:rsid w:val="002939A7"/>
    <w:rsid w:val="00294A31"/>
    <w:rsid w:val="00295EEA"/>
    <w:rsid w:val="00297570"/>
    <w:rsid w:val="002A100F"/>
    <w:rsid w:val="002A6B87"/>
    <w:rsid w:val="002C08FC"/>
    <w:rsid w:val="002C0CFD"/>
    <w:rsid w:val="002C5452"/>
    <w:rsid w:val="002D0EDA"/>
    <w:rsid w:val="002D6641"/>
    <w:rsid w:val="002D78E7"/>
    <w:rsid w:val="002E2A51"/>
    <w:rsid w:val="002E5B28"/>
    <w:rsid w:val="002E66EE"/>
    <w:rsid w:val="002E70B5"/>
    <w:rsid w:val="002F13FD"/>
    <w:rsid w:val="002F1C6A"/>
    <w:rsid w:val="002F4951"/>
    <w:rsid w:val="00304E0E"/>
    <w:rsid w:val="00305792"/>
    <w:rsid w:val="00307FD1"/>
    <w:rsid w:val="00313C00"/>
    <w:rsid w:val="00313D31"/>
    <w:rsid w:val="0031500F"/>
    <w:rsid w:val="00315DDD"/>
    <w:rsid w:val="00317AD4"/>
    <w:rsid w:val="003206F5"/>
    <w:rsid w:val="00325BF1"/>
    <w:rsid w:val="00332668"/>
    <w:rsid w:val="00335482"/>
    <w:rsid w:val="00335DD3"/>
    <w:rsid w:val="003441C3"/>
    <w:rsid w:val="00352394"/>
    <w:rsid w:val="00357E5A"/>
    <w:rsid w:val="00360464"/>
    <w:rsid w:val="0036187A"/>
    <w:rsid w:val="003648BD"/>
    <w:rsid w:val="0036543B"/>
    <w:rsid w:val="003706F2"/>
    <w:rsid w:val="00374F04"/>
    <w:rsid w:val="003804DA"/>
    <w:rsid w:val="00380BED"/>
    <w:rsid w:val="0038122E"/>
    <w:rsid w:val="00383F65"/>
    <w:rsid w:val="00385ED1"/>
    <w:rsid w:val="003904C8"/>
    <w:rsid w:val="00394082"/>
    <w:rsid w:val="00394388"/>
    <w:rsid w:val="0039626A"/>
    <w:rsid w:val="00396C2B"/>
    <w:rsid w:val="0039795E"/>
    <w:rsid w:val="003A1E7B"/>
    <w:rsid w:val="003A24B5"/>
    <w:rsid w:val="003A318A"/>
    <w:rsid w:val="003A3F45"/>
    <w:rsid w:val="003A5022"/>
    <w:rsid w:val="003A5E9F"/>
    <w:rsid w:val="003A62CA"/>
    <w:rsid w:val="003A7BE9"/>
    <w:rsid w:val="003C1BEF"/>
    <w:rsid w:val="003C6797"/>
    <w:rsid w:val="003D7F04"/>
    <w:rsid w:val="003E25F8"/>
    <w:rsid w:val="003F1057"/>
    <w:rsid w:val="003F380D"/>
    <w:rsid w:val="0040208E"/>
    <w:rsid w:val="00402C65"/>
    <w:rsid w:val="00402C95"/>
    <w:rsid w:val="0040388C"/>
    <w:rsid w:val="00404721"/>
    <w:rsid w:val="00406007"/>
    <w:rsid w:val="00410D76"/>
    <w:rsid w:val="00411B8C"/>
    <w:rsid w:val="00411E4C"/>
    <w:rsid w:val="0041491A"/>
    <w:rsid w:val="00415B4D"/>
    <w:rsid w:val="00415EA8"/>
    <w:rsid w:val="0042249F"/>
    <w:rsid w:val="004226AD"/>
    <w:rsid w:val="00432A98"/>
    <w:rsid w:val="00435577"/>
    <w:rsid w:val="00435707"/>
    <w:rsid w:val="004405A9"/>
    <w:rsid w:val="00442D1C"/>
    <w:rsid w:val="004450CB"/>
    <w:rsid w:val="004459FB"/>
    <w:rsid w:val="0045079B"/>
    <w:rsid w:val="00450D76"/>
    <w:rsid w:val="004520B6"/>
    <w:rsid w:val="00453A84"/>
    <w:rsid w:val="00456D04"/>
    <w:rsid w:val="00456FE2"/>
    <w:rsid w:val="004575DE"/>
    <w:rsid w:val="00457B6D"/>
    <w:rsid w:val="00457C04"/>
    <w:rsid w:val="004616E4"/>
    <w:rsid w:val="00461CBD"/>
    <w:rsid w:val="0046358C"/>
    <w:rsid w:val="0047455E"/>
    <w:rsid w:val="00483EDA"/>
    <w:rsid w:val="00486A46"/>
    <w:rsid w:val="00491BF8"/>
    <w:rsid w:val="00493E15"/>
    <w:rsid w:val="0049448C"/>
    <w:rsid w:val="00496F8F"/>
    <w:rsid w:val="004A1474"/>
    <w:rsid w:val="004A6BEA"/>
    <w:rsid w:val="004B1862"/>
    <w:rsid w:val="004B441B"/>
    <w:rsid w:val="004B44F7"/>
    <w:rsid w:val="004B7F8F"/>
    <w:rsid w:val="004C025B"/>
    <w:rsid w:val="004C0555"/>
    <w:rsid w:val="004D1867"/>
    <w:rsid w:val="004D5177"/>
    <w:rsid w:val="004D5381"/>
    <w:rsid w:val="004D59C9"/>
    <w:rsid w:val="004D5EC9"/>
    <w:rsid w:val="004E3D97"/>
    <w:rsid w:val="004E4D8F"/>
    <w:rsid w:val="004E6467"/>
    <w:rsid w:val="004E78EB"/>
    <w:rsid w:val="004F0351"/>
    <w:rsid w:val="004F498D"/>
    <w:rsid w:val="004F6D3E"/>
    <w:rsid w:val="004F705B"/>
    <w:rsid w:val="004F7B18"/>
    <w:rsid w:val="004F7C51"/>
    <w:rsid w:val="005043E5"/>
    <w:rsid w:val="00506E8A"/>
    <w:rsid w:val="005106BE"/>
    <w:rsid w:val="005114E5"/>
    <w:rsid w:val="00511867"/>
    <w:rsid w:val="00511A2B"/>
    <w:rsid w:val="0051367C"/>
    <w:rsid w:val="00517762"/>
    <w:rsid w:val="005179F8"/>
    <w:rsid w:val="00521028"/>
    <w:rsid w:val="00523905"/>
    <w:rsid w:val="00527B24"/>
    <w:rsid w:val="005334F6"/>
    <w:rsid w:val="00534AA6"/>
    <w:rsid w:val="005377C0"/>
    <w:rsid w:val="00537BD2"/>
    <w:rsid w:val="00541103"/>
    <w:rsid w:val="00541A29"/>
    <w:rsid w:val="00541B7F"/>
    <w:rsid w:val="00542167"/>
    <w:rsid w:val="00542791"/>
    <w:rsid w:val="00543EC2"/>
    <w:rsid w:val="005443FA"/>
    <w:rsid w:val="00547186"/>
    <w:rsid w:val="005476E0"/>
    <w:rsid w:val="0055009F"/>
    <w:rsid w:val="00550F53"/>
    <w:rsid w:val="005526AE"/>
    <w:rsid w:val="00557512"/>
    <w:rsid w:val="00557F29"/>
    <w:rsid w:val="0056241B"/>
    <w:rsid w:val="005646F5"/>
    <w:rsid w:val="0056754F"/>
    <w:rsid w:val="005677FA"/>
    <w:rsid w:val="00571BA1"/>
    <w:rsid w:val="00573A1F"/>
    <w:rsid w:val="005771E8"/>
    <w:rsid w:val="00584416"/>
    <w:rsid w:val="0058662C"/>
    <w:rsid w:val="005918C4"/>
    <w:rsid w:val="00591E77"/>
    <w:rsid w:val="00592E0D"/>
    <w:rsid w:val="00594FBE"/>
    <w:rsid w:val="00595064"/>
    <w:rsid w:val="005A03FB"/>
    <w:rsid w:val="005A0B3E"/>
    <w:rsid w:val="005A26AE"/>
    <w:rsid w:val="005A310A"/>
    <w:rsid w:val="005A3CAD"/>
    <w:rsid w:val="005A6E5C"/>
    <w:rsid w:val="005B1550"/>
    <w:rsid w:val="005B19C5"/>
    <w:rsid w:val="005B1D7A"/>
    <w:rsid w:val="005B6098"/>
    <w:rsid w:val="005C1772"/>
    <w:rsid w:val="005C2726"/>
    <w:rsid w:val="005C2D4F"/>
    <w:rsid w:val="005C6061"/>
    <w:rsid w:val="005C7A65"/>
    <w:rsid w:val="005D4AA3"/>
    <w:rsid w:val="005D7D5C"/>
    <w:rsid w:val="005E5989"/>
    <w:rsid w:val="005E680D"/>
    <w:rsid w:val="005E7919"/>
    <w:rsid w:val="005F1742"/>
    <w:rsid w:val="005F1DB1"/>
    <w:rsid w:val="00601DD3"/>
    <w:rsid w:val="00607C5D"/>
    <w:rsid w:val="00611F28"/>
    <w:rsid w:val="00614573"/>
    <w:rsid w:val="00617666"/>
    <w:rsid w:val="00617ECF"/>
    <w:rsid w:val="00623D0A"/>
    <w:rsid w:val="00624B92"/>
    <w:rsid w:val="0062522C"/>
    <w:rsid w:val="00625D11"/>
    <w:rsid w:val="00632BB1"/>
    <w:rsid w:val="0063317B"/>
    <w:rsid w:val="0064251B"/>
    <w:rsid w:val="00644C89"/>
    <w:rsid w:val="00646A27"/>
    <w:rsid w:val="00654AED"/>
    <w:rsid w:val="00655BFA"/>
    <w:rsid w:val="00657B50"/>
    <w:rsid w:val="00662A14"/>
    <w:rsid w:val="006640E4"/>
    <w:rsid w:val="0066570D"/>
    <w:rsid w:val="006659D9"/>
    <w:rsid w:val="00667ABD"/>
    <w:rsid w:val="00671D3A"/>
    <w:rsid w:val="006746D9"/>
    <w:rsid w:val="0067608A"/>
    <w:rsid w:val="00677E78"/>
    <w:rsid w:val="00680F90"/>
    <w:rsid w:val="00681E6C"/>
    <w:rsid w:val="00682D75"/>
    <w:rsid w:val="0069000A"/>
    <w:rsid w:val="00695102"/>
    <w:rsid w:val="006A16D1"/>
    <w:rsid w:val="006A5868"/>
    <w:rsid w:val="006A5C31"/>
    <w:rsid w:val="006A5C81"/>
    <w:rsid w:val="006B43B6"/>
    <w:rsid w:val="006C0DB5"/>
    <w:rsid w:val="006C3293"/>
    <w:rsid w:val="006C5399"/>
    <w:rsid w:val="006C53F8"/>
    <w:rsid w:val="006C7CD1"/>
    <w:rsid w:val="006C7F50"/>
    <w:rsid w:val="006D02D0"/>
    <w:rsid w:val="006D09EE"/>
    <w:rsid w:val="006D26D9"/>
    <w:rsid w:val="006D2F23"/>
    <w:rsid w:val="006D48E2"/>
    <w:rsid w:val="006D5224"/>
    <w:rsid w:val="006D6E3F"/>
    <w:rsid w:val="006D71EB"/>
    <w:rsid w:val="006D751F"/>
    <w:rsid w:val="006E02FD"/>
    <w:rsid w:val="006E17A1"/>
    <w:rsid w:val="006E3FED"/>
    <w:rsid w:val="006E4C8D"/>
    <w:rsid w:val="006E6517"/>
    <w:rsid w:val="006E77EB"/>
    <w:rsid w:val="006E7D0B"/>
    <w:rsid w:val="006F158A"/>
    <w:rsid w:val="006F382A"/>
    <w:rsid w:val="006F3B3A"/>
    <w:rsid w:val="006F3B87"/>
    <w:rsid w:val="006F3C34"/>
    <w:rsid w:val="006F49F3"/>
    <w:rsid w:val="006F4C6F"/>
    <w:rsid w:val="006F4DB7"/>
    <w:rsid w:val="006F64B0"/>
    <w:rsid w:val="006F788E"/>
    <w:rsid w:val="00700AB8"/>
    <w:rsid w:val="007044B7"/>
    <w:rsid w:val="00710279"/>
    <w:rsid w:val="00710F16"/>
    <w:rsid w:val="00715306"/>
    <w:rsid w:val="00715494"/>
    <w:rsid w:val="00715977"/>
    <w:rsid w:val="007211A1"/>
    <w:rsid w:val="007212E2"/>
    <w:rsid w:val="00722BF8"/>
    <w:rsid w:val="00723A73"/>
    <w:rsid w:val="00730915"/>
    <w:rsid w:val="0073259F"/>
    <w:rsid w:val="00733745"/>
    <w:rsid w:val="007407FA"/>
    <w:rsid w:val="00746CBE"/>
    <w:rsid w:val="00747317"/>
    <w:rsid w:val="00751032"/>
    <w:rsid w:val="007519B4"/>
    <w:rsid w:val="007553A9"/>
    <w:rsid w:val="00761A83"/>
    <w:rsid w:val="0076339D"/>
    <w:rsid w:val="00766782"/>
    <w:rsid w:val="00766C37"/>
    <w:rsid w:val="007721F3"/>
    <w:rsid w:val="00773CA1"/>
    <w:rsid w:val="00775CAB"/>
    <w:rsid w:val="0078030E"/>
    <w:rsid w:val="007817C8"/>
    <w:rsid w:val="007817CF"/>
    <w:rsid w:val="0078482C"/>
    <w:rsid w:val="00787D01"/>
    <w:rsid w:val="00791688"/>
    <w:rsid w:val="00792977"/>
    <w:rsid w:val="00793314"/>
    <w:rsid w:val="007934A4"/>
    <w:rsid w:val="00796D1B"/>
    <w:rsid w:val="007A0B5E"/>
    <w:rsid w:val="007A2E3E"/>
    <w:rsid w:val="007A4999"/>
    <w:rsid w:val="007A6345"/>
    <w:rsid w:val="007A76FA"/>
    <w:rsid w:val="007A7D1F"/>
    <w:rsid w:val="007B0313"/>
    <w:rsid w:val="007B55DE"/>
    <w:rsid w:val="007B5936"/>
    <w:rsid w:val="007C4AE5"/>
    <w:rsid w:val="007C4C67"/>
    <w:rsid w:val="007C6086"/>
    <w:rsid w:val="007D7131"/>
    <w:rsid w:val="007E252B"/>
    <w:rsid w:val="007E547B"/>
    <w:rsid w:val="007E55C8"/>
    <w:rsid w:val="007F045D"/>
    <w:rsid w:val="007F0B15"/>
    <w:rsid w:val="007F0F10"/>
    <w:rsid w:val="007F4D24"/>
    <w:rsid w:val="007F5201"/>
    <w:rsid w:val="007F6F32"/>
    <w:rsid w:val="007F73C7"/>
    <w:rsid w:val="007F777D"/>
    <w:rsid w:val="007F7DA9"/>
    <w:rsid w:val="00800409"/>
    <w:rsid w:val="008031E6"/>
    <w:rsid w:val="00811A5D"/>
    <w:rsid w:val="00811AC2"/>
    <w:rsid w:val="0081291E"/>
    <w:rsid w:val="008147D7"/>
    <w:rsid w:val="00815628"/>
    <w:rsid w:val="00817073"/>
    <w:rsid w:val="00821499"/>
    <w:rsid w:val="008224CE"/>
    <w:rsid w:val="008236D9"/>
    <w:rsid w:val="00826DD0"/>
    <w:rsid w:val="00830582"/>
    <w:rsid w:val="008318BE"/>
    <w:rsid w:val="00833664"/>
    <w:rsid w:val="008347C9"/>
    <w:rsid w:val="00837111"/>
    <w:rsid w:val="00837EED"/>
    <w:rsid w:val="00840ED9"/>
    <w:rsid w:val="008430A2"/>
    <w:rsid w:val="00843A4D"/>
    <w:rsid w:val="00847EA8"/>
    <w:rsid w:val="008550EF"/>
    <w:rsid w:val="00862602"/>
    <w:rsid w:val="00870B0A"/>
    <w:rsid w:val="0087161F"/>
    <w:rsid w:val="00874704"/>
    <w:rsid w:val="0088160A"/>
    <w:rsid w:val="00885379"/>
    <w:rsid w:val="008857AD"/>
    <w:rsid w:val="00887B98"/>
    <w:rsid w:val="00887F52"/>
    <w:rsid w:val="008904CF"/>
    <w:rsid w:val="00893B54"/>
    <w:rsid w:val="008A4350"/>
    <w:rsid w:val="008B0C15"/>
    <w:rsid w:val="008B2618"/>
    <w:rsid w:val="008B29FA"/>
    <w:rsid w:val="008C2BAE"/>
    <w:rsid w:val="008C7B98"/>
    <w:rsid w:val="008C7EA1"/>
    <w:rsid w:val="008D0F06"/>
    <w:rsid w:val="008E1AFA"/>
    <w:rsid w:val="008E1FD3"/>
    <w:rsid w:val="008E2BE6"/>
    <w:rsid w:val="008E63FE"/>
    <w:rsid w:val="008E6C61"/>
    <w:rsid w:val="008E7EF6"/>
    <w:rsid w:val="008E7F83"/>
    <w:rsid w:val="008F48B4"/>
    <w:rsid w:val="008F7133"/>
    <w:rsid w:val="00900806"/>
    <w:rsid w:val="00902B50"/>
    <w:rsid w:val="00905BC1"/>
    <w:rsid w:val="00910E70"/>
    <w:rsid w:val="00912154"/>
    <w:rsid w:val="009137BB"/>
    <w:rsid w:val="009140C9"/>
    <w:rsid w:val="00914E15"/>
    <w:rsid w:val="0092021A"/>
    <w:rsid w:val="009219AE"/>
    <w:rsid w:val="009276CA"/>
    <w:rsid w:val="00933515"/>
    <w:rsid w:val="00933AD2"/>
    <w:rsid w:val="00934CCF"/>
    <w:rsid w:val="00940E4F"/>
    <w:rsid w:val="00946A54"/>
    <w:rsid w:val="00947361"/>
    <w:rsid w:val="00947A15"/>
    <w:rsid w:val="00947DDD"/>
    <w:rsid w:val="00951988"/>
    <w:rsid w:val="009537FB"/>
    <w:rsid w:val="0095468A"/>
    <w:rsid w:val="00956CA1"/>
    <w:rsid w:val="00957428"/>
    <w:rsid w:val="00963195"/>
    <w:rsid w:val="00965889"/>
    <w:rsid w:val="00970F0A"/>
    <w:rsid w:val="009715E1"/>
    <w:rsid w:val="00972529"/>
    <w:rsid w:val="00972926"/>
    <w:rsid w:val="00974744"/>
    <w:rsid w:val="00975068"/>
    <w:rsid w:val="00977980"/>
    <w:rsid w:val="0098464D"/>
    <w:rsid w:val="00985972"/>
    <w:rsid w:val="00991BA2"/>
    <w:rsid w:val="009924FF"/>
    <w:rsid w:val="009A0BF0"/>
    <w:rsid w:val="009A59C7"/>
    <w:rsid w:val="009A7729"/>
    <w:rsid w:val="009B0734"/>
    <w:rsid w:val="009B71D8"/>
    <w:rsid w:val="009B7A68"/>
    <w:rsid w:val="009C22A8"/>
    <w:rsid w:val="009C3AB0"/>
    <w:rsid w:val="009C6F1A"/>
    <w:rsid w:val="009C736C"/>
    <w:rsid w:val="009D47A6"/>
    <w:rsid w:val="009D5F6D"/>
    <w:rsid w:val="009E13F4"/>
    <w:rsid w:val="009E4F3D"/>
    <w:rsid w:val="009E710E"/>
    <w:rsid w:val="009F0484"/>
    <w:rsid w:val="009F536C"/>
    <w:rsid w:val="00A02968"/>
    <w:rsid w:val="00A037ED"/>
    <w:rsid w:val="00A06677"/>
    <w:rsid w:val="00A073B1"/>
    <w:rsid w:val="00A13B40"/>
    <w:rsid w:val="00A15DE1"/>
    <w:rsid w:val="00A16F11"/>
    <w:rsid w:val="00A236CE"/>
    <w:rsid w:val="00A23CBA"/>
    <w:rsid w:val="00A308AE"/>
    <w:rsid w:val="00A31AA8"/>
    <w:rsid w:val="00A32C2D"/>
    <w:rsid w:val="00A334B4"/>
    <w:rsid w:val="00A335BE"/>
    <w:rsid w:val="00A424A2"/>
    <w:rsid w:val="00A4351C"/>
    <w:rsid w:val="00A44F14"/>
    <w:rsid w:val="00A47D11"/>
    <w:rsid w:val="00A52C8A"/>
    <w:rsid w:val="00A542F5"/>
    <w:rsid w:val="00A56059"/>
    <w:rsid w:val="00A56AAD"/>
    <w:rsid w:val="00A61E8E"/>
    <w:rsid w:val="00A70086"/>
    <w:rsid w:val="00A7055F"/>
    <w:rsid w:val="00A7069B"/>
    <w:rsid w:val="00A710AE"/>
    <w:rsid w:val="00A72500"/>
    <w:rsid w:val="00A73066"/>
    <w:rsid w:val="00A742FE"/>
    <w:rsid w:val="00A75580"/>
    <w:rsid w:val="00A762BE"/>
    <w:rsid w:val="00A77088"/>
    <w:rsid w:val="00A8451C"/>
    <w:rsid w:val="00A858D5"/>
    <w:rsid w:val="00A87B04"/>
    <w:rsid w:val="00A9020E"/>
    <w:rsid w:val="00A90FF1"/>
    <w:rsid w:val="00AA5F6A"/>
    <w:rsid w:val="00AB7BDF"/>
    <w:rsid w:val="00AC40DC"/>
    <w:rsid w:val="00AC678C"/>
    <w:rsid w:val="00AC77A8"/>
    <w:rsid w:val="00AD3788"/>
    <w:rsid w:val="00AD3F51"/>
    <w:rsid w:val="00AD5C1F"/>
    <w:rsid w:val="00AD7EDA"/>
    <w:rsid w:val="00AD7F39"/>
    <w:rsid w:val="00AE2E42"/>
    <w:rsid w:val="00AE5535"/>
    <w:rsid w:val="00AF0AC2"/>
    <w:rsid w:val="00AF25F2"/>
    <w:rsid w:val="00AF2BF9"/>
    <w:rsid w:val="00AF381D"/>
    <w:rsid w:val="00AF443B"/>
    <w:rsid w:val="00AF67BD"/>
    <w:rsid w:val="00AF728F"/>
    <w:rsid w:val="00B038C2"/>
    <w:rsid w:val="00B0396D"/>
    <w:rsid w:val="00B0629D"/>
    <w:rsid w:val="00B0648E"/>
    <w:rsid w:val="00B10DD2"/>
    <w:rsid w:val="00B15839"/>
    <w:rsid w:val="00B21360"/>
    <w:rsid w:val="00B21B54"/>
    <w:rsid w:val="00B233C4"/>
    <w:rsid w:val="00B24649"/>
    <w:rsid w:val="00B249B5"/>
    <w:rsid w:val="00B26B56"/>
    <w:rsid w:val="00B3041F"/>
    <w:rsid w:val="00B30676"/>
    <w:rsid w:val="00B311B0"/>
    <w:rsid w:val="00B32427"/>
    <w:rsid w:val="00B36A62"/>
    <w:rsid w:val="00B40BD4"/>
    <w:rsid w:val="00B424D1"/>
    <w:rsid w:val="00B44491"/>
    <w:rsid w:val="00B451F7"/>
    <w:rsid w:val="00B52C9A"/>
    <w:rsid w:val="00B5410C"/>
    <w:rsid w:val="00B54B6F"/>
    <w:rsid w:val="00B55436"/>
    <w:rsid w:val="00B603F7"/>
    <w:rsid w:val="00B76C35"/>
    <w:rsid w:val="00B82A5A"/>
    <w:rsid w:val="00B82C05"/>
    <w:rsid w:val="00B83D06"/>
    <w:rsid w:val="00B8651A"/>
    <w:rsid w:val="00B906D9"/>
    <w:rsid w:val="00B91F2C"/>
    <w:rsid w:val="00B92706"/>
    <w:rsid w:val="00B9454C"/>
    <w:rsid w:val="00B9651C"/>
    <w:rsid w:val="00B979EB"/>
    <w:rsid w:val="00B97CB7"/>
    <w:rsid w:val="00B97DF0"/>
    <w:rsid w:val="00BA0B9B"/>
    <w:rsid w:val="00BA41B5"/>
    <w:rsid w:val="00BA4CCB"/>
    <w:rsid w:val="00BA708E"/>
    <w:rsid w:val="00BB05E9"/>
    <w:rsid w:val="00BB1304"/>
    <w:rsid w:val="00BB1C8B"/>
    <w:rsid w:val="00BB366D"/>
    <w:rsid w:val="00BB6696"/>
    <w:rsid w:val="00BB6DAB"/>
    <w:rsid w:val="00BC0554"/>
    <w:rsid w:val="00BC0A8C"/>
    <w:rsid w:val="00BC7456"/>
    <w:rsid w:val="00BD170D"/>
    <w:rsid w:val="00BD381B"/>
    <w:rsid w:val="00BD3B1E"/>
    <w:rsid w:val="00BD4C09"/>
    <w:rsid w:val="00BD4F62"/>
    <w:rsid w:val="00BD7C6E"/>
    <w:rsid w:val="00BE1165"/>
    <w:rsid w:val="00BE1CB2"/>
    <w:rsid w:val="00BE7241"/>
    <w:rsid w:val="00BE7C5C"/>
    <w:rsid w:val="00BF06A2"/>
    <w:rsid w:val="00BF18E9"/>
    <w:rsid w:val="00BF2D7B"/>
    <w:rsid w:val="00BF6174"/>
    <w:rsid w:val="00C00D60"/>
    <w:rsid w:val="00C10E05"/>
    <w:rsid w:val="00C1251C"/>
    <w:rsid w:val="00C14A4A"/>
    <w:rsid w:val="00C17346"/>
    <w:rsid w:val="00C174EC"/>
    <w:rsid w:val="00C21E70"/>
    <w:rsid w:val="00C22BB2"/>
    <w:rsid w:val="00C238C9"/>
    <w:rsid w:val="00C30CAD"/>
    <w:rsid w:val="00C34AFE"/>
    <w:rsid w:val="00C34C9C"/>
    <w:rsid w:val="00C359FE"/>
    <w:rsid w:val="00C35CE2"/>
    <w:rsid w:val="00C36465"/>
    <w:rsid w:val="00C3660E"/>
    <w:rsid w:val="00C36C92"/>
    <w:rsid w:val="00C3753F"/>
    <w:rsid w:val="00C40346"/>
    <w:rsid w:val="00C476E6"/>
    <w:rsid w:val="00C51881"/>
    <w:rsid w:val="00C51C4B"/>
    <w:rsid w:val="00C55079"/>
    <w:rsid w:val="00C55876"/>
    <w:rsid w:val="00C61320"/>
    <w:rsid w:val="00C61A87"/>
    <w:rsid w:val="00C63DF1"/>
    <w:rsid w:val="00C67765"/>
    <w:rsid w:val="00C711E6"/>
    <w:rsid w:val="00C715D2"/>
    <w:rsid w:val="00C80A99"/>
    <w:rsid w:val="00C84F53"/>
    <w:rsid w:val="00C850C6"/>
    <w:rsid w:val="00C85461"/>
    <w:rsid w:val="00C87C33"/>
    <w:rsid w:val="00C90A01"/>
    <w:rsid w:val="00C95AB0"/>
    <w:rsid w:val="00C97611"/>
    <w:rsid w:val="00C97C7D"/>
    <w:rsid w:val="00CA1408"/>
    <w:rsid w:val="00CA2EAB"/>
    <w:rsid w:val="00CA2EF4"/>
    <w:rsid w:val="00CA3D02"/>
    <w:rsid w:val="00CA3DD5"/>
    <w:rsid w:val="00CA4DAE"/>
    <w:rsid w:val="00CA5201"/>
    <w:rsid w:val="00CA657C"/>
    <w:rsid w:val="00CA71D3"/>
    <w:rsid w:val="00CB3DA3"/>
    <w:rsid w:val="00CB52B1"/>
    <w:rsid w:val="00CB5E35"/>
    <w:rsid w:val="00CC3CB5"/>
    <w:rsid w:val="00CC4214"/>
    <w:rsid w:val="00CD1128"/>
    <w:rsid w:val="00CD1D19"/>
    <w:rsid w:val="00CD3630"/>
    <w:rsid w:val="00CD396F"/>
    <w:rsid w:val="00CD5B0B"/>
    <w:rsid w:val="00CD7543"/>
    <w:rsid w:val="00CE0CD6"/>
    <w:rsid w:val="00CE2DB1"/>
    <w:rsid w:val="00CE554D"/>
    <w:rsid w:val="00CE5BA0"/>
    <w:rsid w:val="00CF4C30"/>
    <w:rsid w:val="00CF5FFD"/>
    <w:rsid w:val="00CF6A83"/>
    <w:rsid w:val="00D02100"/>
    <w:rsid w:val="00D033CE"/>
    <w:rsid w:val="00D03439"/>
    <w:rsid w:val="00D05153"/>
    <w:rsid w:val="00D0584F"/>
    <w:rsid w:val="00D07F1C"/>
    <w:rsid w:val="00D11724"/>
    <w:rsid w:val="00D15575"/>
    <w:rsid w:val="00D15C98"/>
    <w:rsid w:val="00D1684C"/>
    <w:rsid w:val="00D16971"/>
    <w:rsid w:val="00D2417F"/>
    <w:rsid w:val="00D25CF7"/>
    <w:rsid w:val="00D328CB"/>
    <w:rsid w:val="00D34357"/>
    <w:rsid w:val="00D35FDB"/>
    <w:rsid w:val="00D40149"/>
    <w:rsid w:val="00D4020B"/>
    <w:rsid w:val="00D41B38"/>
    <w:rsid w:val="00D42000"/>
    <w:rsid w:val="00D438CD"/>
    <w:rsid w:val="00D45C63"/>
    <w:rsid w:val="00D50BC5"/>
    <w:rsid w:val="00D50EBA"/>
    <w:rsid w:val="00D563BE"/>
    <w:rsid w:val="00D5672A"/>
    <w:rsid w:val="00D56C3D"/>
    <w:rsid w:val="00D60A96"/>
    <w:rsid w:val="00D61668"/>
    <w:rsid w:val="00D643E1"/>
    <w:rsid w:val="00D66448"/>
    <w:rsid w:val="00D67839"/>
    <w:rsid w:val="00D70508"/>
    <w:rsid w:val="00D71407"/>
    <w:rsid w:val="00D71491"/>
    <w:rsid w:val="00D76628"/>
    <w:rsid w:val="00D775C0"/>
    <w:rsid w:val="00D80935"/>
    <w:rsid w:val="00D85FF0"/>
    <w:rsid w:val="00D87BE7"/>
    <w:rsid w:val="00D91FC0"/>
    <w:rsid w:val="00D93145"/>
    <w:rsid w:val="00D97A97"/>
    <w:rsid w:val="00DA2BD8"/>
    <w:rsid w:val="00DA38D6"/>
    <w:rsid w:val="00DB1B8C"/>
    <w:rsid w:val="00DC520B"/>
    <w:rsid w:val="00DC6320"/>
    <w:rsid w:val="00DC69B7"/>
    <w:rsid w:val="00DC7F6A"/>
    <w:rsid w:val="00DD0091"/>
    <w:rsid w:val="00DD2D5C"/>
    <w:rsid w:val="00DD3C76"/>
    <w:rsid w:val="00DD51B4"/>
    <w:rsid w:val="00DE041E"/>
    <w:rsid w:val="00DE13DC"/>
    <w:rsid w:val="00DE3F70"/>
    <w:rsid w:val="00DE4325"/>
    <w:rsid w:val="00DE4329"/>
    <w:rsid w:val="00DE4DC4"/>
    <w:rsid w:val="00DE4FC0"/>
    <w:rsid w:val="00DE78C2"/>
    <w:rsid w:val="00DF44C3"/>
    <w:rsid w:val="00DF786C"/>
    <w:rsid w:val="00E03BD6"/>
    <w:rsid w:val="00E04A66"/>
    <w:rsid w:val="00E108CE"/>
    <w:rsid w:val="00E11E28"/>
    <w:rsid w:val="00E11F7E"/>
    <w:rsid w:val="00E1419B"/>
    <w:rsid w:val="00E1502E"/>
    <w:rsid w:val="00E15E32"/>
    <w:rsid w:val="00E161B2"/>
    <w:rsid w:val="00E172DC"/>
    <w:rsid w:val="00E226AF"/>
    <w:rsid w:val="00E229FA"/>
    <w:rsid w:val="00E22C1D"/>
    <w:rsid w:val="00E414DB"/>
    <w:rsid w:val="00E423F3"/>
    <w:rsid w:val="00E440E9"/>
    <w:rsid w:val="00E46433"/>
    <w:rsid w:val="00E46D3A"/>
    <w:rsid w:val="00E50357"/>
    <w:rsid w:val="00E53D60"/>
    <w:rsid w:val="00E568AE"/>
    <w:rsid w:val="00E600B7"/>
    <w:rsid w:val="00E60733"/>
    <w:rsid w:val="00E62BBC"/>
    <w:rsid w:val="00E63286"/>
    <w:rsid w:val="00E635F9"/>
    <w:rsid w:val="00E636CB"/>
    <w:rsid w:val="00E66492"/>
    <w:rsid w:val="00E6712E"/>
    <w:rsid w:val="00E726B9"/>
    <w:rsid w:val="00E727F1"/>
    <w:rsid w:val="00E74065"/>
    <w:rsid w:val="00E74AB7"/>
    <w:rsid w:val="00E74B09"/>
    <w:rsid w:val="00E7649B"/>
    <w:rsid w:val="00E7762B"/>
    <w:rsid w:val="00E77AAB"/>
    <w:rsid w:val="00E86D29"/>
    <w:rsid w:val="00E900DB"/>
    <w:rsid w:val="00E937AD"/>
    <w:rsid w:val="00E93985"/>
    <w:rsid w:val="00E94D4D"/>
    <w:rsid w:val="00E964AE"/>
    <w:rsid w:val="00EA18A5"/>
    <w:rsid w:val="00EA4200"/>
    <w:rsid w:val="00EA7724"/>
    <w:rsid w:val="00EC52EB"/>
    <w:rsid w:val="00EC53BD"/>
    <w:rsid w:val="00ED20C4"/>
    <w:rsid w:val="00ED2A86"/>
    <w:rsid w:val="00ED2C43"/>
    <w:rsid w:val="00ED56E9"/>
    <w:rsid w:val="00ED5D44"/>
    <w:rsid w:val="00EE0B0C"/>
    <w:rsid w:val="00EE160D"/>
    <w:rsid w:val="00EE3517"/>
    <w:rsid w:val="00EE3DEA"/>
    <w:rsid w:val="00EF2F60"/>
    <w:rsid w:val="00F018E0"/>
    <w:rsid w:val="00F04708"/>
    <w:rsid w:val="00F04886"/>
    <w:rsid w:val="00F07FCF"/>
    <w:rsid w:val="00F104B6"/>
    <w:rsid w:val="00F10C55"/>
    <w:rsid w:val="00F114A7"/>
    <w:rsid w:val="00F1309A"/>
    <w:rsid w:val="00F13268"/>
    <w:rsid w:val="00F133CC"/>
    <w:rsid w:val="00F13867"/>
    <w:rsid w:val="00F13CDF"/>
    <w:rsid w:val="00F15661"/>
    <w:rsid w:val="00F161E7"/>
    <w:rsid w:val="00F1683C"/>
    <w:rsid w:val="00F20B9F"/>
    <w:rsid w:val="00F27F2C"/>
    <w:rsid w:val="00F35108"/>
    <w:rsid w:val="00F35248"/>
    <w:rsid w:val="00F35CF9"/>
    <w:rsid w:val="00F364E5"/>
    <w:rsid w:val="00F36E06"/>
    <w:rsid w:val="00F36F79"/>
    <w:rsid w:val="00F430AC"/>
    <w:rsid w:val="00F4417E"/>
    <w:rsid w:val="00F44478"/>
    <w:rsid w:val="00F445D8"/>
    <w:rsid w:val="00F46D5D"/>
    <w:rsid w:val="00F5105C"/>
    <w:rsid w:val="00F5476B"/>
    <w:rsid w:val="00F550D1"/>
    <w:rsid w:val="00F600BF"/>
    <w:rsid w:val="00F6074A"/>
    <w:rsid w:val="00F63026"/>
    <w:rsid w:val="00F66138"/>
    <w:rsid w:val="00F662A9"/>
    <w:rsid w:val="00F7193B"/>
    <w:rsid w:val="00F7315B"/>
    <w:rsid w:val="00F737AD"/>
    <w:rsid w:val="00F73FD4"/>
    <w:rsid w:val="00F80123"/>
    <w:rsid w:val="00F94B3C"/>
    <w:rsid w:val="00FA23F7"/>
    <w:rsid w:val="00FA3BF2"/>
    <w:rsid w:val="00FA53A0"/>
    <w:rsid w:val="00FB3F75"/>
    <w:rsid w:val="00FB4C46"/>
    <w:rsid w:val="00FB6C25"/>
    <w:rsid w:val="00FC4FDE"/>
    <w:rsid w:val="00FD02DC"/>
    <w:rsid w:val="00FD1628"/>
    <w:rsid w:val="00FD1DE7"/>
    <w:rsid w:val="00FD48A1"/>
    <w:rsid w:val="00FD4E22"/>
    <w:rsid w:val="00FD5A28"/>
    <w:rsid w:val="00FD6725"/>
    <w:rsid w:val="00FE3F8E"/>
    <w:rsid w:val="00FE7564"/>
    <w:rsid w:val="00FF200D"/>
    <w:rsid w:val="00FF239B"/>
    <w:rsid w:val="00FF536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59E9DB-0440-4A11-AD22-18B2C949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42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1DB1"/>
    <w:pPr>
      <w:ind w:left="720"/>
      <w:contextualSpacing/>
    </w:pPr>
  </w:style>
  <w:style w:type="table" w:styleId="Tablaconcuadrcula">
    <w:name w:val="Table Grid"/>
    <w:basedOn w:val="Tablanormal"/>
    <w:uiPriority w:val="39"/>
    <w:rsid w:val="00DE4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DE432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E4325"/>
    <w:rPr>
      <w:sz w:val="20"/>
      <w:szCs w:val="20"/>
    </w:rPr>
  </w:style>
  <w:style w:type="character" w:styleId="Refdenotaalpie">
    <w:name w:val="footnote reference"/>
    <w:basedOn w:val="Fuentedeprrafopredeter"/>
    <w:uiPriority w:val="99"/>
    <w:semiHidden/>
    <w:unhideWhenUsed/>
    <w:rsid w:val="00DE4325"/>
    <w:rPr>
      <w:vertAlign w:val="superscript"/>
    </w:rPr>
  </w:style>
  <w:style w:type="character" w:styleId="nfasis">
    <w:name w:val="Emphasis"/>
    <w:basedOn w:val="Fuentedeprrafopredeter"/>
    <w:uiPriority w:val="20"/>
    <w:qFormat/>
    <w:rsid w:val="00BD4F62"/>
    <w:rPr>
      <w:i/>
      <w:iCs/>
    </w:rPr>
  </w:style>
  <w:style w:type="character" w:styleId="Hipervnculo">
    <w:name w:val="Hyperlink"/>
    <w:basedOn w:val="Fuentedeprrafopredeter"/>
    <w:uiPriority w:val="99"/>
    <w:semiHidden/>
    <w:unhideWhenUsed/>
    <w:rsid w:val="00026525"/>
    <w:rPr>
      <w:strike w:val="0"/>
      <w:dstrike w:val="0"/>
      <w:color w:val="446E9B"/>
      <w:u w:val="none"/>
      <w:effect w:val="none"/>
      <w:shd w:val="clear" w:color="auto" w:fill="auto"/>
    </w:rPr>
  </w:style>
  <w:style w:type="character" w:styleId="Textoennegrita">
    <w:name w:val="Strong"/>
    <w:basedOn w:val="Fuentedeprrafopredeter"/>
    <w:uiPriority w:val="22"/>
    <w:qFormat/>
    <w:rsid w:val="00026525"/>
    <w:rPr>
      <w:b/>
      <w:bCs/>
    </w:rPr>
  </w:style>
  <w:style w:type="paragraph" w:styleId="Encabezado">
    <w:name w:val="header"/>
    <w:basedOn w:val="Normal"/>
    <w:link w:val="EncabezadoCar"/>
    <w:uiPriority w:val="99"/>
    <w:unhideWhenUsed/>
    <w:rsid w:val="006E02F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E02FD"/>
  </w:style>
  <w:style w:type="paragraph" w:styleId="Piedepgina">
    <w:name w:val="footer"/>
    <w:basedOn w:val="Normal"/>
    <w:link w:val="PiedepginaCar"/>
    <w:uiPriority w:val="99"/>
    <w:unhideWhenUsed/>
    <w:rsid w:val="006E02F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E02FD"/>
  </w:style>
  <w:style w:type="paragraph" w:customStyle="1" w:styleId="xmsonormal">
    <w:name w:val="x_msonormal"/>
    <w:basedOn w:val="Normal"/>
    <w:rsid w:val="009924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9924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09504">
      <w:bodyDiv w:val="1"/>
      <w:marLeft w:val="0"/>
      <w:marRight w:val="0"/>
      <w:marTop w:val="0"/>
      <w:marBottom w:val="0"/>
      <w:divBdr>
        <w:top w:val="none" w:sz="0" w:space="0" w:color="auto"/>
        <w:left w:val="none" w:sz="0" w:space="0" w:color="auto"/>
        <w:bottom w:val="none" w:sz="0" w:space="0" w:color="auto"/>
        <w:right w:val="none" w:sz="0" w:space="0" w:color="auto"/>
      </w:divBdr>
    </w:div>
    <w:div w:id="372777495">
      <w:bodyDiv w:val="1"/>
      <w:marLeft w:val="0"/>
      <w:marRight w:val="0"/>
      <w:marTop w:val="0"/>
      <w:marBottom w:val="0"/>
      <w:divBdr>
        <w:top w:val="none" w:sz="0" w:space="0" w:color="auto"/>
        <w:left w:val="none" w:sz="0" w:space="0" w:color="auto"/>
        <w:bottom w:val="none" w:sz="0" w:space="0" w:color="auto"/>
        <w:right w:val="none" w:sz="0" w:space="0" w:color="auto"/>
      </w:divBdr>
      <w:divsChild>
        <w:div w:id="99766255">
          <w:marLeft w:val="0"/>
          <w:marRight w:val="0"/>
          <w:marTop w:val="0"/>
          <w:marBottom w:val="0"/>
          <w:divBdr>
            <w:top w:val="none" w:sz="0" w:space="0" w:color="auto"/>
            <w:left w:val="none" w:sz="0" w:space="0" w:color="auto"/>
            <w:bottom w:val="none" w:sz="0" w:space="0" w:color="auto"/>
            <w:right w:val="none" w:sz="0" w:space="0" w:color="auto"/>
          </w:divBdr>
          <w:divsChild>
            <w:div w:id="1536887982">
              <w:marLeft w:val="0"/>
              <w:marRight w:val="0"/>
              <w:marTop w:val="0"/>
              <w:marBottom w:val="0"/>
              <w:divBdr>
                <w:top w:val="none" w:sz="0" w:space="0" w:color="auto"/>
                <w:left w:val="none" w:sz="0" w:space="0" w:color="auto"/>
                <w:bottom w:val="none" w:sz="0" w:space="0" w:color="auto"/>
                <w:right w:val="none" w:sz="0" w:space="0" w:color="auto"/>
              </w:divBdr>
              <w:divsChild>
                <w:div w:id="1728214323">
                  <w:marLeft w:val="0"/>
                  <w:marRight w:val="0"/>
                  <w:marTop w:val="0"/>
                  <w:marBottom w:val="0"/>
                  <w:divBdr>
                    <w:top w:val="none" w:sz="0" w:space="0" w:color="auto"/>
                    <w:left w:val="none" w:sz="0" w:space="0" w:color="auto"/>
                    <w:bottom w:val="none" w:sz="0" w:space="0" w:color="auto"/>
                    <w:right w:val="none" w:sz="0" w:space="0" w:color="auto"/>
                  </w:divBdr>
                  <w:divsChild>
                    <w:div w:id="1759057404">
                      <w:marLeft w:val="0"/>
                      <w:marRight w:val="0"/>
                      <w:marTop w:val="0"/>
                      <w:marBottom w:val="0"/>
                      <w:divBdr>
                        <w:top w:val="none" w:sz="0" w:space="0" w:color="auto"/>
                        <w:left w:val="none" w:sz="0" w:space="0" w:color="auto"/>
                        <w:bottom w:val="none" w:sz="0" w:space="0" w:color="auto"/>
                        <w:right w:val="none" w:sz="0" w:space="0" w:color="auto"/>
                      </w:divBdr>
                      <w:divsChild>
                        <w:div w:id="168139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844956">
      <w:bodyDiv w:val="1"/>
      <w:marLeft w:val="0"/>
      <w:marRight w:val="0"/>
      <w:marTop w:val="0"/>
      <w:marBottom w:val="0"/>
      <w:divBdr>
        <w:top w:val="none" w:sz="0" w:space="0" w:color="auto"/>
        <w:left w:val="none" w:sz="0" w:space="0" w:color="auto"/>
        <w:bottom w:val="none" w:sz="0" w:space="0" w:color="auto"/>
        <w:right w:val="none" w:sz="0" w:space="0" w:color="auto"/>
      </w:divBdr>
    </w:div>
    <w:div w:id="506677298">
      <w:bodyDiv w:val="1"/>
      <w:marLeft w:val="0"/>
      <w:marRight w:val="0"/>
      <w:marTop w:val="0"/>
      <w:marBottom w:val="0"/>
      <w:divBdr>
        <w:top w:val="none" w:sz="0" w:space="0" w:color="auto"/>
        <w:left w:val="none" w:sz="0" w:space="0" w:color="auto"/>
        <w:bottom w:val="none" w:sz="0" w:space="0" w:color="auto"/>
        <w:right w:val="none" w:sz="0" w:space="0" w:color="auto"/>
      </w:divBdr>
      <w:divsChild>
        <w:div w:id="994261644">
          <w:marLeft w:val="0"/>
          <w:marRight w:val="0"/>
          <w:marTop w:val="0"/>
          <w:marBottom w:val="0"/>
          <w:divBdr>
            <w:top w:val="none" w:sz="0" w:space="0" w:color="auto"/>
            <w:left w:val="none" w:sz="0" w:space="0" w:color="auto"/>
            <w:bottom w:val="none" w:sz="0" w:space="0" w:color="auto"/>
            <w:right w:val="none" w:sz="0" w:space="0" w:color="auto"/>
          </w:divBdr>
          <w:divsChild>
            <w:div w:id="1633751206">
              <w:marLeft w:val="0"/>
              <w:marRight w:val="0"/>
              <w:marTop w:val="0"/>
              <w:marBottom w:val="0"/>
              <w:divBdr>
                <w:top w:val="none" w:sz="0" w:space="0" w:color="auto"/>
                <w:left w:val="none" w:sz="0" w:space="0" w:color="auto"/>
                <w:bottom w:val="none" w:sz="0" w:space="0" w:color="auto"/>
                <w:right w:val="none" w:sz="0" w:space="0" w:color="auto"/>
              </w:divBdr>
              <w:divsChild>
                <w:div w:id="541676155">
                  <w:marLeft w:val="0"/>
                  <w:marRight w:val="0"/>
                  <w:marTop w:val="0"/>
                  <w:marBottom w:val="0"/>
                  <w:divBdr>
                    <w:top w:val="none" w:sz="0" w:space="0" w:color="auto"/>
                    <w:left w:val="none" w:sz="0" w:space="0" w:color="auto"/>
                    <w:bottom w:val="none" w:sz="0" w:space="0" w:color="auto"/>
                    <w:right w:val="none" w:sz="0" w:space="0" w:color="auto"/>
                  </w:divBdr>
                  <w:divsChild>
                    <w:div w:id="491914761">
                      <w:marLeft w:val="0"/>
                      <w:marRight w:val="0"/>
                      <w:marTop w:val="0"/>
                      <w:marBottom w:val="0"/>
                      <w:divBdr>
                        <w:top w:val="none" w:sz="0" w:space="0" w:color="auto"/>
                        <w:left w:val="none" w:sz="0" w:space="0" w:color="auto"/>
                        <w:bottom w:val="none" w:sz="0" w:space="0" w:color="auto"/>
                        <w:right w:val="none" w:sz="0" w:space="0" w:color="auto"/>
                      </w:divBdr>
                      <w:divsChild>
                        <w:div w:id="213294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597837">
      <w:bodyDiv w:val="1"/>
      <w:marLeft w:val="0"/>
      <w:marRight w:val="0"/>
      <w:marTop w:val="0"/>
      <w:marBottom w:val="0"/>
      <w:divBdr>
        <w:top w:val="none" w:sz="0" w:space="0" w:color="auto"/>
        <w:left w:val="none" w:sz="0" w:space="0" w:color="auto"/>
        <w:bottom w:val="none" w:sz="0" w:space="0" w:color="auto"/>
        <w:right w:val="none" w:sz="0" w:space="0" w:color="auto"/>
      </w:divBdr>
      <w:divsChild>
        <w:div w:id="481234902">
          <w:marLeft w:val="547"/>
          <w:marRight w:val="0"/>
          <w:marTop w:val="77"/>
          <w:marBottom w:val="0"/>
          <w:divBdr>
            <w:top w:val="none" w:sz="0" w:space="0" w:color="auto"/>
            <w:left w:val="none" w:sz="0" w:space="0" w:color="auto"/>
            <w:bottom w:val="none" w:sz="0" w:space="0" w:color="auto"/>
            <w:right w:val="none" w:sz="0" w:space="0" w:color="auto"/>
          </w:divBdr>
        </w:div>
        <w:div w:id="591166770">
          <w:marLeft w:val="547"/>
          <w:marRight w:val="0"/>
          <w:marTop w:val="77"/>
          <w:marBottom w:val="0"/>
          <w:divBdr>
            <w:top w:val="none" w:sz="0" w:space="0" w:color="auto"/>
            <w:left w:val="none" w:sz="0" w:space="0" w:color="auto"/>
            <w:bottom w:val="none" w:sz="0" w:space="0" w:color="auto"/>
            <w:right w:val="none" w:sz="0" w:space="0" w:color="auto"/>
          </w:divBdr>
        </w:div>
        <w:div w:id="259680030">
          <w:marLeft w:val="547"/>
          <w:marRight w:val="0"/>
          <w:marTop w:val="77"/>
          <w:marBottom w:val="0"/>
          <w:divBdr>
            <w:top w:val="none" w:sz="0" w:space="0" w:color="auto"/>
            <w:left w:val="none" w:sz="0" w:space="0" w:color="auto"/>
            <w:bottom w:val="none" w:sz="0" w:space="0" w:color="auto"/>
            <w:right w:val="none" w:sz="0" w:space="0" w:color="auto"/>
          </w:divBdr>
        </w:div>
        <w:div w:id="231625819">
          <w:marLeft w:val="547"/>
          <w:marRight w:val="0"/>
          <w:marTop w:val="77"/>
          <w:marBottom w:val="0"/>
          <w:divBdr>
            <w:top w:val="none" w:sz="0" w:space="0" w:color="auto"/>
            <w:left w:val="none" w:sz="0" w:space="0" w:color="auto"/>
            <w:bottom w:val="none" w:sz="0" w:space="0" w:color="auto"/>
            <w:right w:val="none" w:sz="0" w:space="0" w:color="auto"/>
          </w:divBdr>
        </w:div>
        <w:div w:id="1045181169">
          <w:marLeft w:val="547"/>
          <w:marRight w:val="0"/>
          <w:marTop w:val="77"/>
          <w:marBottom w:val="0"/>
          <w:divBdr>
            <w:top w:val="none" w:sz="0" w:space="0" w:color="auto"/>
            <w:left w:val="none" w:sz="0" w:space="0" w:color="auto"/>
            <w:bottom w:val="none" w:sz="0" w:space="0" w:color="auto"/>
            <w:right w:val="none" w:sz="0" w:space="0" w:color="auto"/>
          </w:divBdr>
        </w:div>
        <w:div w:id="1317688772">
          <w:marLeft w:val="547"/>
          <w:marRight w:val="0"/>
          <w:marTop w:val="77"/>
          <w:marBottom w:val="0"/>
          <w:divBdr>
            <w:top w:val="none" w:sz="0" w:space="0" w:color="auto"/>
            <w:left w:val="none" w:sz="0" w:space="0" w:color="auto"/>
            <w:bottom w:val="none" w:sz="0" w:space="0" w:color="auto"/>
            <w:right w:val="none" w:sz="0" w:space="0" w:color="auto"/>
          </w:divBdr>
        </w:div>
        <w:div w:id="1527139156">
          <w:marLeft w:val="547"/>
          <w:marRight w:val="0"/>
          <w:marTop w:val="77"/>
          <w:marBottom w:val="0"/>
          <w:divBdr>
            <w:top w:val="none" w:sz="0" w:space="0" w:color="auto"/>
            <w:left w:val="none" w:sz="0" w:space="0" w:color="auto"/>
            <w:bottom w:val="none" w:sz="0" w:space="0" w:color="auto"/>
            <w:right w:val="none" w:sz="0" w:space="0" w:color="auto"/>
          </w:divBdr>
        </w:div>
        <w:div w:id="1671449090">
          <w:marLeft w:val="547"/>
          <w:marRight w:val="0"/>
          <w:marTop w:val="77"/>
          <w:marBottom w:val="0"/>
          <w:divBdr>
            <w:top w:val="none" w:sz="0" w:space="0" w:color="auto"/>
            <w:left w:val="none" w:sz="0" w:space="0" w:color="auto"/>
            <w:bottom w:val="none" w:sz="0" w:space="0" w:color="auto"/>
            <w:right w:val="none" w:sz="0" w:space="0" w:color="auto"/>
          </w:divBdr>
        </w:div>
        <w:div w:id="1030840000">
          <w:marLeft w:val="547"/>
          <w:marRight w:val="0"/>
          <w:marTop w:val="77"/>
          <w:marBottom w:val="0"/>
          <w:divBdr>
            <w:top w:val="none" w:sz="0" w:space="0" w:color="auto"/>
            <w:left w:val="none" w:sz="0" w:space="0" w:color="auto"/>
            <w:bottom w:val="none" w:sz="0" w:space="0" w:color="auto"/>
            <w:right w:val="none" w:sz="0" w:space="0" w:color="auto"/>
          </w:divBdr>
        </w:div>
        <w:div w:id="575670595">
          <w:marLeft w:val="547"/>
          <w:marRight w:val="0"/>
          <w:marTop w:val="77"/>
          <w:marBottom w:val="0"/>
          <w:divBdr>
            <w:top w:val="none" w:sz="0" w:space="0" w:color="auto"/>
            <w:left w:val="none" w:sz="0" w:space="0" w:color="auto"/>
            <w:bottom w:val="none" w:sz="0" w:space="0" w:color="auto"/>
            <w:right w:val="none" w:sz="0" w:space="0" w:color="auto"/>
          </w:divBdr>
        </w:div>
        <w:div w:id="1470441451">
          <w:marLeft w:val="547"/>
          <w:marRight w:val="0"/>
          <w:marTop w:val="77"/>
          <w:marBottom w:val="0"/>
          <w:divBdr>
            <w:top w:val="none" w:sz="0" w:space="0" w:color="auto"/>
            <w:left w:val="none" w:sz="0" w:space="0" w:color="auto"/>
            <w:bottom w:val="none" w:sz="0" w:space="0" w:color="auto"/>
            <w:right w:val="none" w:sz="0" w:space="0" w:color="auto"/>
          </w:divBdr>
        </w:div>
        <w:div w:id="2119135541">
          <w:marLeft w:val="547"/>
          <w:marRight w:val="0"/>
          <w:marTop w:val="77"/>
          <w:marBottom w:val="0"/>
          <w:divBdr>
            <w:top w:val="none" w:sz="0" w:space="0" w:color="auto"/>
            <w:left w:val="none" w:sz="0" w:space="0" w:color="auto"/>
            <w:bottom w:val="none" w:sz="0" w:space="0" w:color="auto"/>
            <w:right w:val="none" w:sz="0" w:space="0" w:color="auto"/>
          </w:divBdr>
        </w:div>
        <w:div w:id="972715514">
          <w:marLeft w:val="547"/>
          <w:marRight w:val="0"/>
          <w:marTop w:val="77"/>
          <w:marBottom w:val="0"/>
          <w:divBdr>
            <w:top w:val="none" w:sz="0" w:space="0" w:color="auto"/>
            <w:left w:val="none" w:sz="0" w:space="0" w:color="auto"/>
            <w:bottom w:val="none" w:sz="0" w:space="0" w:color="auto"/>
            <w:right w:val="none" w:sz="0" w:space="0" w:color="auto"/>
          </w:divBdr>
        </w:div>
      </w:divsChild>
    </w:div>
    <w:div w:id="759372692">
      <w:bodyDiv w:val="1"/>
      <w:marLeft w:val="0"/>
      <w:marRight w:val="0"/>
      <w:marTop w:val="0"/>
      <w:marBottom w:val="0"/>
      <w:divBdr>
        <w:top w:val="none" w:sz="0" w:space="0" w:color="auto"/>
        <w:left w:val="none" w:sz="0" w:space="0" w:color="auto"/>
        <w:bottom w:val="none" w:sz="0" w:space="0" w:color="auto"/>
        <w:right w:val="none" w:sz="0" w:space="0" w:color="auto"/>
      </w:divBdr>
      <w:divsChild>
        <w:div w:id="49577163">
          <w:marLeft w:val="0"/>
          <w:marRight w:val="0"/>
          <w:marTop w:val="0"/>
          <w:marBottom w:val="0"/>
          <w:divBdr>
            <w:top w:val="none" w:sz="0" w:space="0" w:color="auto"/>
            <w:left w:val="none" w:sz="0" w:space="0" w:color="auto"/>
            <w:bottom w:val="none" w:sz="0" w:space="0" w:color="auto"/>
            <w:right w:val="none" w:sz="0" w:space="0" w:color="auto"/>
          </w:divBdr>
          <w:divsChild>
            <w:div w:id="956260178">
              <w:marLeft w:val="0"/>
              <w:marRight w:val="0"/>
              <w:marTop w:val="0"/>
              <w:marBottom w:val="0"/>
              <w:divBdr>
                <w:top w:val="none" w:sz="0" w:space="0" w:color="auto"/>
                <w:left w:val="none" w:sz="0" w:space="0" w:color="auto"/>
                <w:bottom w:val="none" w:sz="0" w:space="0" w:color="auto"/>
                <w:right w:val="none" w:sz="0" w:space="0" w:color="auto"/>
              </w:divBdr>
              <w:divsChild>
                <w:div w:id="1264462962">
                  <w:marLeft w:val="0"/>
                  <w:marRight w:val="0"/>
                  <w:marTop w:val="0"/>
                  <w:marBottom w:val="0"/>
                  <w:divBdr>
                    <w:top w:val="none" w:sz="0" w:space="0" w:color="auto"/>
                    <w:left w:val="none" w:sz="0" w:space="0" w:color="auto"/>
                    <w:bottom w:val="none" w:sz="0" w:space="0" w:color="auto"/>
                    <w:right w:val="none" w:sz="0" w:space="0" w:color="auto"/>
                  </w:divBdr>
                  <w:divsChild>
                    <w:div w:id="234165068">
                      <w:marLeft w:val="0"/>
                      <w:marRight w:val="0"/>
                      <w:marTop w:val="0"/>
                      <w:marBottom w:val="0"/>
                      <w:divBdr>
                        <w:top w:val="none" w:sz="0" w:space="0" w:color="auto"/>
                        <w:left w:val="none" w:sz="0" w:space="0" w:color="auto"/>
                        <w:bottom w:val="none" w:sz="0" w:space="0" w:color="auto"/>
                        <w:right w:val="none" w:sz="0" w:space="0" w:color="auto"/>
                      </w:divBdr>
                      <w:divsChild>
                        <w:div w:id="176876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343986">
      <w:bodyDiv w:val="1"/>
      <w:marLeft w:val="0"/>
      <w:marRight w:val="0"/>
      <w:marTop w:val="0"/>
      <w:marBottom w:val="0"/>
      <w:divBdr>
        <w:top w:val="none" w:sz="0" w:space="0" w:color="auto"/>
        <w:left w:val="none" w:sz="0" w:space="0" w:color="auto"/>
        <w:bottom w:val="none" w:sz="0" w:space="0" w:color="auto"/>
        <w:right w:val="none" w:sz="0" w:space="0" w:color="auto"/>
      </w:divBdr>
      <w:divsChild>
        <w:div w:id="35080622">
          <w:marLeft w:val="0"/>
          <w:marRight w:val="0"/>
          <w:marTop w:val="0"/>
          <w:marBottom w:val="0"/>
          <w:divBdr>
            <w:top w:val="none" w:sz="0" w:space="0" w:color="auto"/>
            <w:left w:val="none" w:sz="0" w:space="0" w:color="auto"/>
            <w:bottom w:val="none" w:sz="0" w:space="0" w:color="auto"/>
            <w:right w:val="none" w:sz="0" w:space="0" w:color="auto"/>
          </w:divBdr>
          <w:divsChild>
            <w:div w:id="1794639172">
              <w:marLeft w:val="0"/>
              <w:marRight w:val="0"/>
              <w:marTop w:val="0"/>
              <w:marBottom w:val="0"/>
              <w:divBdr>
                <w:top w:val="none" w:sz="0" w:space="0" w:color="auto"/>
                <w:left w:val="none" w:sz="0" w:space="0" w:color="auto"/>
                <w:bottom w:val="none" w:sz="0" w:space="0" w:color="auto"/>
                <w:right w:val="none" w:sz="0" w:space="0" w:color="auto"/>
              </w:divBdr>
              <w:divsChild>
                <w:div w:id="31006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95777">
      <w:bodyDiv w:val="1"/>
      <w:marLeft w:val="0"/>
      <w:marRight w:val="0"/>
      <w:marTop w:val="0"/>
      <w:marBottom w:val="0"/>
      <w:divBdr>
        <w:top w:val="none" w:sz="0" w:space="0" w:color="auto"/>
        <w:left w:val="none" w:sz="0" w:space="0" w:color="auto"/>
        <w:bottom w:val="none" w:sz="0" w:space="0" w:color="auto"/>
        <w:right w:val="none" w:sz="0" w:space="0" w:color="auto"/>
      </w:divBdr>
      <w:divsChild>
        <w:div w:id="1288967254">
          <w:marLeft w:val="0"/>
          <w:marRight w:val="0"/>
          <w:marTop w:val="0"/>
          <w:marBottom w:val="0"/>
          <w:divBdr>
            <w:top w:val="none" w:sz="0" w:space="0" w:color="auto"/>
            <w:left w:val="none" w:sz="0" w:space="0" w:color="auto"/>
            <w:bottom w:val="none" w:sz="0" w:space="0" w:color="auto"/>
            <w:right w:val="none" w:sz="0" w:space="0" w:color="auto"/>
          </w:divBdr>
          <w:divsChild>
            <w:div w:id="1578711423">
              <w:marLeft w:val="0"/>
              <w:marRight w:val="0"/>
              <w:marTop w:val="0"/>
              <w:marBottom w:val="0"/>
              <w:divBdr>
                <w:top w:val="none" w:sz="0" w:space="0" w:color="auto"/>
                <w:left w:val="none" w:sz="0" w:space="0" w:color="auto"/>
                <w:bottom w:val="none" w:sz="0" w:space="0" w:color="auto"/>
                <w:right w:val="none" w:sz="0" w:space="0" w:color="auto"/>
              </w:divBdr>
              <w:divsChild>
                <w:div w:id="1372150206">
                  <w:marLeft w:val="0"/>
                  <w:marRight w:val="0"/>
                  <w:marTop w:val="0"/>
                  <w:marBottom w:val="0"/>
                  <w:divBdr>
                    <w:top w:val="none" w:sz="0" w:space="0" w:color="auto"/>
                    <w:left w:val="none" w:sz="0" w:space="0" w:color="auto"/>
                    <w:bottom w:val="none" w:sz="0" w:space="0" w:color="auto"/>
                    <w:right w:val="none" w:sz="0" w:space="0" w:color="auto"/>
                  </w:divBdr>
                  <w:divsChild>
                    <w:div w:id="1744639016">
                      <w:marLeft w:val="0"/>
                      <w:marRight w:val="0"/>
                      <w:marTop w:val="0"/>
                      <w:marBottom w:val="0"/>
                      <w:divBdr>
                        <w:top w:val="none" w:sz="0" w:space="0" w:color="auto"/>
                        <w:left w:val="none" w:sz="0" w:space="0" w:color="auto"/>
                        <w:bottom w:val="none" w:sz="0" w:space="0" w:color="auto"/>
                        <w:right w:val="none" w:sz="0" w:space="0" w:color="auto"/>
                      </w:divBdr>
                      <w:divsChild>
                        <w:div w:id="749890170">
                          <w:marLeft w:val="0"/>
                          <w:marRight w:val="0"/>
                          <w:marTop w:val="0"/>
                          <w:marBottom w:val="0"/>
                          <w:divBdr>
                            <w:top w:val="none" w:sz="0" w:space="0" w:color="auto"/>
                            <w:left w:val="none" w:sz="0" w:space="0" w:color="auto"/>
                            <w:bottom w:val="none" w:sz="0" w:space="0" w:color="auto"/>
                            <w:right w:val="none" w:sz="0" w:space="0" w:color="auto"/>
                          </w:divBdr>
                          <w:divsChild>
                            <w:div w:id="1488862487">
                              <w:marLeft w:val="0"/>
                              <w:marRight w:val="0"/>
                              <w:marTop w:val="0"/>
                              <w:marBottom w:val="0"/>
                              <w:divBdr>
                                <w:top w:val="single" w:sz="6" w:space="0" w:color="auto"/>
                                <w:left w:val="single" w:sz="6" w:space="0" w:color="auto"/>
                                <w:bottom w:val="single" w:sz="6" w:space="0" w:color="auto"/>
                                <w:right w:val="single" w:sz="6" w:space="0" w:color="auto"/>
                              </w:divBdr>
                              <w:divsChild>
                                <w:div w:id="1116368045">
                                  <w:marLeft w:val="0"/>
                                  <w:marRight w:val="195"/>
                                  <w:marTop w:val="0"/>
                                  <w:marBottom w:val="0"/>
                                  <w:divBdr>
                                    <w:top w:val="none" w:sz="0" w:space="0" w:color="auto"/>
                                    <w:left w:val="none" w:sz="0" w:space="0" w:color="auto"/>
                                    <w:bottom w:val="none" w:sz="0" w:space="0" w:color="auto"/>
                                    <w:right w:val="none" w:sz="0" w:space="0" w:color="auto"/>
                                  </w:divBdr>
                                  <w:divsChild>
                                    <w:div w:id="1497837923">
                                      <w:marLeft w:val="0"/>
                                      <w:marRight w:val="0"/>
                                      <w:marTop w:val="0"/>
                                      <w:marBottom w:val="0"/>
                                      <w:divBdr>
                                        <w:top w:val="none" w:sz="0" w:space="0" w:color="auto"/>
                                        <w:left w:val="none" w:sz="0" w:space="0" w:color="auto"/>
                                        <w:bottom w:val="none" w:sz="0" w:space="0" w:color="auto"/>
                                        <w:right w:val="none" w:sz="0" w:space="0" w:color="auto"/>
                                      </w:divBdr>
                                      <w:divsChild>
                                        <w:div w:id="1055011906">
                                          <w:marLeft w:val="0"/>
                                          <w:marRight w:val="195"/>
                                          <w:marTop w:val="0"/>
                                          <w:marBottom w:val="0"/>
                                          <w:divBdr>
                                            <w:top w:val="none" w:sz="0" w:space="0" w:color="auto"/>
                                            <w:left w:val="none" w:sz="0" w:space="0" w:color="auto"/>
                                            <w:bottom w:val="none" w:sz="0" w:space="0" w:color="auto"/>
                                            <w:right w:val="none" w:sz="0" w:space="0" w:color="auto"/>
                                          </w:divBdr>
                                          <w:divsChild>
                                            <w:div w:id="349526404">
                                              <w:marLeft w:val="0"/>
                                              <w:marRight w:val="0"/>
                                              <w:marTop w:val="0"/>
                                              <w:marBottom w:val="0"/>
                                              <w:divBdr>
                                                <w:top w:val="none" w:sz="0" w:space="0" w:color="auto"/>
                                                <w:left w:val="none" w:sz="0" w:space="0" w:color="auto"/>
                                                <w:bottom w:val="none" w:sz="0" w:space="0" w:color="auto"/>
                                                <w:right w:val="none" w:sz="0" w:space="0" w:color="auto"/>
                                              </w:divBdr>
                                              <w:divsChild>
                                                <w:div w:id="14767811">
                                                  <w:marLeft w:val="0"/>
                                                  <w:marRight w:val="0"/>
                                                  <w:marTop w:val="0"/>
                                                  <w:marBottom w:val="0"/>
                                                  <w:divBdr>
                                                    <w:top w:val="none" w:sz="0" w:space="0" w:color="auto"/>
                                                    <w:left w:val="none" w:sz="0" w:space="0" w:color="auto"/>
                                                    <w:bottom w:val="none" w:sz="0" w:space="0" w:color="auto"/>
                                                    <w:right w:val="none" w:sz="0" w:space="0" w:color="auto"/>
                                                  </w:divBdr>
                                                  <w:divsChild>
                                                    <w:div w:id="1571312012">
                                                      <w:marLeft w:val="0"/>
                                                      <w:marRight w:val="0"/>
                                                      <w:marTop w:val="0"/>
                                                      <w:marBottom w:val="0"/>
                                                      <w:divBdr>
                                                        <w:top w:val="none" w:sz="0" w:space="0" w:color="auto"/>
                                                        <w:left w:val="none" w:sz="0" w:space="0" w:color="auto"/>
                                                        <w:bottom w:val="none" w:sz="0" w:space="0" w:color="auto"/>
                                                        <w:right w:val="none" w:sz="0" w:space="0" w:color="auto"/>
                                                      </w:divBdr>
                                                      <w:divsChild>
                                                        <w:div w:id="1829205496">
                                                          <w:marLeft w:val="0"/>
                                                          <w:marRight w:val="0"/>
                                                          <w:marTop w:val="0"/>
                                                          <w:marBottom w:val="0"/>
                                                          <w:divBdr>
                                                            <w:top w:val="none" w:sz="0" w:space="0" w:color="auto"/>
                                                            <w:left w:val="none" w:sz="0" w:space="0" w:color="auto"/>
                                                            <w:bottom w:val="none" w:sz="0" w:space="0" w:color="auto"/>
                                                            <w:right w:val="none" w:sz="0" w:space="0" w:color="auto"/>
                                                          </w:divBdr>
                                                          <w:divsChild>
                                                            <w:div w:id="2087654421">
                                                              <w:marLeft w:val="0"/>
                                                              <w:marRight w:val="0"/>
                                                              <w:marTop w:val="0"/>
                                                              <w:marBottom w:val="0"/>
                                                              <w:divBdr>
                                                                <w:top w:val="none" w:sz="0" w:space="0" w:color="auto"/>
                                                                <w:left w:val="none" w:sz="0" w:space="0" w:color="auto"/>
                                                                <w:bottom w:val="none" w:sz="0" w:space="0" w:color="auto"/>
                                                                <w:right w:val="none" w:sz="0" w:space="0" w:color="auto"/>
                                                              </w:divBdr>
                                                              <w:divsChild>
                                                                <w:div w:id="2106532372">
                                                                  <w:marLeft w:val="405"/>
                                                                  <w:marRight w:val="0"/>
                                                                  <w:marTop w:val="0"/>
                                                                  <w:marBottom w:val="0"/>
                                                                  <w:divBdr>
                                                                    <w:top w:val="none" w:sz="0" w:space="0" w:color="auto"/>
                                                                    <w:left w:val="none" w:sz="0" w:space="0" w:color="auto"/>
                                                                    <w:bottom w:val="none" w:sz="0" w:space="0" w:color="auto"/>
                                                                    <w:right w:val="none" w:sz="0" w:space="0" w:color="auto"/>
                                                                  </w:divBdr>
                                                                  <w:divsChild>
                                                                    <w:div w:id="504980714">
                                                                      <w:marLeft w:val="0"/>
                                                                      <w:marRight w:val="0"/>
                                                                      <w:marTop w:val="0"/>
                                                                      <w:marBottom w:val="0"/>
                                                                      <w:divBdr>
                                                                        <w:top w:val="none" w:sz="0" w:space="0" w:color="auto"/>
                                                                        <w:left w:val="none" w:sz="0" w:space="0" w:color="auto"/>
                                                                        <w:bottom w:val="none" w:sz="0" w:space="0" w:color="auto"/>
                                                                        <w:right w:val="none" w:sz="0" w:space="0" w:color="auto"/>
                                                                      </w:divBdr>
                                                                      <w:divsChild>
                                                                        <w:div w:id="1638142848">
                                                                          <w:marLeft w:val="0"/>
                                                                          <w:marRight w:val="0"/>
                                                                          <w:marTop w:val="0"/>
                                                                          <w:marBottom w:val="0"/>
                                                                          <w:divBdr>
                                                                            <w:top w:val="none" w:sz="0" w:space="0" w:color="auto"/>
                                                                            <w:left w:val="none" w:sz="0" w:space="0" w:color="auto"/>
                                                                            <w:bottom w:val="none" w:sz="0" w:space="0" w:color="auto"/>
                                                                            <w:right w:val="none" w:sz="0" w:space="0" w:color="auto"/>
                                                                          </w:divBdr>
                                                                          <w:divsChild>
                                                                            <w:div w:id="581646953">
                                                                              <w:marLeft w:val="0"/>
                                                                              <w:marRight w:val="0"/>
                                                                              <w:marTop w:val="0"/>
                                                                              <w:marBottom w:val="0"/>
                                                                              <w:divBdr>
                                                                                <w:top w:val="none" w:sz="0" w:space="0" w:color="auto"/>
                                                                                <w:left w:val="none" w:sz="0" w:space="0" w:color="auto"/>
                                                                                <w:bottom w:val="none" w:sz="0" w:space="0" w:color="auto"/>
                                                                                <w:right w:val="none" w:sz="0" w:space="0" w:color="auto"/>
                                                                              </w:divBdr>
                                                                              <w:divsChild>
                                                                                <w:div w:id="494302194">
                                                                                  <w:marLeft w:val="0"/>
                                                                                  <w:marRight w:val="0"/>
                                                                                  <w:marTop w:val="0"/>
                                                                                  <w:marBottom w:val="0"/>
                                                                                  <w:divBdr>
                                                                                    <w:top w:val="none" w:sz="0" w:space="0" w:color="auto"/>
                                                                                    <w:left w:val="none" w:sz="0" w:space="0" w:color="auto"/>
                                                                                    <w:bottom w:val="none" w:sz="0" w:space="0" w:color="auto"/>
                                                                                    <w:right w:val="none" w:sz="0" w:space="0" w:color="auto"/>
                                                                                  </w:divBdr>
                                                                                  <w:divsChild>
                                                                                    <w:div w:id="529880217">
                                                                                      <w:marLeft w:val="0"/>
                                                                                      <w:marRight w:val="0"/>
                                                                                      <w:marTop w:val="0"/>
                                                                                      <w:marBottom w:val="0"/>
                                                                                      <w:divBdr>
                                                                                        <w:top w:val="none" w:sz="0" w:space="0" w:color="auto"/>
                                                                                        <w:left w:val="none" w:sz="0" w:space="0" w:color="auto"/>
                                                                                        <w:bottom w:val="none" w:sz="0" w:space="0" w:color="auto"/>
                                                                                        <w:right w:val="none" w:sz="0" w:space="0" w:color="auto"/>
                                                                                      </w:divBdr>
                                                                                      <w:divsChild>
                                                                                        <w:div w:id="135031533">
                                                                                          <w:marLeft w:val="0"/>
                                                                                          <w:marRight w:val="0"/>
                                                                                          <w:marTop w:val="0"/>
                                                                                          <w:marBottom w:val="0"/>
                                                                                          <w:divBdr>
                                                                                            <w:top w:val="none" w:sz="0" w:space="0" w:color="auto"/>
                                                                                            <w:left w:val="none" w:sz="0" w:space="0" w:color="auto"/>
                                                                                            <w:bottom w:val="none" w:sz="0" w:space="0" w:color="auto"/>
                                                                                            <w:right w:val="none" w:sz="0" w:space="0" w:color="auto"/>
                                                                                          </w:divBdr>
                                                                                          <w:divsChild>
                                                                                            <w:div w:id="936207974">
                                                                                              <w:marLeft w:val="0"/>
                                                                                              <w:marRight w:val="150"/>
                                                                                              <w:marTop w:val="75"/>
                                                                                              <w:marBottom w:val="0"/>
                                                                                              <w:divBdr>
                                                                                                <w:top w:val="none" w:sz="0" w:space="0" w:color="auto"/>
                                                                                                <w:left w:val="none" w:sz="0" w:space="0" w:color="auto"/>
                                                                                                <w:bottom w:val="single" w:sz="6" w:space="15" w:color="auto"/>
                                                                                                <w:right w:val="none" w:sz="0" w:space="0" w:color="auto"/>
                                                                                              </w:divBdr>
                                                                                              <w:divsChild>
                                                                                                <w:div w:id="558321818">
                                                                                                  <w:marLeft w:val="0"/>
                                                                                                  <w:marRight w:val="0"/>
                                                                                                  <w:marTop w:val="180"/>
                                                                                                  <w:marBottom w:val="0"/>
                                                                                                  <w:divBdr>
                                                                                                    <w:top w:val="none" w:sz="0" w:space="0" w:color="auto"/>
                                                                                                    <w:left w:val="none" w:sz="0" w:space="0" w:color="auto"/>
                                                                                                    <w:bottom w:val="none" w:sz="0" w:space="0" w:color="auto"/>
                                                                                                    <w:right w:val="none" w:sz="0" w:space="0" w:color="auto"/>
                                                                                                  </w:divBdr>
                                                                                                  <w:divsChild>
                                                                                                    <w:div w:id="897473613">
                                                                                                      <w:marLeft w:val="0"/>
                                                                                                      <w:marRight w:val="0"/>
                                                                                                      <w:marTop w:val="0"/>
                                                                                                      <w:marBottom w:val="0"/>
                                                                                                      <w:divBdr>
                                                                                                        <w:top w:val="none" w:sz="0" w:space="0" w:color="auto"/>
                                                                                                        <w:left w:val="none" w:sz="0" w:space="0" w:color="auto"/>
                                                                                                        <w:bottom w:val="none" w:sz="0" w:space="0" w:color="auto"/>
                                                                                                        <w:right w:val="none" w:sz="0" w:space="0" w:color="auto"/>
                                                                                                      </w:divBdr>
                                                                                                      <w:divsChild>
                                                                                                        <w:div w:id="664671078">
                                                                                                          <w:marLeft w:val="0"/>
                                                                                                          <w:marRight w:val="0"/>
                                                                                                          <w:marTop w:val="15"/>
                                                                                                          <w:marBottom w:val="0"/>
                                                                                                          <w:divBdr>
                                                                                                            <w:top w:val="none" w:sz="0" w:space="0" w:color="auto"/>
                                                                                                            <w:left w:val="none" w:sz="0" w:space="0" w:color="auto"/>
                                                                                                            <w:bottom w:val="none" w:sz="0" w:space="0" w:color="auto"/>
                                                                                                            <w:right w:val="none" w:sz="0" w:space="0" w:color="auto"/>
                                                                                                          </w:divBdr>
                                                                                                          <w:divsChild>
                                                                                                            <w:div w:id="1777483641">
                                                                                                              <w:marLeft w:val="0"/>
                                                                                                              <w:marRight w:val="0"/>
                                                                                                              <w:marTop w:val="0"/>
                                                                                                              <w:marBottom w:val="0"/>
                                                                                                              <w:divBdr>
                                                                                                                <w:top w:val="none" w:sz="0" w:space="0" w:color="auto"/>
                                                                                                                <w:left w:val="none" w:sz="0" w:space="0" w:color="auto"/>
                                                                                                                <w:bottom w:val="none" w:sz="0" w:space="0" w:color="auto"/>
                                                                                                                <w:right w:val="none" w:sz="0" w:space="0" w:color="auto"/>
                                                                                                              </w:divBdr>
                                                                                                              <w:divsChild>
                                                                                                                <w:div w:id="1589457469">
                                                                                                                  <w:marLeft w:val="0"/>
                                                                                                                  <w:marRight w:val="0"/>
                                                                                                                  <w:marTop w:val="0"/>
                                                                                                                  <w:marBottom w:val="0"/>
                                                                                                                  <w:divBdr>
                                                                                                                    <w:top w:val="none" w:sz="0" w:space="0" w:color="auto"/>
                                                                                                                    <w:left w:val="none" w:sz="0" w:space="0" w:color="auto"/>
                                                                                                                    <w:bottom w:val="none" w:sz="0" w:space="0" w:color="auto"/>
                                                                                                                    <w:right w:val="none" w:sz="0" w:space="0" w:color="auto"/>
                                                                                                                  </w:divBdr>
                                                                                                                  <w:divsChild>
                                                                                                                    <w:div w:id="156698640">
                                                                                                                      <w:marLeft w:val="0"/>
                                                                                                                      <w:marRight w:val="0"/>
                                                                                                                      <w:marTop w:val="0"/>
                                                                                                                      <w:marBottom w:val="0"/>
                                                                                                                      <w:divBdr>
                                                                                                                        <w:top w:val="none" w:sz="0" w:space="0" w:color="auto"/>
                                                                                                                        <w:left w:val="none" w:sz="0" w:space="0" w:color="auto"/>
                                                                                                                        <w:bottom w:val="none" w:sz="0" w:space="0" w:color="auto"/>
                                                                                                                        <w:right w:val="none" w:sz="0" w:space="0" w:color="auto"/>
                                                                                                                      </w:divBdr>
                                                                                                                      <w:divsChild>
                                                                                                                        <w:div w:id="405148336">
                                                                                                                          <w:marLeft w:val="0"/>
                                                                                                                          <w:marRight w:val="0"/>
                                                                                                                          <w:marTop w:val="0"/>
                                                                                                                          <w:marBottom w:val="0"/>
                                                                                                                          <w:divBdr>
                                                                                                                            <w:top w:val="none" w:sz="0" w:space="0" w:color="auto"/>
                                                                                                                            <w:left w:val="none" w:sz="0" w:space="0" w:color="auto"/>
                                                                                                                            <w:bottom w:val="none" w:sz="0" w:space="0" w:color="auto"/>
                                                                                                                            <w:right w:val="none" w:sz="0" w:space="0" w:color="auto"/>
                                                                                                                          </w:divBdr>
                                                                                                                          <w:divsChild>
                                                                                                                            <w:div w:id="2208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418689">
      <w:bodyDiv w:val="1"/>
      <w:marLeft w:val="0"/>
      <w:marRight w:val="0"/>
      <w:marTop w:val="0"/>
      <w:marBottom w:val="0"/>
      <w:divBdr>
        <w:top w:val="none" w:sz="0" w:space="0" w:color="auto"/>
        <w:left w:val="none" w:sz="0" w:space="0" w:color="auto"/>
        <w:bottom w:val="none" w:sz="0" w:space="0" w:color="auto"/>
        <w:right w:val="none" w:sz="0" w:space="0" w:color="auto"/>
      </w:divBdr>
      <w:divsChild>
        <w:div w:id="1234852098">
          <w:marLeft w:val="0"/>
          <w:marRight w:val="0"/>
          <w:marTop w:val="0"/>
          <w:marBottom w:val="0"/>
          <w:divBdr>
            <w:top w:val="none" w:sz="0" w:space="0" w:color="auto"/>
            <w:left w:val="none" w:sz="0" w:space="0" w:color="auto"/>
            <w:bottom w:val="none" w:sz="0" w:space="0" w:color="auto"/>
            <w:right w:val="none" w:sz="0" w:space="0" w:color="auto"/>
          </w:divBdr>
          <w:divsChild>
            <w:div w:id="1333491932">
              <w:marLeft w:val="0"/>
              <w:marRight w:val="0"/>
              <w:marTop w:val="0"/>
              <w:marBottom w:val="0"/>
              <w:divBdr>
                <w:top w:val="none" w:sz="0" w:space="0" w:color="auto"/>
                <w:left w:val="none" w:sz="0" w:space="0" w:color="auto"/>
                <w:bottom w:val="none" w:sz="0" w:space="0" w:color="auto"/>
                <w:right w:val="none" w:sz="0" w:space="0" w:color="auto"/>
              </w:divBdr>
              <w:divsChild>
                <w:div w:id="1585913553">
                  <w:marLeft w:val="0"/>
                  <w:marRight w:val="0"/>
                  <w:marTop w:val="0"/>
                  <w:marBottom w:val="0"/>
                  <w:divBdr>
                    <w:top w:val="none" w:sz="0" w:space="0" w:color="auto"/>
                    <w:left w:val="none" w:sz="0" w:space="0" w:color="auto"/>
                    <w:bottom w:val="none" w:sz="0" w:space="0" w:color="auto"/>
                    <w:right w:val="none" w:sz="0" w:space="0" w:color="auto"/>
                  </w:divBdr>
                  <w:divsChild>
                    <w:div w:id="2088304826">
                      <w:marLeft w:val="0"/>
                      <w:marRight w:val="0"/>
                      <w:marTop w:val="0"/>
                      <w:marBottom w:val="0"/>
                      <w:divBdr>
                        <w:top w:val="none" w:sz="0" w:space="0" w:color="auto"/>
                        <w:left w:val="none" w:sz="0" w:space="0" w:color="auto"/>
                        <w:bottom w:val="none" w:sz="0" w:space="0" w:color="auto"/>
                        <w:right w:val="none" w:sz="0" w:space="0" w:color="auto"/>
                      </w:divBdr>
                      <w:divsChild>
                        <w:div w:id="11563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305860">
      <w:bodyDiv w:val="1"/>
      <w:marLeft w:val="0"/>
      <w:marRight w:val="0"/>
      <w:marTop w:val="0"/>
      <w:marBottom w:val="0"/>
      <w:divBdr>
        <w:top w:val="none" w:sz="0" w:space="0" w:color="auto"/>
        <w:left w:val="none" w:sz="0" w:space="0" w:color="auto"/>
        <w:bottom w:val="none" w:sz="0" w:space="0" w:color="auto"/>
        <w:right w:val="none" w:sz="0" w:space="0" w:color="auto"/>
      </w:divBdr>
    </w:div>
    <w:div w:id="1388721609">
      <w:bodyDiv w:val="1"/>
      <w:marLeft w:val="0"/>
      <w:marRight w:val="0"/>
      <w:marTop w:val="0"/>
      <w:marBottom w:val="0"/>
      <w:divBdr>
        <w:top w:val="none" w:sz="0" w:space="0" w:color="auto"/>
        <w:left w:val="none" w:sz="0" w:space="0" w:color="auto"/>
        <w:bottom w:val="none" w:sz="0" w:space="0" w:color="auto"/>
        <w:right w:val="none" w:sz="0" w:space="0" w:color="auto"/>
      </w:divBdr>
      <w:divsChild>
        <w:div w:id="277879328">
          <w:marLeft w:val="0"/>
          <w:marRight w:val="0"/>
          <w:marTop w:val="0"/>
          <w:marBottom w:val="0"/>
          <w:divBdr>
            <w:top w:val="none" w:sz="0" w:space="0" w:color="auto"/>
            <w:left w:val="none" w:sz="0" w:space="0" w:color="auto"/>
            <w:bottom w:val="none" w:sz="0" w:space="0" w:color="auto"/>
            <w:right w:val="none" w:sz="0" w:space="0" w:color="auto"/>
          </w:divBdr>
          <w:divsChild>
            <w:div w:id="1557665694">
              <w:marLeft w:val="0"/>
              <w:marRight w:val="0"/>
              <w:marTop w:val="0"/>
              <w:marBottom w:val="0"/>
              <w:divBdr>
                <w:top w:val="none" w:sz="0" w:space="0" w:color="auto"/>
                <w:left w:val="none" w:sz="0" w:space="0" w:color="auto"/>
                <w:bottom w:val="none" w:sz="0" w:space="0" w:color="auto"/>
                <w:right w:val="none" w:sz="0" w:space="0" w:color="auto"/>
              </w:divBdr>
              <w:divsChild>
                <w:div w:id="711150670">
                  <w:marLeft w:val="0"/>
                  <w:marRight w:val="0"/>
                  <w:marTop w:val="0"/>
                  <w:marBottom w:val="0"/>
                  <w:divBdr>
                    <w:top w:val="none" w:sz="0" w:space="0" w:color="auto"/>
                    <w:left w:val="none" w:sz="0" w:space="0" w:color="auto"/>
                    <w:bottom w:val="none" w:sz="0" w:space="0" w:color="auto"/>
                    <w:right w:val="none" w:sz="0" w:space="0" w:color="auto"/>
                  </w:divBdr>
                  <w:divsChild>
                    <w:div w:id="9769923">
                      <w:marLeft w:val="0"/>
                      <w:marRight w:val="0"/>
                      <w:marTop w:val="0"/>
                      <w:marBottom w:val="0"/>
                      <w:divBdr>
                        <w:top w:val="none" w:sz="0" w:space="0" w:color="auto"/>
                        <w:left w:val="none" w:sz="0" w:space="0" w:color="auto"/>
                        <w:bottom w:val="none" w:sz="0" w:space="0" w:color="auto"/>
                        <w:right w:val="none" w:sz="0" w:space="0" w:color="auto"/>
                      </w:divBdr>
                      <w:divsChild>
                        <w:div w:id="41308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023128">
      <w:bodyDiv w:val="1"/>
      <w:marLeft w:val="0"/>
      <w:marRight w:val="0"/>
      <w:marTop w:val="0"/>
      <w:marBottom w:val="0"/>
      <w:divBdr>
        <w:top w:val="none" w:sz="0" w:space="0" w:color="auto"/>
        <w:left w:val="none" w:sz="0" w:space="0" w:color="auto"/>
        <w:bottom w:val="none" w:sz="0" w:space="0" w:color="auto"/>
        <w:right w:val="none" w:sz="0" w:space="0" w:color="auto"/>
      </w:divBdr>
      <w:divsChild>
        <w:div w:id="73404142">
          <w:marLeft w:val="0"/>
          <w:marRight w:val="0"/>
          <w:marTop w:val="0"/>
          <w:marBottom w:val="0"/>
          <w:divBdr>
            <w:top w:val="none" w:sz="0" w:space="0" w:color="auto"/>
            <w:left w:val="none" w:sz="0" w:space="0" w:color="auto"/>
            <w:bottom w:val="none" w:sz="0" w:space="0" w:color="auto"/>
            <w:right w:val="none" w:sz="0" w:space="0" w:color="auto"/>
          </w:divBdr>
          <w:divsChild>
            <w:div w:id="1675188620">
              <w:marLeft w:val="0"/>
              <w:marRight w:val="0"/>
              <w:marTop w:val="0"/>
              <w:marBottom w:val="0"/>
              <w:divBdr>
                <w:top w:val="none" w:sz="0" w:space="0" w:color="auto"/>
                <w:left w:val="none" w:sz="0" w:space="0" w:color="auto"/>
                <w:bottom w:val="none" w:sz="0" w:space="0" w:color="auto"/>
                <w:right w:val="none" w:sz="0" w:space="0" w:color="auto"/>
              </w:divBdr>
              <w:divsChild>
                <w:div w:id="480118990">
                  <w:marLeft w:val="0"/>
                  <w:marRight w:val="0"/>
                  <w:marTop w:val="0"/>
                  <w:marBottom w:val="0"/>
                  <w:divBdr>
                    <w:top w:val="none" w:sz="0" w:space="0" w:color="auto"/>
                    <w:left w:val="none" w:sz="0" w:space="0" w:color="auto"/>
                    <w:bottom w:val="none" w:sz="0" w:space="0" w:color="auto"/>
                    <w:right w:val="none" w:sz="0" w:space="0" w:color="auto"/>
                  </w:divBdr>
                  <w:divsChild>
                    <w:div w:id="13611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48117">
      <w:bodyDiv w:val="1"/>
      <w:marLeft w:val="0"/>
      <w:marRight w:val="0"/>
      <w:marTop w:val="0"/>
      <w:marBottom w:val="0"/>
      <w:divBdr>
        <w:top w:val="none" w:sz="0" w:space="0" w:color="auto"/>
        <w:left w:val="none" w:sz="0" w:space="0" w:color="auto"/>
        <w:bottom w:val="none" w:sz="0" w:space="0" w:color="auto"/>
        <w:right w:val="none" w:sz="0" w:space="0" w:color="auto"/>
      </w:divBdr>
      <w:divsChild>
        <w:div w:id="246765182">
          <w:marLeft w:val="0"/>
          <w:marRight w:val="0"/>
          <w:marTop w:val="0"/>
          <w:marBottom w:val="0"/>
          <w:divBdr>
            <w:top w:val="none" w:sz="0" w:space="0" w:color="auto"/>
            <w:left w:val="none" w:sz="0" w:space="0" w:color="auto"/>
            <w:bottom w:val="none" w:sz="0" w:space="0" w:color="auto"/>
            <w:right w:val="none" w:sz="0" w:space="0" w:color="auto"/>
          </w:divBdr>
          <w:divsChild>
            <w:div w:id="1794980251">
              <w:marLeft w:val="0"/>
              <w:marRight w:val="0"/>
              <w:marTop w:val="0"/>
              <w:marBottom w:val="0"/>
              <w:divBdr>
                <w:top w:val="none" w:sz="0" w:space="0" w:color="auto"/>
                <w:left w:val="none" w:sz="0" w:space="0" w:color="auto"/>
                <w:bottom w:val="none" w:sz="0" w:space="0" w:color="auto"/>
                <w:right w:val="none" w:sz="0" w:space="0" w:color="auto"/>
              </w:divBdr>
              <w:divsChild>
                <w:div w:id="1415544687">
                  <w:marLeft w:val="0"/>
                  <w:marRight w:val="0"/>
                  <w:marTop w:val="0"/>
                  <w:marBottom w:val="0"/>
                  <w:divBdr>
                    <w:top w:val="none" w:sz="0" w:space="0" w:color="auto"/>
                    <w:left w:val="none" w:sz="0" w:space="0" w:color="auto"/>
                    <w:bottom w:val="none" w:sz="0" w:space="0" w:color="auto"/>
                    <w:right w:val="none" w:sz="0" w:space="0" w:color="auto"/>
                  </w:divBdr>
                  <w:divsChild>
                    <w:div w:id="841777140">
                      <w:marLeft w:val="0"/>
                      <w:marRight w:val="0"/>
                      <w:marTop w:val="0"/>
                      <w:marBottom w:val="0"/>
                      <w:divBdr>
                        <w:top w:val="none" w:sz="0" w:space="0" w:color="auto"/>
                        <w:left w:val="none" w:sz="0" w:space="0" w:color="auto"/>
                        <w:bottom w:val="none" w:sz="0" w:space="0" w:color="auto"/>
                        <w:right w:val="none" w:sz="0" w:space="0" w:color="auto"/>
                      </w:divBdr>
                      <w:divsChild>
                        <w:div w:id="224998658">
                          <w:marLeft w:val="0"/>
                          <w:marRight w:val="0"/>
                          <w:marTop w:val="0"/>
                          <w:marBottom w:val="0"/>
                          <w:divBdr>
                            <w:top w:val="none" w:sz="0" w:space="0" w:color="auto"/>
                            <w:left w:val="none" w:sz="0" w:space="0" w:color="auto"/>
                            <w:bottom w:val="none" w:sz="0" w:space="0" w:color="auto"/>
                            <w:right w:val="none" w:sz="0" w:space="0" w:color="auto"/>
                          </w:divBdr>
                          <w:divsChild>
                            <w:div w:id="118647662">
                              <w:marLeft w:val="0"/>
                              <w:marRight w:val="0"/>
                              <w:marTop w:val="0"/>
                              <w:marBottom w:val="0"/>
                              <w:divBdr>
                                <w:top w:val="none" w:sz="0" w:space="0" w:color="auto"/>
                                <w:left w:val="none" w:sz="0" w:space="0" w:color="auto"/>
                                <w:bottom w:val="none" w:sz="0" w:space="0" w:color="auto"/>
                                <w:right w:val="none" w:sz="0" w:space="0" w:color="auto"/>
                              </w:divBdr>
                              <w:divsChild>
                                <w:div w:id="1621496186">
                                  <w:marLeft w:val="0"/>
                                  <w:marRight w:val="0"/>
                                  <w:marTop w:val="0"/>
                                  <w:marBottom w:val="0"/>
                                  <w:divBdr>
                                    <w:top w:val="none" w:sz="0" w:space="0" w:color="auto"/>
                                    <w:left w:val="none" w:sz="0" w:space="0" w:color="auto"/>
                                    <w:bottom w:val="none" w:sz="0" w:space="0" w:color="auto"/>
                                    <w:right w:val="none" w:sz="0" w:space="0" w:color="auto"/>
                                  </w:divBdr>
                                  <w:divsChild>
                                    <w:div w:id="1825001413">
                                      <w:marLeft w:val="0"/>
                                      <w:marRight w:val="0"/>
                                      <w:marTop w:val="0"/>
                                      <w:marBottom w:val="0"/>
                                      <w:divBdr>
                                        <w:top w:val="none" w:sz="0" w:space="0" w:color="auto"/>
                                        <w:left w:val="none" w:sz="0" w:space="0" w:color="auto"/>
                                        <w:bottom w:val="none" w:sz="0" w:space="0" w:color="auto"/>
                                        <w:right w:val="none" w:sz="0" w:space="0" w:color="auto"/>
                                      </w:divBdr>
                                      <w:divsChild>
                                        <w:div w:id="813912990">
                                          <w:marLeft w:val="0"/>
                                          <w:marRight w:val="0"/>
                                          <w:marTop w:val="0"/>
                                          <w:marBottom w:val="0"/>
                                          <w:divBdr>
                                            <w:top w:val="none" w:sz="0" w:space="0" w:color="auto"/>
                                            <w:left w:val="none" w:sz="0" w:space="0" w:color="auto"/>
                                            <w:bottom w:val="none" w:sz="0" w:space="0" w:color="auto"/>
                                            <w:right w:val="none" w:sz="0" w:space="0" w:color="auto"/>
                                          </w:divBdr>
                                          <w:divsChild>
                                            <w:div w:id="1047993400">
                                              <w:marLeft w:val="0"/>
                                              <w:marRight w:val="0"/>
                                              <w:marTop w:val="0"/>
                                              <w:marBottom w:val="0"/>
                                              <w:divBdr>
                                                <w:top w:val="none" w:sz="0" w:space="0" w:color="auto"/>
                                                <w:left w:val="none" w:sz="0" w:space="0" w:color="auto"/>
                                                <w:bottom w:val="none" w:sz="0" w:space="0" w:color="auto"/>
                                                <w:right w:val="none" w:sz="0" w:space="0" w:color="auto"/>
                                              </w:divBdr>
                                              <w:divsChild>
                                                <w:div w:id="2081324436">
                                                  <w:marLeft w:val="0"/>
                                                  <w:marRight w:val="0"/>
                                                  <w:marTop w:val="0"/>
                                                  <w:marBottom w:val="0"/>
                                                  <w:divBdr>
                                                    <w:top w:val="none" w:sz="0" w:space="0" w:color="auto"/>
                                                    <w:left w:val="none" w:sz="0" w:space="0" w:color="auto"/>
                                                    <w:bottom w:val="none" w:sz="0" w:space="0" w:color="auto"/>
                                                    <w:right w:val="none" w:sz="0" w:space="0" w:color="auto"/>
                                                  </w:divBdr>
                                                  <w:divsChild>
                                                    <w:div w:id="678774549">
                                                      <w:marLeft w:val="0"/>
                                                      <w:marRight w:val="0"/>
                                                      <w:marTop w:val="0"/>
                                                      <w:marBottom w:val="0"/>
                                                      <w:divBdr>
                                                        <w:top w:val="none" w:sz="0" w:space="0" w:color="auto"/>
                                                        <w:left w:val="none" w:sz="0" w:space="0" w:color="auto"/>
                                                        <w:bottom w:val="none" w:sz="0" w:space="0" w:color="auto"/>
                                                        <w:right w:val="none" w:sz="0" w:space="0" w:color="auto"/>
                                                      </w:divBdr>
                                                      <w:divsChild>
                                                        <w:div w:id="277611534">
                                                          <w:marLeft w:val="0"/>
                                                          <w:marRight w:val="0"/>
                                                          <w:marTop w:val="0"/>
                                                          <w:marBottom w:val="0"/>
                                                          <w:divBdr>
                                                            <w:top w:val="none" w:sz="0" w:space="0" w:color="auto"/>
                                                            <w:left w:val="none" w:sz="0" w:space="0" w:color="auto"/>
                                                            <w:bottom w:val="none" w:sz="0" w:space="0" w:color="auto"/>
                                                            <w:right w:val="none" w:sz="0" w:space="0" w:color="auto"/>
                                                          </w:divBdr>
                                                          <w:divsChild>
                                                            <w:div w:id="1960405126">
                                                              <w:marLeft w:val="0"/>
                                                              <w:marRight w:val="0"/>
                                                              <w:marTop w:val="0"/>
                                                              <w:marBottom w:val="0"/>
                                                              <w:divBdr>
                                                                <w:top w:val="none" w:sz="0" w:space="0" w:color="auto"/>
                                                                <w:left w:val="none" w:sz="0" w:space="0" w:color="auto"/>
                                                                <w:bottom w:val="none" w:sz="0" w:space="0" w:color="auto"/>
                                                                <w:right w:val="none" w:sz="0" w:space="0" w:color="auto"/>
                                                              </w:divBdr>
                                                              <w:divsChild>
                                                                <w:div w:id="2131898821">
                                                                  <w:marLeft w:val="0"/>
                                                                  <w:marRight w:val="0"/>
                                                                  <w:marTop w:val="0"/>
                                                                  <w:marBottom w:val="0"/>
                                                                  <w:divBdr>
                                                                    <w:top w:val="none" w:sz="0" w:space="0" w:color="auto"/>
                                                                    <w:left w:val="none" w:sz="0" w:space="0" w:color="auto"/>
                                                                    <w:bottom w:val="none" w:sz="0" w:space="0" w:color="auto"/>
                                                                    <w:right w:val="none" w:sz="0" w:space="0" w:color="auto"/>
                                                                  </w:divBdr>
                                                                  <w:divsChild>
                                                                    <w:div w:id="1015499804">
                                                                      <w:marLeft w:val="0"/>
                                                                      <w:marRight w:val="0"/>
                                                                      <w:marTop w:val="0"/>
                                                                      <w:marBottom w:val="0"/>
                                                                      <w:divBdr>
                                                                        <w:top w:val="none" w:sz="0" w:space="0" w:color="auto"/>
                                                                        <w:left w:val="none" w:sz="0" w:space="0" w:color="auto"/>
                                                                        <w:bottom w:val="none" w:sz="0" w:space="0" w:color="auto"/>
                                                                        <w:right w:val="none" w:sz="0" w:space="0" w:color="auto"/>
                                                                      </w:divBdr>
                                                                      <w:divsChild>
                                                                        <w:div w:id="1177965762">
                                                                          <w:marLeft w:val="0"/>
                                                                          <w:marRight w:val="0"/>
                                                                          <w:marTop w:val="0"/>
                                                                          <w:marBottom w:val="0"/>
                                                                          <w:divBdr>
                                                                            <w:top w:val="none" w:sz="0" w:space="0" w:color="auto"/>
                                                                            <w:left w:val="none" w:sz="0" w:space="0" w:color="auto"/>
                                                                            <w:bottom w:val="none" w:sz="0" w:space="0" w:color="auto"/>
                                                                            <w:right w:val="none" w:sz="0" w:space="0" w:color="auto"/>
                                                                          </w:divBdr>
                                                                          <w:divsChild>
                                                                            <w:div w:id="71582860">
                                                                              <w:marLeft w:val="0"/>
                                                                              <w:marRight w:val="0"/>
                                                                              <w:marTop w:val="0"/>
                                                                              <w:marBottom w:val="0"/>
                                                                              <w:divBdr>
                                                                                <w:top w:val="none" w:sz="0" w:space="0" w:color="auto"/>
                                                                                <w:left w:val="none" w:sz="0" w:space="0" w:color="auto"/>
                                                                                <w:bottom w:val="none" w:sz="0" w:space="0" w:color="auto"/>
                                                                                <w:right w:val="none" w:sz="0" w:space="0" w:color="auto"/>
                                                                              </w:divBdr>
                                                                              <w:divsChild>
                                                                                <w:div w:id="597904913">
                                                                                  <w:marLeft w:val="0"/>
                                                                                  <w:marRight w:val="0"/>
                                                                                  <w:marTop w:val="0"/>
                                                                                  <w:marBottom w:val="0"/>
                                                                                  <w:divBdr>
                                                                                    <w:top w:val="none" w:sz="0" w:space="0" w:color="auto"/>
                                                                                    <w:left w:val="none" w:sz="0" w:space="0" w:color="auto"/>
                                                                                    <w:bottom w:val="none" w:sz="0" w:space="0" w:color="auto"/>
                                                                                    <w:right w:val="none" w:sz="0" w:space="0" w:color="auto"/>
                                                                                  </w:divBdr>
                                                                                  <w:divsChild>
                                                                                    <w:div w:id="310795892">
                                                                                      <w:marLeft w:val="0"/>
                                                                                      <w:marRight w:val="0"/>
                                                                                      <w:marTop w:val="0"/>
                                                                                      <w:marBottom w:val="0"/>
                                                                                      <w:divBdr>
                                                                                        <w:top w:val="none" w:sz="0" w:space="0" w:color="auto"/>
                                                                                        <w:left w:val="none" w:sz="0" w:space="0" w:color="auto"/>
                                                                                        <w:bottom w:val="none" w:sz="0" w:space="0" w:color="auto"/>
                                                                                        <w:right w:val="none" w:sz="0" w:space="0" w:color="auto"/>
                                                                                      </w:divBdr>
                                                                                      <w:divsChild>
                                                                                        <w:div w:id="1769543292">
                                                                                          <w:marLeft w:val="0"/>
                                                                                          <w:marRight w:val="0"/>
                                                                                          <w:marTop w:val="0"/>
                                                                                          <w:marBottom w:val="0"/>
                                                                                          <w:divBdr>
                                                                                            <w:top w:val="none" w:sz="0" w:space="0" w:color="auto"/>
                                                                                            <w:left w:val="none" w:sz="0" w:space="0" w:color="auto"/>
                                                                                            <w:bottom w:val="none" w:sz="0" w:space="0" w:color="auto"/>
                                                                                            <w:right w:val="none" w:sz="0" w:space="0" w:color="auto"/>
                                                                                          </w:divBdr>
                                                                                          <w:divsChild>
                                                                                            <w:div w:id="1244145442">
                                                                                              <w:marLeft w:val="0"/>
                                                                                              <w:marRight w:val="0"/>
                                                                                              <w:marTop w:val="0"/>
                                                                                              <w:marBottom w:val="0"/>
                                                                                              <w:divBdr>
                                                                                                <w:top w:val="none" w:sz="0" w:space="0" w:color="auto"/>
                                                                                                <w:left w:val="none" w:sz="0" w:space="0" w:color="auto"/>
                                                                                                <w:bottom w:val="none" w:sz="0" w:space="0" w:color="auto"/>
                                                                                                <w:right w:val="none" w:sz="0" w:space="0" w:color="auto"/>
                                                                                              </w:divBdr>
                                                                                              <w:divsChild>
                                                                                                <w:div w:id="95389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0903726">
              <w:marLeft w:val="0"/>
              <w:marRight w:val="0"/>
              <w:marTop w:val="0"/>
              <w:marBottom w:val="0"/>
              <w:divBdr>
                <w:top w:val="none" w:sz="0" w:space="0" w:color="auto"/>
                <w:left w:val="none" w:sz="0" w:space="0" w:color="auto"/>
                <w:bottom w:val="none" w:sz="0" w:space="0" w:color="auto"/>
                <w:right w:val="none" w:sz="0" w:space="0" w:color="auto"/>
              </w:divBdr>
            </w:div>
            <w:div w:id="653804730">
              <w:marLeft w:val="0"/>
              <w:marRight w:val="0"/>
              <w:marTop w:val="0"/>
              <w:marBottom w:val="0"/>
              <w:divBdr>
                <w:top w:val="none" w:sz="0" w:space="0" w:color="auto"/>
                <w:left w:val="none" w:sz="0" w:space="0" w:color="auto"/>
                <w:bottom w:val="none" w:sz="0" w:space="0" w:color="auto"/>
                <w:right w:val="none" w:sz="0" w:space="0" w:color="auto"/>
              </w:divBdr>
            </w:div>
            <w:div w:id="585380202">
              <w:marLeft w:val="0"/>
              <w:marRight w:val="0"/>
              <w:marTop w:val="0"/>
              <w:marBottom w:val="0"/>
              <w:divBdr>
                <w:top w:val="none" w:sz="0" w:space="0" w:color="auto"/>
                <w:left w:val="none" w:sz="0" w:space="0" w:color="auto"/>
                <w:bottom w:val="none" w:sz="0" w:space="0" w:color="auto"/>
                <w:right w:val="none" w:sz="0" w:space="0" w:color="auto"/>
              </w:divBdr>
            </w:div>
            <w:div w:id="921330221">
              <w:marLeft w:val="0"/>
              <w:marRight w:val="0"/>
              <w:marTop w:val="0"/>
              <w:marBottom w:val="0"/>
              <w:divBdr>
                <w:top w:val="none" w:sz="0" w:space="0" w:color="auto"/>
                <w:left w:val="none" w:sz="0" w:space="0" w:color="auto"/>
                <w:bottom w:val="none" w:sz="0" w:space="0" w:color="auto"/>
                <w:right w:val="none" w:sz="0" w:space="0" w:color="auto"/>
              </w:divBdr>
            </w:div>
            <w:div w:id="1812599075">
              <w:marLeft w:val="0"/>
              <w:marRight w:val="0"/>
              <w:marTop w:val="0"/>
              <w:marBottom w:val="0"/>
              <w:divBdr>
                <w:top w:val="none" w:sz="0" w:space="0" w:color="auto"/>
                <w:left w:val="none" w:sz="0" w:space="0" w:color="auto"/>
                <w:bottom w:val="none" w:sz="0" w:space="0" w:color="auto"/>
                <w:right w:val="none" w:sz="0" w:space="0" w:color="auto"/>
              </w:divBdr>
            </w:div>
            <w:div w:id="2105303174">
              <w:marLeft w:val="0"/>
              <w:marRight w:val="0"/>
              <w:marTop w:val="0"/>
              <w:marBottom w:val="0"/>
              <w:divBdr>
                <w:top w:val="none" w:sz="0" w:space="0" w:color="auto"/>
                <w:left w:val="none" w:sz="0" w:space="0" w:color="auto"/>
                <w:bottom w:val="none" w:sz="0" w:space="0" w:color="auto"/>
                <w:right w:val="none" w:sz="0" w:space="0" w:color="auto"/>
              </w:divBdr>
            </w:div>
            <w:div w:id="176576364">
              <w:marLeft w:val="0"/>
              <w:marRight w:val="0"/>
              <w:marTop w:val="0"/>
              <w:marBottom w:val="0"/>
              <w:divBdr>
                <w:top w:val="none" w:sz="0" w:space="0" w:color="auto"/>
                <w:left w:val="none" w:sz="0" w:space="0" w:color="auto"/>
                <w:bottom w:val="none" w:sz="0" w:space="0" w:color="auto"/>
                <w:right w:val="none" w:sz="0" w:space="0" w:color="auto"/>
              </w:divBdr>
            </w:div>
            <w:div w:id="1769080420">
              <w:marLeft w:val="0"/>
              <w:marRight w:val="0"/>
              <w:marTop w:val="0"/>
              <w:marBottom w:val="0"/>
              <w:divBdr>
                <w:top w:val="none" w:sz="0" w:space="0" w:color="auto"/>
                <w:left w:val="none" w:sz="0" w:space="0" w:color="auto"/>
                <w:bottom w:val="none" w:sz="0" w:space="0" w:color="auto"/>
                <w:right w:val="none" w:sz="0" w:space="0" w:color="auto"/>
              </w:divBdr>
            </w:div>
            <w:div w:id="1148936620">
              <w:marLeft w:val="0"/>
              <w:marRight w:val="0"/>
              <w:marTop w:val="0"/>
              <w:marBottom w:val="0"/>
              <w:divBdr>
                <w:top w:val="none" w:sz="0" w:space="0" w:color="auto"/>
                <w:left w:val="none" w:sz="0" w:space="0" w:color="auto"/>
                <w:bottom w:val="none" w:sz="0" w:space="0" w:color="auto"/>
                <w:right w:val="none" w:sz="0" w:space="0" w:color="auto"/>
              </w:divBdr>
            </w:div>
            <w:div w:id="817917442">
              <w:marLeft w:val="0"/>
              <w:marRight w:val="0"/>
              <w:marTop w:val="0"/>
              <w:marBottom w:val="0"/>
              <w:divBdr>
                <w:top w:val="none" w:sz="0" w:space="0" w:color="auto"/>
                <w:left w:val="none" w:sz="0" w:space="0" w:color="auto"/>
                <w:bottom w:val="none" w:sz="0" w:space="0" w:color="auto"/>
                <w:right w:val="none" w:sz="0" w:space="0" w:color="auto"/>
              </w:divBdr>
            </w:div>
            <w:div w:id="1723014019">
              <w:marLeft w:val="0"/>
              <w:marRight w:val="0"/>
              <w:marTop w:val="0"/>
              <w:marBottom w:val="0"/>
              <w:divBdr>
                <w:top w:val="none" w:sz="0" w:space="0" w:color="auto"/>
                <w:left w:val="none" w:sz="0" w:space="0" w:color="auto"/>
                <w:bottom w:val="none" w:sz="0" w:space="0" w:color="auto"/>
                <w:right w:val="none" w:sz="0" w:space="0" w:color="auto"/>
              </w:divBdr>
            </w:div>
            <w:div w:id="211775634">
              <w:marLeft w:val="0"/>
              <w:marRight w:val="0"/>
              <w:marTop w:val="0"/>
              <w:marBottom w:val="0"/>
              <w:divBdr>
                <w:top w:val="none" w:sz="0" w:space="0" w:color="auto"/>
                <w:left w:val="none" w:sz="0" w:space="0" w:color="auto"/>
                <w:bottom w:val="none" w:sz="0" w:space="0" w:color="auto"/>
                <w:right w:val="none" w:sz="0" w:space="0" w:color="auto"/>
              </w:divBdr>
            </w:div>
            <w:div w:id="1263684019">
              <w:marLeft w:val="0"/>
              <w:marRight w:val="0"/>
              <w:marTop w:val="0"/>
              <w:marBottom w:val="0"/>
              <w:divBdr>
                <w:top w:val="none" w:sz="0" w:space="0" w:color="auto"/>
                <w:left w:val="none" w:sz="0" w:space="0" w:color="auto"/>
                <w:bottom w:val="none" w:sz="0" w:space="0" w:color="auto"/>
                <w:right w:val="none" w:sz="0" w:space="0" w:color="auto"/>
              </w:divBdr>
            </w:div>
            <w:div w:id="74056759">
              <w:marLeft w:val="0"/>
              <w:marRight w:val="0"/>
              <w:marTop w:val="0"/>
              <w:marBottom w:val="0"/>
              <w:divBdr>
                <w:top w:val="none" w:sz="0" w:space="0" w:color="auto"/>
                <w:left w:val="none" w:sz="0" w:space="0" w:color="auto"/>
                <w:bottom w:val="none" w:sz="0" w:space="0" w:color="auto"/>
                <w:right w:val="none" w:sz="0" w:space="0" w:color="auto"/>
              </w:divBdr>
            </w:div>
            <w:div w:id="926382601">
              <w:marLeft w:val="0"/>
              <w:marRight w:val="0"/>
              <w:marTop w:val="0"/>
              <w:marBottom w:val="0"/>
              <w:divBdr>
                <w:top w:val="none" w:sz="0" w:space="0" w:color="auto"/>
                <w:left w:val="none" w:sz="0" w:space="0" w:color="auto"/>
                <w:bottom w:val="none" w:sz="0" w:space="0" w:color="auto"/>
                <w:right w:val="none" w:sz="0" w:space="0" w:color="auto"/>
              </w:divBdr>
            </w:div>
            <w:div w:id="1155220948">
              <w:marLeft w:val="0"/>
              <w:marRight w:val="0"/>
              <w:marTop w:val="0"/>
              <w:marBottom w:val="0"/>
              <w:divBdr>
                <w:top w:val="none" w:sz="0" w:space="0" w:color="auto"/>
                <w:left w:val="none" w:sz="0" w:space="0" w:color="auto"/>
                <w:bottom w:val="none" w:sz="0" w:space="0" w:color="auto"/>
                <w:right w:val="none" w:sz="0" w:space="0" w:color="auto"/>
              </w:divBdr>
            </w:div>
            <w:div w:id="2097750533">
              <w:marLeft w:val="0"/>
              <w:marRight w:val="0"/>
              <w:marTop w:val="0"/>
              <w:marBottom w:val="0"/>
              <w:divBdr>
                <w:top w:val="none" w:sz="0" w:space="0" w:color="auto"/>
                <w:left w:val="none" w:sz="0" w:space="0" w:color="auto"/>
                <w:bottom w:val="none" w:sz="0" w:space="0" w:color="auto"/>
                <w:right w:val="none" w:sz="0" w:space="0" w:color="auto"/>
              </w:divBdr>
            </w:div>
            <w:div w:id="692191985">
              <w:marLeft w:val="0"/>
              <w:marRight w:val="0"/>
              <w:marTop w:val="0"/>
              <w:marBottom w:val="0"/>
              <w:divBdr>
                <w:top w:val="none" w:sz="0" w:space="0" w:color="auto"/>
                <w:left w:val="none" w:sz="0" w:space="0" w:color="auto"/>
                <w:bottom w:val="none" w:sz="0" w:space="0" w:color="auto"/>
                <w:right w:val="none" w:sz="0" w:space="0" w:color="auto"/>
              </w:divBdr>
            </w:div>
            <w:div w:id="1362827156">
              <w:marLeft w:val="0"/>
              <w:marRight w:val="0"/>
              <w:marTop w:val="0"/>
              <w:marBottom w:val="0"/>
              <w:divBdr>
                <w:top w:val="none" w:sz="0" w:space="0" w:color="auto"/>
                <w:left w:val="none" w:sz="0" w:space="0" w:color="auto"/>
                <w:bottom w:val="none" w:sz="0" w:space="0" w:color="auto"/>
                <w:right w:val="none" w:sz="0" w:space="0" w:color="auto"/>
              </w:divBdr>
            </w:div>
            <w:div w:id="129323341">
              <w:marLeft w:val="0"/>
              <w:marRight w:val="0"/>
              <w:marTop w:val="0"/>
              <w:marBottom w:val="0"/>
              <w:divBdr>
                <w:top w:val="none" w:sz="0" w:space="0" w:color="auto"/>
                <w:left w:val="none" w:sz="0" w:space="0" w:color="auto"/>
                <w:bottom w:val="none" w:sz="0" w:space="0" w:color="auto"/>
                <w:right w:val="none" w:sz="0" w:space="0" w:color="auto"/>
              </w:divBdr>
            </w:div>
            <w:div w:id="130489738">
              <w:marLeft w:val="0"/>
              <w:marRight w:val="0"/>
              <w:marTop w:val="0"/>
              <w:marBottom w:val="0"/>
              <w:divBdr>
                <w:top w:val="none" w:sz="0" w:space="0" w:color="auto"/>
                <w:left w:val="none" w:sz="0" w:space="0" w:color="auto"/>
                <w:bottom w:val="none" w:sz="0" w:space="0" w:color="auto"/>
                <w:right w:val="none" w:sz="0" w:space="0" w:color="auto"/>
              </w:divBdr>
            </w:div>
            <w:div w:id="960575030">
              <w:marLeft w:val="0"/>
              <w:marRight w:val="0"/>
              <w:marTop w:val="0"/>
              <w:marBottom w:val="0"/>
              <w:divBdr>
                <w:top w:val="none" w:sz="0" w:space="0" w:color="auto"/>
                <w:left w:val="none" w:sz="0" w:space="0" w:color="auto"/>
                <w:bottom w:val="none" w:sz="0" w:space="0" w:color="auto"/>
                <w:right w:val="none" w:sz="0" w:space="0" w:color="auto"/>
              </w:divBdr>
            </w:div>
            <w:div w:id="1331325694">
              <w:marLeft w:val="0"/>
              <w:marRight w:val="0"/>
              <w:marTop w:val="0"/>
              <w:marBottom w:val="0"/>
              <w:divBdr>
                <w:top w:val="none" w:sz="0" w:space="0" w:color="auto"/>
                <w:left w:val="none" w:sz="0" w:space="0" w:color="auto"/>
                <w:bottom w:val="none" w:sz="0" w:space="0" w:color="auto"/>
                <w:right w:val="none" w:sz="0" w:space="0" w:color="auto"/>
              </w:divBdr>
            </w:div>
            <w:div w:id="1048407965">
              <w:marLeft w:val="0"/>
              <w:marRight w:val="0"/>
              <w:marTop w:val="0"/>
              <w:marBottom w:val="0"/>
              <w:divBdr>
                <w:top w:val="none" w:sz="0" w:space="0" w:color="auto"/>
                <w:left w:val="none" w:sz="0" w:space="0" w:color="auto"/>
                <w:bottom w:val="none" w:sz="0" w:space="0" w:color="auto"/>
                <w:right w:val="none" w:sz="0" w:space="0" w:color="auto"/>
              </w:divBdr>
            </w:div>
            <w:div w:id="2030447409">
              <w:marLeft w:val="0"/>
              <w:marRight w:val="0"/>
              <w:marTop w:val="0"/>
              <w:marBottom w:val="0"/>
              <w:divBdr>
                <w:top w:val="none" w:sz="0" w:space="0" w:color="auto"/>
                <w:left w:val="none" w:sz="0" w:space="0" w:color="auto"/>
                <w:bottom w:val="none" w:sz="0" w:space="0" w:color="auto"/>
                <w:right w:val="none" w:sz="0" w:space="0" w:color="auto"/>
              </w:divBdr>
            </w:div>
            <w:div w:id="11493813">
              <w:marLeft w:val="0"/>
              <w:marRight w:val="0"/>
              <w:marTop w:val="0"/>
              <w:marBottom w:val="0"/>
              <w:divBdr>
                <w:top w:val="none" w:sz="0" w:space="0" w:color="auto"/>
                <w:left w:val="none" w:sz="0" w:space="0" w:color="auto"/>
                <w:bottom w:val="none" w:sz="0" w:space="0" w:color="auto"/>
                <w:right w:val="none" w:sz="0" w:space="0" w:color="auto"/>
              </w:divBdr>
            </w:div>
            <w:div w:id="38601172">
              <w:marLeft w:val="0"/>
              <w:marRight w:val="0"/>
              <w:marTop w:val="0"/>
              <w:marBottom w:val="0"/>
              <w:divBdr>
                <w:top w:val="none" w:sz="0" w:space="0" w:color="auto"/>
                <w:left w:val="none" w:sz="0" w:space="0" w:color="auto"/>
                <w:bottom w:val="none" w:sz="0" w:space="0" w:color="auto"/>
                <w:right w:val="none" w:sz="0" w:space="0" w:color="auto"/>
              </w:divBdr>
            </w:div>
            <w:div w:id="762183988">
              <w:marLeft w:val="0"/>
              <w:marRight w:val="0"/>
              <w:marTop w:val="0"/>
              <w:marBottom w:val="0"/>
              <w:divBdr>
                <w:top w:val="none" w:sz="0" w:space="0" w:color="auto"/>
                <w:left w:val="none" w:sz="0" w:space="0" w:color="auto"/>
                <w:bottom w:val="none" w:sz="0" w:space="0" w:color="auto"/>
                <w:right w:val="none" w:sz="0" w:space="0" w:color="auto"/>
              </w:divBdr>
            </w:div>
            <w:div w:id="777867099">
              <w:marLeft w:val="0"/>
              <w:marRight w:val="0"/>
              <w:marTop w:val="0"/>
              <w:marBottom w:val="0"/>
              <w:divBdr>
                <w:top w:val="none" w:sz="0" w:space="0" w:color="auto"/>
                <w:left w:val="none" w:sz="0" w:space="0" w:color="auto"/>
                <w:bottom w:val="none" w:sz="0" w:space="0" w:color="auto"/>
                <w:right w:val="none" w:sz="0" w:space="0" w:color="auto"/>
              </w:divBdr>
            </w:div>
            <w:div w:id="73824834">
              <w:marLeft w:val="0"/>
              <w:marRight w:val="0"/>
              <w:marTop w:val="0"/>
              <w:marBottom w:val="0"/>
              <w:divBdr>
                <w:top w:val="none" w:sz="0" w:space="0" w:color="auto"/>
                <w:left w:val="none" w:sz="0" w:space="0" w:color="auto"/>
                <w:bottom w:val="none" w:sz="0" w:space="0" w:color="auto"/>
                <w:right w:val="none" w:sz="0" w:space="0" w:color="auto"/>
              </w:divBdr>
            </w:div>
            <w:div w:id="1471434375">
              <w:marLeft w:val="0"/>
              <w:marRight w:val="0"/>
              <w:marTop w:val="0"/>
              <w:marBottom w:val="0"/>
              <w:divBdr>
                <w:top w:val="none" w:sz="0" w:space="0" w:color="auto"/>
                <w:left w:val="none" w:sz="0" w:space="0" w:color="auto"/>
                <w:bottom w:val="none" w:sz="0" w:space="0" w:color="auto"/>
                <w:right w:val="none" w:sz="0" w:space="0" w:color="auto"/>
              </w:divBdr>
            </w:div>
            <w:div w:id="1054157589">
              <w:marLeft w:val="0"/>
              <w:marRight w:val="0"/>
              <w:marTop w:val="0"/>
              <w:marBottom w:val="0"/>
              <w:divBdr>
                <w:top w:val="none" w:sz="0" w:space="0" w:color="auto"/>
                <w:left w:val="none" w:sz="0" w:space="0" w:color="auto"/>
                <w:bottom w:val="none" w:sz="0" w:space="0" w:color="auto"/>
                <w:right w:val="none" w:sz="0" w:space="0" w:color="auto"/>
              </w:divBdr>
            </w:div>
            <w:div w:id="1450278283">
              <w:marLeft w:val="0"/>
              <w:marRight w:val="0"/>
              <w:marTop w:val="0"/>
              <w:marBottom w:val="0"/>
              <w:divBdr>
                <w:top w:val="none" w:sz="0" w:space="0" w:color="auto"/>
                <w:left w:val="none" w:sz="0" w:space="0" w:color="auto"/>
                <w:bottom w:val="none" w:sz="0" w:space="0" w:color="auto"/>
                <w:right w:val="none" w:sz="0" w:space="0" w:color="auto"/>
              </w:divBdr>
            </w:div>
            <w:div w:id="1525706973">
              <w:marLeft w:val="0"/>
              <w:marRight w:val="0"/>
              <w:marTop w:val="0"/>
              <w:marBottom w:val="0"/>
              <w:divBdr>
                <w:top w:val="none" w:sz="0" w:space="0" w:color="auto"/>
                <w:left w:val="none" w:sz="0" w:space="0" w:color="auto"/>
                <w:bottom w:val="none" w:sz="0" w:space="0" w:color="auto"/>
                <w:right w:val="none" w:sz="0" w:space="0" w:color="auto"/>
              </w:divBdr>
            </w:div>
            <w:div w:id="1716736484">
              <w:marLeft w:val="0"/>
              <w:marRight w:val="0"/>
              <w:marTop w:val="0"/>
              <w:marBottom w:val="0"/>
              <w:divBdr>
                <w:top w:val="none" w:sz="0" w:space="0" w:color="auto"/>
                <w:left w:val="none" w:sz="0" w:space="0" w:color="auto"/>
                <w:bottom w:val="none" w:sz="0" w:space="0" w:color="auto"/>
                <w:right w:val="none" w:sz="0" w:space="0" w:color="auto"/>
              </w:divBdr>
            </w:div>
            <w:div w:id="808789524">
              <w:marLeft w:val="0"/>
              <w:marRight w:val="0"/>
              <w:marTop w:val="0"/>
              <w:marBottom w:val="0"/>
              <w:divBdr>
                <w:top w:val="none" w:sz="0" w:space="0" w:color="auto"/>
                <w:left w:val="none" w:sz="0" w:space="0" w:color="auto"/>
                <w:bottom w:val="none" w:sz="0" w:space="0" w:color="auto"/>
                <w:right w:val="none" w:sz="0" w:space="0" w:color="auto"/>
              </w:divBdr>
            </w:div>
            <w:div w:id="1710958962">
              <w:marLeft w:val="0"/>
              <w:marRight w:val="0"/>
              <w:marTop w:val="0"/>
              <w:marBottom w:val="0"/>
              <w:divBdr>
                <w:top w:val="none" w:sz="0" w:space="0" w:color="auto"/>
                <w:left w:val="none" w:sz="0" w:space="0" w:color="auto"/>
                <w:bottom w:val="none" w:sz="0" w:space="0" w:color="auto"/>
                <w:right w:val="none" w:sz="0" w:space="0" w:color="auto"/>
              </w:divBdr>
            </w:div>
            <w:div w:id="517235714">
              <w:marLeft w:val="0"/>
              <w:marRight w:val="0"/>
              <w:marTop w:val="0"/>
              <w:marBottom w:val="0"/>
              <w:divBdr>
                <w:top w:val="none" w:sz="0" w:space="0" w:color="auto"/>
                <w:left w:val="none" w:sz="0" w:space="0" w:color="auto"/>
                <w:bottom w:val="none" w:sz="0" w:space="0" w:color="auto"/>
                <w:right w:val="none" w:sz="0" w:space="0" w:color="auto"/>
              </w:divBdr>
            </w:div>
            <w:div w:id="1118717665">
              <w:marLeft w:val="0"/>
              <w:marRight w:val="0"/>
              <w:marTop w:val="0"/>
              <w:marBottom w:val="0"/>
              <w:divBdr>
                <w:top w:val="none" w:sz="0" w:space="0" w:color="auto"/>
                <w:left w:val="none" w:sz="0" w:space="0" w:color="auto"/>
                <w:bottom w:val="none" w:sz="0" w:space="0" w:color="auto"/>
                <w:right w:val="none" w:sz="0" w:space="0" w:color="auto"/>
              </w:divBdr>
            </w:div>
            <w:div w:id="1264992560">
              <w:marLeft w:val="0"/>
              <w:marRight w:val="0"/>
              <w:marTop w:val="0"/>
              <w:marBottom w:val="0"/>
              <w:divBdr>
                <w:top w:val="none" w:sz="0" w:space="0" w:color="auto"/>
                <w:left w:val="none" w:sz="0" w:space="0" w:color="auto"/>
                <w:bottom w:val="none" w:sz="0" w:space="0" w:color="auto"/>
                <w:right w:val="none" w:sz="0" w:space="0" w:color="auto"/>
              </w:divBdr>
            </w:div>
            <w:div w:id="1821996995">
              <w:marLeft w:val="0"/>
              <w:marRight w:val="0"/>
              <w:marTop w:val="0"/>
              <w:marBottom w:val="0"/>
              <w:divBdr>
                <w:top w:val="none" w:sz="0" w:space="0" w:color="auto"/>
                <w:left w:val="none" w:sz="0" w:space="0" w:color="auto"/>
                <w:bottom w:val="none" w:sz="0" w:space="0" w:color="auto"/>
                <w:right w:val="none" w:sz="0" w:space="0" w:color="auto"/>
              </w:divBdr>
            </w:div>
            <w:div w:id="761535989">
              <w:marLeft w:val="0"/>
              <w:marRight w:val="0"/>
              <w:marTop w:val="0"/>
              <w:marBottom w:val="0"/>
              <w:divBdr>
                <w:top w:val="none" w:sz="0" w:space="0" w:color="auto"/>
                <w:left w:val="none" w:sz="0" w:space="0" w:color="auto"/>
                <w:bottom w:val="none" w:sz="0" w:space="0" w:color="auto"/>
                <w:right w:val="none" w:sz="0" w:space="0" w:color="auto"/>
              </w:divBdr>
            </w:div>
            <w:div w:id="1521893830">
              <w:marLeft w:val="0"/>
              <w:marRight w:val="0"/>
              <w:marTop w:val="0"/>
              <w:marBottom w:val="0"/>
              <w:divBdr>
                <w:top w:val="none" w:sz="0" w:space="0" w:color="auto"/>
                <w:left w:val="none" w:sz="0" w:space="0" w:color="auto"/>
                <w:bottom w:val="none" w:sz="0" w:space="0" w:color="auto"/>
                <w:right w:val="none" w:sz="0" w:space="0" w:color="auto"/>
              </w:divBdr>
            </w:div>
            <w:div w:id="1374035789">
              <w:marLeft w:val="0"/>
              <w:marRight w:val="0"/>
              <w:marTop w:val="0"/>
              <w:marBottom w:val="0"/>
              <w:divBdr>
                <w:top w:val="none" w:sz="0" w:space="0" w:color="auto"/>
                <w:left w:val="none" w:sz="0" w:space="0" w:color="auto"/>
                <w:bottom w:val="none" w:sz="0" w:space="0" w:color="auto"/>
                <w:right w:val="none" w:sz="0" w:space="0" w:color="auto"/>
              </w:divBdr>
            </w:div>
            <w:div w:id="1548375092">
              <w:marLeft w:val="0"/>
              <w:marRight w:val="0"/>
              <w:marTop w:val="0"/>
              <w:marBottom w:val="0"/>
              <w:divBdr>
                <w:top w:val="none" w:sz="0" w:space="0" w:color="auto"/>
                <w:left w:val="none" w:sz="0" w:space="0" w:color="auto"/>
                <w:bottom w:val="none" w:sz="0" w:space="0" w:color="auto"/>
                <w:right w:val="none" w:sz="0" w:space="0" w:color="auto"/>
              </w:divBdr>
            </w:div>
            <w:div w:id="1575361271">
              <w:marLeft w:val="0"/>
              <w:marRight w:val="0"/>
              <w:marTop w:val="0"/>
              <w:marBottom w:val="0"/>
              <w:divBdr>
                <w:top w:val="none" w:sz="0" w:space="0" w:color="auto"/>
                <w:left w:val="none" w:sz="0" w:space="0" w:color="auto"/>
                <w:bottom w:val="none" w:sz="0" w:space="0" w:color="auto"/>
                <w:right w:val="none" w:sz="0" w:space="0" w:color="auto"/>
              </w:divBdr>
            </w:div>
            <w:div w:id="2030524306">
              <w:marLeft w:val="0"/>
              <w:marRight w:val="0"/>
              <w:marTop w:val="0"/>
              <w:marBottom w:val="0"/>
              <w:divBdr>
                <w:top w:val="none" w:sz="0" w:space="0" w:color="auto"/>
                <w:left w:val="none" w:sz="0" w:space="0" w:color="auto"/>
                <w:bottom w:val="none" w:sz="0" w:space="0" w:color="auto"/>
                <w:right w:val="none" w:sz="0" w:space="0" w:color="auto"/>
              </w:divBdr>
            </w:div>
            <w:div w:id="298539797">
              <w:marLeft w:val="0"/>
              <w:marRight w:val="0"/>
              <w:marTop w:val="0"/>
              <w:marBottom w:val="0"/>
              <w:divBdr>
                <w:top w:val="none" w:sz="0" w:space="0" w:color="auto"/>
                <w:left w:val="none" w:sz="0" w:space="0" w:color="auto"/>
                <w:bottom w:val="none" w:sz="0" w:space="0" w:color="auto"/>
                <w:right w:val="none" w:sz="0" w:space="0" w:color="auto"/>
              </w:divBdr>
            </w:div>
            <w:div w:id="1365717990">
              <w:marLeft w:val="0"/>
              <w:marRight w:val="0"/>
              <w:marTop w:val="0"/>
              <w:marBottom w:val="0"/>
              <w:divBdr>
                <w:top w:val="none" w:sz="0" w:space="0" w:color="auto"/>
                <w:left w:val="none" w:sz="0" w:space="0" w:color="auto"/>
                <w:bottom w:val="none" w:sz="0" w:space="0" w:color="auto"/>
                <w:right w:val="none" w:sz="0" w:space="0" w:color="auto"/>
              </w:divBdr>
            </w:div>
            <w:div w:id="577642185">
              <w:marLeft w:val="0"/>
              <w:marRight w:val="0"/>
              <w:marTop w:val="0"/>
              <w:marBottom w:val="0"/>
              <w:divBdr>
                <w:top w:val="none" w:sz="0" w:space="0" w:color="auto"/>
                <w:left w:val="none" w:sz="0" w:space="0" w:color="auto"/>
                <w:bottom w:val="none" w:sz="0" w:space="0" w:color="auto"/>
                <w:right w:val="none" w:sz="0" w:space="0" w:color="auto"/>
              </w:divBdr>
            </w:div>
            <w:div w:id="396514816">
              <w:marLeft w:val="0"/>
              <w:marRight w:val="0"/>
              <w:marTop w:val="0"/>
              <w:marBottom w:val="0"/>
              <w:divBdr>
                <w:top w:val="none" w:sz="0" w:space="0" w:color="auto"/>
                <w:left w:val="none" w:sz="0" w:space="0" w:color="auto"/>
                <w:bottom w:val="none" w:sz="0" w:space="0" w:color="auto"/>
                <w:right w:val="none" w:sz="0" w:space="0" w:color="auto"/>
              </w:divBdr>
            </w:div>
            <w:div w:id="1901673653">
              <w:marLeft w:val="0"/>
              <w:marRight w:val="0"/>
              <w:marTop w:val="0"/>
              <w:marBottom w:val="0"/>
              <w:divBdr>
                <w:top w:val="none" w:sz="0" w:space="0" w:color="auto"/>
                <w:left w:val="none" w:sz="0" w:space="0" w:color="auto"/>
                <w:bottom w:val="none" w:sz="0" w:space="0" w:color="auto"/>
                <w:right w:val="none" w:sz="0" w:space="0" w:color="auto"/>
              </w:divBdr>
            </w:div>
            <w:div w:id="29192078">
              <w:marLeft w:val="0"/>
              <w:marRight w:val="0"/>
              <w:marTop w:val="0"/>
              <w:marBottom w:val="0"/>
              <w:divBdr>
                <w:top w:val="none" w:sz="0" w:space="0" w:color="auto"/>
                <w:left w:val="none" w:sz="0" w:space="0" w:color="auto"/>
                <w:bottom w:val="none" w:sz="0" w:space="0" w:color="auto"/>
                <w:right w:val="none" w:sz="0" w:space="0" w:color="auto"/>
              </w:divBdr>
            </w:div>
            <w:div w:id="945621567">
              <w:marLeft w:val="0"/>
              <w:marRight w:val="0"/>
              <w:marTop w:val="0"/>
              <w:marBottom w:val="0"/>
              <w:divBdr>
                <w:top w:val="none" w:sz="0" w:space="0" w:color="auto"/>
                <w:left w:val="none" w:sz="0" w:space="0" w:color="auto"/>
                <w:bottom w:val="none" w:sz="0" w:space="0" w:color="auto"/>
                <w:right w:val="none" w:sz="0" w:space="0" w:color="auto"/>
              </w:divBdr>
            </w:div>
            <w:div w:id="407073123">
              <w:marLeft w:val="0"/>
              <w:marRight w:val="0"/>
              <w:marTop w:val="0"/>
              <w:marBottom w:val="0"/>
              <w:divBdr>
                <w:top w:val="none" w:sz="0" w:space="0" w:color="auto"/>
                <w:left w:val="none" w:sz="0" w:space="0" w:color="auto"/>
                <w:bottom w:val="none" w:sz="0" w:space="0" w:color="auto"/>
                <w:right w:val="none" w:sz="0" w:space="0" w:color="auto"/>
              </w:divBdr>
            </w:div>
            <w:div w:id="215243716">
              <w:marLeft w:val="0"/>
              <w:marRight w:val="0"/>
              <w:marTop w:val="0"/>
              <w:marBottom w:val="0"/>
              <w:divBdr>
                <w:top w:val="none" w:sz="0" w:space="0" w:color="auto"/>
                <w:left w:val="none" w:sz="0" w:space="0" w:color="auto"/>
                <w:bottom w:val="none" w:sz="0" w:space="0" w:color="auto"/>
                <w:right w:val="none" w:sz="0" w:space="0" w:color="auto"/>
              </w:divBdr>
            </w:div>
            <w:div w:id="211507226">
              <w:marLeft w:val="0"/>
              <w:marRight w:val="0"/>
              <w:marTop w:val="0"/>
              <w:marBottom w:val="0"/>
              <w:divBdr>
                <w:top w:val="none" w:sz="0" w:space="0" w:color="auto"/>
                <w:left w:val="none" w:sz="0" w:space="0" w:color="auto"/>
                <w:bottom w:val="none" w:sz="0" w:space="0" w:color="auto"/>
                <w:right w:val="none" w:sz="0" w:space="0" w:color="auto"/>
              </w:divBdr>
            </w:div>
            <w:div w:id="254291953">
              <w:marLeft w:val="0"/>
              <w:marRight w:val="0"/>
              <w:marTop w:val="0"/>
              <w:marBottom w:val="0"/>
              <w:divBdr>
                <w:top w:val="none" w:sz="0" w:space="0" w:color="auto"/>
                <w:left w:val="none" w:sz="0" w:space="0" w:color="auto"/>
                <w:bottom w:val="none" w:sz="0" w:space="0" w:color="auto"/>
                <w:right w:val="none" w:sz="0" w:space="0" w:color="auto"/>
              </w:divBdr>
            </w:div>
            <w:div w:id="1202858221">
              <w:marLeft w:val="0"/>
              <w:marRight w:val="0"/>
              <w:marTop w:val="0"/>
              <w:marBottom w:val="0"/>
              <w:divBdr>
                <w:top w:val="none" w:sz="0" w:space="0" w:color="auto"/>
                <w:left w:val="none" w:sz="0" w:space="0" w:color="auto"/>
                <w:bottom w:val="none" w:sz="0" w:space="0" w:color="auto"/>
                <w:right w:val="none" w:sz="0" w:space="0" w:color="auto"/>
              </w:divBdr>
            </w:div>
            <w:div w:id="485585049">
              <w:marLeft w:val="0"/>
              <w:marRight w:val="0"/>
              <w:marTop w:val="0"/>
              <w:marBottom w:val="0"/>
              <w:divBdr>
                <w:top w:val="none" w:sz="0" w:space="0" w:color="auto"/>
                <w:left w:val="none" w:sz="0" w:space="0" w:color="auto"/>
                <w:bottom w:val="none" w:sz="0" w:space="0" w:color="auto"/>
                <w:right w:val="none" w:sz="0" w:space="0" w:color="auto"/>
              </w:divBdr>
            </w:div>
            <w:div w:id="933323199">
              <w:marLeft w:val="0"/>
              <w:marRight w:val="0"/>
              <w:marTop w:val="0"/>
              <w:marBottom w:val="0"/>
              <w:divBdr>
                <w:top w:val="none" w:sz="0" w:space="0" w:color="auto"/>
                <w:left w:val="none" w:sz="0" w:space="0" w:color="auto"/>
                <w:bottom w:val="none" w:sz="0" w:space="0" w:color="auto"/>
                <w:right w:val="none" w:sz="0" w:space="0" w:color="auto"/>
              </w:divBdr>
            </w:div>
            <w:div w:id="1923560878">
              <w:marLeft w:val="0"/>
              <w:marRight w:val="0"/>
              <w:marTop w:val="0"/>
              <w:marBottom w:val="0"/>
              <w:divBdr>
                <w:top w:val="none" w:sz="0" w:space="0" w:color="auto"/>
                <w:left w:val="none" w:sz="0" w:space="0" w:color="auto"/>
                <w:bottom w:val="none" w:sz="0" w:space="0" w:color="auto"/>
                <w:right w:val="none" w:sz="0" w:space="0" w:color="auto"/>
              </w:divBdr>
            </w:div>
            <w:div w:id="1991598378">
              <w:marLeft w:val="0"/>
              <w:marRight w:val="0"/>
              <w:marTop w:val="0"/>
              <w:marBottom w:val="0"/>
              <w:divBdr>
                <w:top w:val="none" w:sz="0" w:space="0" w:color="auto"/>
                <w:left w:val="none" w:sz="0" w:space="0" w:color="auto"/>
                <w:bottom w:val="none" w:sz="0" w:space="0" w:color="auto"/>
                <w:right w:val="none" w:sz="0" w:space="0" w:color="auto"/>
              </w:divBdr>
            </w:div>
            <w:div w:id="824204069">
              <w:marLeft w:val="0"/>
              <w:marRight w:val="0"/>
              <w:marTop w:val="0"/>
              <w:marBottom w:val="0"/>
              <w:divBdr>
                <w:top w:val="none" w:sz="0" w:space="0" w:color="auto"/>
                <w:left w:val="none" w:sz="0" w:space="0" w:color="auto"/>
                <w:bottom w:val="none" w:sz="0" w:space="0" w:color="auto"/>
                <w:right w:val="none" w:sz="0" w:space="0" w:color="auto"/>
              </w:divBdr>
            </w:div>
            <w:div w:id="1213812824">
              <w:marLeft w:val="0"/>
              <w:marRight w:val="0"/>
              <w:marTop w:val="0"/>
              <w:marBottom w:val="0"/>
              <w:divBdr>
                <w:top w:val="none" w:sz="0" w:space="0" w:color="auto"/>
                <w:left w:val="none" w:sz="0" w:space="0" w:color="auto"/>
                <w:bottom w:val="none" w:sz="0" w:space="0" w:color="auto"/>
                <w:right w:val="none" w:sz="0" w:space="0" w:color="auto"/>
              </w:divBdr>
            </w:div>
            <w:div w:id="1533952371">
              <w:marLeft w:val="0"/>
              <w:marRight w:val="0"/>
              <w:marTop w:val="0"/>
              <w:marBottom w:val="0"/>
              <w:divBdr>
                <w:top w:val="none" w:sz="0" w:space="0" w:color="auto"/>
                <w:left w:val="none" w:sz="0" w:space="0" w:color="auto"/>
                <w:bottom w:val="none" w:sz="0" w:space="0" w:color="auto"/>
                <w:right w:val="none" w:sz="0" w:space="0" w:color="auto"/>
              </w:divBdr>
            </w:div>
            <w:div w:id="2039043279">
              <w:marLeft w:val="0"/>
              <w:marRight w:val="0"/>
              <w:marTop w:val="0"/>
              <w:marBottom w:val="0"/>
              <w:divBdr>
                <w:top w:val="none" w:sz="0" w:space="0" w:color="auto"/>
                <w:left w:val="none" w:sz="0" w:space="0" w:color="auto"/>
                <w:bottom w:val="none" w:sz="0" w:space="0" w:color="auto"/>
                <w:right w:val="none" w:sz="0" w:space="0" w:color="auto"/>
              </w:divBdr>
            </w:div>
            <w:div w:id="569391736">
              <w:marLeft w:val="0"/>
              <w:marRight w:val="0"/>
              <w:marTop w:val="0"/>
              <w:marBottom w:val="0"/>
              <w:divBdr>
                <w:top w:val="none" w:sz="0" w:space="0" w:color="auto"/>
                <w:left w:val="none" w:sz="0" w:space="0" w:color="auto"/>
                <w:bottom w:val="none" w:sz="0" w:space="0" w:color="auto"/>
                <w:right w:val="none" w:sz="0" w:space="0" w:color="auto"/>
              </w:divBdr>
            </w:div>
            <w:div w:id="654265998">
              <w:marLeft w:val="0"/>
              <w:marRight w:val="0"/>
              <w:marTop w:val="0"/>
              <w:marBottom w:val="0"/>
              <w:divBdr>
                <w:top w:val="none" w:sz="0" w:space="0" w:color="auto"/>
                <w:left w:val="none" w:sz="0" w:space="0" w:color="auto"/>
                <w:bottom w:val="none" w:sz="0" w:space="0" w:color="auto"/>
                <w:right w:val="none" w:sz="0" w:space="0" w:color="auto"/>
              </w:divBdr>
            </w:div>
            <w:div w:id="1030181235">
              <w:marLeft w:val="0"/>
              <w:marRight w:val="0"/>
              <w:marTop w:val="0"/>
              <w:marBottom w:val="0"/>
              <w:divBdr>
                <w:top w:val="none" w:sz="0" w:space="0" w:color="auto"/>
                <w:left w:val="none" w:sz="0" w:space="0" w:color="auto"/>
                <w:bottom w:val="none" w:sz="0" w:space="0" w:color="auto"/>
                <w:right w:val="none" w:sz="0" w:space="0" w:color="auto"/>
              </w:divBdr>
            </w:div>
            <w:div w:id="1491676829">
              <w:marLeft w:val="0"/>
              <w:marRight w:val="0"/>
              <w:marTop w:val="0"/>
              <w:marBottom w:val="0"/>
              <w:divBdr>
                <w:top w:val="none" w:sz="0" w:space="0" w:color="auto"/>
                <w:left w:val="none" w:sz="0" w:space="0" w:color="auto"/>
                <w:bottom w:val="none" w:sz="0" w:space="0" w:color="auto"/>
                <w:right w:val="none" w:sz="0" w:space="0" w:color="auto"/>
              </w:divBdr>
            </w:div>
            <w:div w:id="1455445205">
              <w:marLeft w:val="0"/>
              <w:marRight w:val="0"/>
              <w:marTop w:val="0"/>
              <w:marBottom w:val="0"/>
              <w:divBdr>
                <w:top w:val="none" w:sz="0" w:space="0" w:color="auto"/>
                <w:left w:val="none" w:sz="0" w:space="0" w:color="auto"/>
                <w:bottom w:val="none" w:sz="0" w:space="0" w:color="auto"/>
                <w:right w:val="none" w:sz="0" w:space="0" w:color="auto"/>
              </w:divBdr>
            </w:div>
            <w:div w:id="157160856">
              <w:marLeft w:val="0"/>
              <w:marRight w:val="0"/>
              <w:marTop w:val="0"/>
              <w:marBottom w:val="0"/>
              <w:divBdr>
                <w:top w:val="none" w:sz="0" w:space="0" w:color="auto"/>
                <w:left w:val="none" w:sz="0" w:space="0" w:color="auto"/>
                <w:bottom w:val="none" w:sz="0" w:space="0" w:color="auto"/>
                <w:right w:val="none" w:sz="0" w:space="0" w:color="auto"/>
              </w:divBdr>
            </w:div>
            <w:div w:id="4064320">
              <w:marLeft w:val="0"/>
              <w:marRight w:val="0"/>
              <w:marTop w:val="0"/>
              <w:marBottom w:val="0"/>
              <w:divBdr>
                <w:top w:val="none" w:sz="0" w:space="0" w:color="auto"/>
                <w:left w:val="none" w:sz="0" w:space="0" w:color="auto"/>
                <w:bottom w:val="none" w:sz="0" w:space="0" w:color="auto"/>
                <w:right w:val="none" w:sz="0" w:space="0" w:color="auto"/>
              </w:divBdr>
            </w:div>
            <w:div w:id="564730287">
              <w:marLeft w:val="0"/>
              <w:marRight w:val="0"/>
              <w:marTop w:val="0"/>
              <w:marBottom w:val="0"/>
              <w:divBdr>
                <w:top w:val="none" w:sz="0" w:space="0" w:color="auto"/>
                <w:left w:val="none" w:sz="0" w:space="0" w:color="auto"/>
                <w:bottom w:val="none" w:sz="0" w:space="0" w:color="auto"/>
                <w:right w:val="none" w:sz="0" w:space="0" w:color="auto"/>
              </w:divBdr>
            </w:div>
            <w:div w:id="1656953355">
              <w:marLeft w:val="0"/>
              <w:marRight w:val="0"/>
              <w:marTop w:val="0"/>
              <w:marBottom w:val="0"/>
              <w:divBdr>
                <w:top w:val="none" w:sz="0" w:space="0" w:color="auto"/>
                <w:left w:val="none" w:sz="0" w:space="0" w:color="auto"/>
                <w:bottom w:val="none" w:sz="0" w:space="0" w:color="auto"/>
                <w:right w:val="none" w:sz="0" w:space="0" w:color="auto"/>
              </w:divBdr>
            </w:div>
            <w:div w:id="462386934">
              <w:marLeft w:val="0"/>
              <w:marRight w:val="0"/>
              <w:marTop w:val="0"/>
              <w:marBottom w:val="0"/>
              <w:divBdr>
                <w:top w:val="none" w:sz="0" w:space="0" w:color="auto"/>
                <w:left w:val="none" w:sz="0" w:space="0" w:color="auto"/>
                <w:bottom w:val="none" w:sz="0" w:space="0" w:color="auto"/>
                <w:right w:val="none" w:sz="0" w:space="0" w:color="auto"/>
              </w:divBdr>
            </w:div>
            <w:div w:id="1774593444">
              <w:marLeft w:val="0"/>
              <w:marRight w:val="0"/>
              <w:marTop w:val="0"/>
              <w:marBottom w:val="0"/>
              <w:divBdr>
                <w:top w:val="none" w:sz="0" w:space="0" w:color="auto"/>
                <w:left w:val="none" w:sz="0" w:space="0" w:color="auto"/>
                <w:bottom w:val="none" w:sz="0" w:space="0" w:color="auto"/>
                <w:right w:val="none" w:sz="0" w:space="0" w:color="auto"/>
              </w:divBdr>
            </w:div>
            <w:div w:id="1042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410533">
      <w:bodyDiv w:val="1"/>
      <w:marLeft w:val="0"/>
      <w:marRight w:val="0"/>
      <w:marTop w:val="0"/>
      <w:marBottom w:val="0"/>
      <w:divBdr>
        <w:top w:val="none" w:sz="0" w:space="0" w:color="auto"/>
        <w:left w:val="none" w:sz="0" w:space="0" w:color="auto"/>
        <w:bottom w:val="none" w:sz="0" w:space="0" w:color="auto"/>
        <w:right w:val="none" w:sz="0" w:space="0" w:color="auto"/>
      </w:divBdr>
    </w:div>
    <w:div w:id="1600523552">
      <w:bodyDiv w:val="1"/>
      <w:marLeft w:val="0"/>
      <w:marRight w:val="0"/>
      <w:marTop w:val="0"/>
      <w:marBottom w:val="0"/>
      <w:divBdr>
        <w:top w:val="none" w:sz="0" w:space="0" w:color="auto"/>
        <w:left w:val="none" w:sz="0" w:space="0" w:color="auto"/>
        <w:bottom w:val="none" w:sz="0" w:space="0" w:color="auto"/>
        <w:right w:val="none" w:sz="0" w:space="0" w:color="auto"/>
      </w:divBdr>
      <w:divsChild>
        <w:div w:id="1576745310">
          <w:marLeft w:val="0"/>
          <w:marRight w:val="0"/>
          <w:marTop w:val="0"/>
          <w:marBottom w:val="0"/>
          <w:divBdr>
            <w:top w:val="none" w:sz="0" w:space="0" w:color="auto"/>
            <w:left w:val="none" w:sz="0" w:space="0" w:color="auto"/>
            <w:bottom w:val="none" w:sz="0" w:space="0" w:color="auto"/>
            <w:right w:val="none" w:sz="0" w:space="0" w:color="auto"/>
          </w:divBdr>
          <w:divsChild>
            <w:div w:id="2021272358">
              <w:marLeft w:val="0"/>
              <w:marRight w:val="0"/>
              <w:marTop w:val="0"/>
              <w:marBottom w:val="0"/>
              <w:divBdr>
                <w:top w:val="none" w:sz="0" w:space="0" w:color="auto"/>
                <w:left w:val="none" w:sz="0" w:space="0" w:color="auto"/>
                <w:bottom w:val="none" w:sz="0" w:space="0" w:color="auto"/>
                <w:right w:val="none" w:sz="0" w:space="0" w:color="auto"/>
              </w:divBdr>
              <w:divsChild>
                <w:div w:id="139346461">
                  <w:marLeft w:val="0"/>
                  <w:marRight w:val="0"/>
                  <w:marTop w:val="0"/>
                  <w:marBottom w:val="0"/>
                  <w:divBdr>
                    <w:top w:val="none" w:sz="0" w:space="0" w:color="auto"/>
                    <w:left w:val="none" w:sz="0" w:space="0" w:color="auto"/>
                    <w:bottom w:val="none" w:sz="0" w:space="0" w:color="auto"/>
                    <w:right w:val="none" w:sz="0" w:space="0" w:color="auto"/>
                  </w:divBdr>
                  <w:divsChild>
                    <w:div w:id="1905872411">
                      <w:marLeft w:val="0"/>
                      <w:marRight w:val="0"/>
                      <w:marTop w:val="0"/>
                      <w:marBottom w:val="0"/>
                      <w:divBdr>
                        <w:top w:val="none" w:sz="0" w:space="0" w:color="auto"/>
                        <w:left w:val="none" w:sz="0" w:space="0" w:color="auto"/>
                        <w:bottom w:val="none" w:sz="0" w:space="0" w:color="auto"/>
                        <w:right w:val="none" w:sz="0" w:space="0" w:color="auto"/>
                      </w:divBdr>
                      <w:divsChild>
                        <w:div w:id="212746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023684">
      <w:bodyDiv w:val="1"/>
      <w:marLeft w:val="0"/>
      <w:marRight w:val="0"/>
      <w:marTop w:val="0"/>
      <w:marBottom w:val="0"/>
      <w:divBdr>
        <w:top w:val="none" w:sz="0" w:space="0" w:color="auto"/>
        <w:left w:val="none" w:sz="0" w:space="0" w:color="auto"/>
        <w:bottom w:val="none" w:sz="0" w:space="0" w:color="auto"/>
        <w:right w:val="none" w:sz="0" w:space="0" w:color="auto"/>
      </w:divBdr>
      <w:divsChild>
        <w:div w:id="156389471">
          <w:marLeft w:val="0"/>
          <w:marRight w:val="0"/>
          <w:marTop w:val="0"/>
          <w:marBottom w:val="0"/>
          <w:divBdr>
            <w:top w:val="none" w:sz="0" w:space="0" w:color="auto"/>
            <w:left w:val="none" w:sz="0" w:space="0" w:color="auto"/>
            <w:bottom w:val="none" w:sz="0" w:space="0" w:color="auto"/>
            <w:right w:val="none" w:sz="0" w:space="0" w:color="auto"/>
          </w:divBdr>
          <w:divsChild>
            <w:div w:id="1888251558">
              <w:marLeft w:val="0"/>
              <w:marRight w:val="0"/>
              <w:marTop w:val="0"/>
              <w:marBottom w:val="0"/>
              <w:divBdr>
                <w:top w:val="none" w:sz="0" w:space="0" w:color="auto"/>
                <w:left w:val="none" w:sz="0" w:space="0" w:color="auto"/>
                <w:bottom w:val="none" w:sz="0" w:space="0" w:color="auto"/>
                <w:right w:val="none" w:sz="0" w:space="0" w:color="auto"/>
              </w:divBdr>
              <w:divsChild>
                <w:div w:id="555237113">
                  <w:marLeft w:val="0"/>
                  <w:marRight w:val="0"/>
                  <w:marTop w:val="0"/>
                  <w:marBottom w:val="0"/>
                  <w:divBdr>
                    <w:top w:val="none" w:sz="0" w:space="0" w:color="auto"/>
                    <w:left w:val="none" w:sz="0" w:space="0" w:color="auto"/>
                    <w:bottom w:val="none" w:sz="0" w:space="0" w:color="auto"/>
                    <w:right w:val="none" w:sz="0" w:space="0" w:color="auto"/>
                  </w:divBdr>
                  <w:divsChild>
                    <w:div w:id="1950039532">
                      <w:marLeft w:val="0"/>
                      <w:marRight w:val="0"/>
                      <w:marTop w:val="0"/>
                      <w:marBottom w:val="0"/>
                      <w:divBdr>
                        <w:top w:val="none" w:sz="0" w:space="0" w:color="auto"/>
                        <w:left w:val="none" w:sz="0" w:space="0" w:color="auto"/>
                        <w:bottom w:val="none" w:sz="0" w:space="0" w:color="auto"/>
                        <w:right w:val="none" w:sz="0" w:space="0" w:color="auto"/>
                      </w:divBdr>
                      <w:divsChild>
                        <w:div w:id="94380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591432">
      <w:bodyDiv w:val="1"/>
      <w:marLeft w:val="0"/>
      <w:marRight w:val="0"/>
      <w:marTop w:val="0"/>
      <w:marBottom w:val="0"/>
      <w:divBdr>
        <w:top w:val="none" w:sz="0" w:space="0" w:color="auto"/>
        <w:left w:val="none" w:sz="0" w:space="0" w:color="auto"/>
        <w:bottom w:val="none" w:sz="0" w:space="0" w:color="auto"/>
        <w:right w:val="none" w:sz="0" w:space="0" w:color="auto"/>
      </w:divBdr>
      <w:divsChild>
        <w:div w:id="2043824306">
          <w:marLeft w:val="0"/>
          <w:marRight w:val="0"/>
          <w:marTop w:val="0"/>
          <w:marBottom w:val="0"/>
          <w:divBdr>
            <w:top w:val="none" w:sz="0" w:space="0" w:color="auto"/>
            <w:left w:val="none" w:sz="0" w:space="0" w:color="auto"/>
            <w:bottom w:val="none" w:sz="0" w:space="0" w:color="auto"/>
            <w:right w:val="none" w:sz="0" w:space="0" w:color="auto"/>
          </w:divBdr>
          <w:divsChild>
            <w:div w:id="603996642">
              <w:marLeft w:val="0"/>
              <w:marRight w:val="0"/>
              <w:marTop w:val="0"/>
              <w:marBottom w:val="0"/>
              <w:divBdr>
                <w:top w:val="none" w:sz="0" w:space="0" w:color="auto"/>
                <w:left w:val="none" w:sz="0" w:space="0" w:color="auto"/>
                <w:bottom w:val="none" w:sz="0" w:space="0" w:color="auto"/>
                <w:right w:val="none" w:sz="0" w:space="0" w:color="auto"/>
              </w:divBdr>
              <w:divsChild>
                <w:div w:id="1963415195">
                  <w:marLeft w:val="0"/>
                  <w:marRight w:val="0"/>
                  <w:marTop w:val="0"/>
                  <w:marBottom w:val="0"/>
                  <w:divBdr>
                    <w:top w:val="none" w:sz="0" w:space="0" w:color="auto"/>
                    <w:left w:val="none" w:sz="0" w:space="0" w:color="auto"/>
                    <w:bottom w:val="none" w:sz="0" w:space="0" w:color="auto"/>
                    <w:right w:val="none" w:sz="0" w:space="0" w:color="auto"/>
                  </w:divBdr>
                  <w:divsChild>
                    <w:div w:id="1932158466">
                      <w:marLeft w:val="0"/>
                      <w:marRight w:val="0"/>
                      <w:marTop w:val="0"/>
                      <w:marBottom w:val="0"/>
                      <w:divBdr>
                        <w:top w:val="none" w:sz="0" w:space="0" w:color="auto"/>
                        <w:left w:val="none" w:sz="0" w:space="0" w:color="auto"/>
                        <w:bottom w:val="none" w:sz="0" w:space="0" w:color="auto"/>
                        <w:right w:val="none" w:sz="0" w:space="0" w:color="auto"/>
                      </w:divBdr>
                      <w:divsChild>
                        <w:div w:id="2057897537">
                          <w:marLeft w:val="0"/>
                          <w:marRight w:val="0"/>
                          <w:marTop w:val="0"/>
                          <w:marBottom w:val="0"/>
                          <w:divBdr>
                            <w:top w:val="none" w:sz="0" w:space="0" w:color="auto"/>
                            <w:left w:val="none" w:sz="0" w:space="0" w:color="auto"/>
                            <w:bottom w:val="none" w:sz="0" w:space="0" w:color="auto"/>
                            <w:right w:val="none" w:sz="0" w:space="0" w:color="auto"/>
                          </w:divBdr>
                          <w:divsChild>
                            <w:div w:id="697387523">
                              <w:marLeft w:val="0"/>
                              <w:marRight w:val="0"/>
                              <w:marTop w:val="0"/>
                              <w:marBottom w:val="0"/>
                              <w:divBdr>
                                <w:top w:val="none" w:sz="0" w:space="0" w:color="auto"/>
                                <w:left w:val="none" w:sz="0" w:space="0" w:color="auto"/>
                                <w:bottom w:val="none" w:sz="0" w:space="0" w:color="auto"/>
                                <w:right w:val="none" w:sz="0" w:space="0" w:color="auto"/>
                              </w:divBdr>
                              <w:divsChild>
                                <w:div w:id="1743673388">
                                  <w:marLeft w:val="0"/>
                                  <w:marRight w:val="0"/>
                                  <w:marTop w:val="0"/>
                                  <w:marBottom w:val="0"/>
                                  <w:divBdr>
                                    <w:top w:val="none" w:sz="0" w:space="0" w:color="auto"/>
                                    <w:left w:val="none" w:sz="0" w:space="0" w:color="auto"/>
                                    <w:bottom w:val="none" w:sz="0" w:space="0" w:color="auto"/>
                                    <w:right w:val="none" w:sz="0" w:space="0" w:color="auto"/>
                                  </w:divBdr>
                                  <w:divsChild>
                                    <w:div w:id="491990652">
                                      <w:marLeft w:val="0"/>
                                      <w:marRight w:val="0"/>
                                      <w:marTop w:val="0"/>
                                      <w:marBottom w:val="0"/>
                                      <w:divBdr>
                                        <w:top w:val="none" w:sz="0" w:space="0" w:color="auto"/>
                                        <w:left w:val="none" w:sz="0" w:space="0" w:color="auto"/>
                                        <w:bottom w:val="none" w:sz="0" w:space="0" w:color="auto"/>
                                        <w:right w:val="none" w:sz="0" w:space="0" w:color="auto"/>
                                      </w:divBdr>
                                      <w:divsChild>
                                        <w:div w:id="1046569414">
                                          <w:marLeft w:val="0"/>
                                          <w:marRight w:val="0"/>
                                          <w:marTop w:val="0"/>
                                          <w:marBottom w:val="0"/>
                                          <w:divBdr>
                                            <w:top w:val="none" w:sz="0" w:space="0" w:color="auto"/>
                                            <w:left w:val="none" w:sz="0" w:space="0" w:color="auto"/>
                                            <w:bottom w:val="none" w:sz="0" w:space="0" w:color="auto"/>
                                            <w:right w:val="none" w:sz="0" w:space="0" w:color="auto"/>
                                          </w:divBdr>
                                          <w:divsChild>
                                            <w:div w:id="1744136748">
                                              <w:marLeft w:val="0"/>
                                              <w:marRight w:val="0"/>
                                              <w:marTop w:val="0"/>
                                              <w:marBottom w:val="0"/>
                                              <w:divBdr>
                                                <w:top w:val="none" w:sz="0" w:space="0" w:color="auto"/>
                                                <w:left w:val="none" w:sz="0" w:space="0" w:color="auto"/>
                                                <w:bottom w:val="none" w:sz="0" w:space="0" w:color="auto"/>
                                                <w:right w:val="none" w:sz="0" w:space="0" w:color="auto"/>
                                              </w:divBdr>
                                              <w:divsChild>
                                                <w:div w:id="652834687">
                                                  <w:marLeft w:val="0"/>
                                                  <w:marRight w:val="0"/>
                                                  <w:marTop w:val="0"/>
                                                  <w:marBottom w:val="0"/>
                                                  <w:divBdr>
                                                    <w:top w:val="none" w:sz="0" w:space="0" w:color="auto"/>
                                                    <w:left w:val="none" w:sz="0" w:space="0" w:color="auto"/>
                                                    <w:bottom w:val="none" w:sz="0" w:space="0" w:color="auto"/>
                                                    <w:right w:val="none" w:sz="0" w:space="0" w:color="auto"/>
                                                  </w:divBdr>
                                                  <w:divsChild>
                                                    <w:div w:id="1420518962">
                                                      <w:marLeft w:val="0"/>
                                                      <w:marRight w:val="0"/>
                                                      <w:marTop w:val="0"/>
                                                      <w:marBottom w:val="0"/>
                                                      <w:divBdr>
                                                        <w:top w:val="none" w:sz="0" w:space="0" w:color="auto"/>
                                                        <w:left w:val="none" w:sz="0" w:space="0" w:color="auto"/>
                                                        <w:bottom w:val="none" w:sz="0" w:space="0" w:color="auto"/>
                                                        <w:right w:val="none" w:sz="0" w:space="0" w:color="auto"/>
                                                      </w:divBdr>
                                                      <w:divsChild>
                                                        <w:div w:id="1057049611">
                                                          <w:marLeft w:val="0"/>
                                                          <w:marRight w:val="0"/>
                                                          <w:marTop w:val="0"/>
                                                          <w:marBottom w:val="0"/>
                                                          <w:divBdr>
                                                            <w:top w:val="none" w:sz="0" w:space="0" w:color="auto"/>
                                                            <w:left w:val="none" w:sz="0" w:space="0" w:color="auto"/>
                                                            <w:bottom w:val="none" w:sz="0" w:space="0" w:color="auto"/>
                                                            <w:right w:val="none" w:sz="0" w:space="0" w:color="auto"/>
                                                          </w:divBdr>
                                                          <w:divsChild>
                                                            <w:div w:id="888538080">
                                                              <w:marLeft w:val="0"/>
                                                              <w:marRight w:val="0"/>
                                                              <w:marTop w:val="0"/>
                                                              <w:marBottom w:val="0"/>
                                                              <w:divBdr>
                                                                <w:top w:val="none" w:sz="0" w:space="0" w:color="auto"/>
                                                                <w:left w:val="none" w:sz="0" w:space="0" w:color="auto"/>
                                                                <w:bottom w:val="none" w:sz="0" w:space="0" w:color="auto"/>
                                                                <w:right w:val="none" w:sz="0" w:space="0" w:color="auto"/>
                                                              </w:divBdr>
                                                              <w:divsChild>
                                                                <w:div w:id="1668095760">
                                                                  <w:marLeft w:val="0"/>
                                                                  <w:marRight w:val="0"/>
                                                                  <w:marTop w:val="0"/>
                                                                  <w:marBottom w:val="0"/>
                                                                  <w:divBdr>
                                                                    <w:top w:val="none" w:sz="0" w:space="0" w:color="auto"/>
                                                                    <w:left w:val="none" w:sz="0" w:space="0" w:color="auto"/>
                                                                    <w:bottom w:val="none" w:sz="0" w:space="0" w:color="auto"/>
                                                                    <w:right w:val="none" w:sz="0" w:space="0" w:color="auto"/>
                                                                  </w:divBdr>
                                                                  <w:divsChild>
                                                                    <w:div w:id="1915355889">
                                                                      <w:marLeft w:val="0"/>
                                                                      <w:marRight w:val="0"/>
                                                                      <w:marTop w:val="0"/>
                                                                      <w:marBottom w:val="0"/>
                                                                      <w:divBdr>
                                                                        <w:top w:val="none" w:sz="0" w:space="0" w:color="auto"/>
                                                                        <w:left w:val="none" w:sz="0" w:space="0" w:color="auto"/>
                                                                        <w:bottom w:val="none" w:sz="0" w:space="0" w:color="auto"/>
                                                                        <w:right w:val="none" w:sz="0" w:space="0" w:color="auto"/>
                                                                      </w:divBdr>
                                                                      <w:divsChild>
                                                                        <w:div w:id="168062773">
                                                                          <w:marLeft w:val="0"/>
                                                                          <w:marRight w:val="0"/>
                                                                          <w:marTop w:val="0"/>
                                                                          <w:marBottom w:val="0"/>
                                                                          <w:divBdr>
                                                                            <w:top w:val="none" w:sz="0" w:space="0" w:color="auto"/>
                                                                            <w:left w:val="none" w:sz="0" w:space="0" w:color="auto"/>
                                                                            <w:bottom w:val="none" w:sz="0" w:space="0" w:color="auto"/>
                                                                            <w:right w:val="none" w:sz="0" w:space="0" w:color="auto"/>
                                                                          </w:divBdr>
                                                                          <w:divsChild>
                                                                            <w:div w:id="1173184362">
                                                                              <w:marLeft w:val="0"/>
                                                                              <w:marRight w:val="0"/>
                                                                              <w:marTop w:val="0"/>
                                                                              <w:marBottom w:val="0"/>
                                                                              <w:divBdr>
                                                                                <w:top w:val="none" w:sz="0" w:space="0" w:color="auto"/>
                                                                                <w:left w:val="none" w:sz="0" w:space="0" w:color="auto"/>
                                                                                <w:bottom w:val="none" w:sz="0" w:space="0" w:color="auto"/>
                                                                                <w:right w:val="none" w:sz="0" w:space="0" w:color="auto"/>
                                                                              </w:divBdr>
                                                                              <w:divsChild>
                                                                                <w:div w:id="8338988">
                                                                                  <w:marLeft w:val="0"/>
                                                                                  <w:marRight w:val="0"/>
                                                                                  <w:marTop w:val="0"/>
                                                                                  <w:marBottom w:val="0"/>
                                                                                  <w:divBdr>
                                                                                    <w:top w:val="none" w:sz="0" w:space="0" w:color="auto"/>
                                                                                    <w:left w:val="none" w:sz="0" w:space="0" w:color="auto"/>
                                                                                    <w:bottom w:val="none" w:sz="0" w:space="0" w:color="auto"/>
                                                                                    <w:right w:val="none" w:sz="0" w:space="0" w:color="auto"/>
                                                                                  </w:divBdr>
                                                                                  <w:divsChild>
                                                                                    <w:div w:id="1477839449">
                                                                                      <w:marLeft w:val="0"/>
                                                                                      <w:marRight w:val="0"/>
                                                                                      <w:marTop w:val="0"/>
                                                                                      <w:marBottom w:val="0"/>
                                                                                      <w:divBdr>
                                                                                        <w:top w:val="none" w:sz="0" w:space="0" w:color="auto"/>
                                                                                        <w:left w:val="none" w:sz="0" w:space="0" w:color="auto"/>
                                                                                        <w:bottom w:val="none" w:sz="0" w:space="0" w:color="auto"/>
                                                                                        <w:right w:val="none" w:sz="0" w:space="0" w:color="auto"/>
                                                                                      </w:divBdr>
                                                                                      <w:divsChild>
                                                                                        <w:div w:id="1982152931">
                                                                                          <w:marLeft w:val="0"/>
                                                                                          <w:marRight w:val="0"/>
                                                                                          <w:marTop w:val="0"/>
                                                                                          <w:marBottom w:val="0"/>
                                                                                          <w:divBdr>
                                                                                            <w:top w:val="none" w:sz="0" w:space="0" w:color="auto"/>
                                                                                            <w:left w:val="none" w:sz="0" w:space="0" w:color="auto"/>
                                                                                            <w:bottom w:val="none" w:sz="0" w:space="0" w:color="auto"/>
                                                                                            <w:right w:val="none" w:sz="0" w:space="0" w:color="auto"/>
                                                                                          </w:divBdr>
                                                                                          <w:divsChild>
                                                                                            <w:div w:id="921370880">
                                                                                              <w:marLeft w:val="0"/>
                                                                                              <w:marRight w:val="0"/>
                                                                                              <w:marTop w:val="0"/>
                                                                                              <w:marBottom w:val="0"/>
                                                                                              <w:divBdr>
                                                                                                <w:top w:val="none" w:sz="0" w:space="0" w:color="auto"/>
                                                                                                <w:left w:val="none" w:sz="0" w:space="0" w:color="auto"/>
                                                                                                <w:bottom w:val="none" w:sz="0" w:space="0" w:color="auto"/>
                                                                                                <w:right w:val="none" w:sz="0" w:space="0" w:color="auto"/>
                                                                                              </w:divBdr>
                                                                                              <w:divsChild>
                                                                                                <w:div w:id="7320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8044016">
              <w:marLeft w:val="0"/>
              <w:marRight w:val="0"/>
              <w:marTop w:val="0"/>
              <w:marBottom w:val="0"/>
              <w:divBdr>
                <w:top w:val="none" w:sz="0" w:space="0" w:color="auto"/>
                <w:left w:val="none" w:sz="0" w:space="0" w:color="auto"/>
                <w:bottom w:val="none" w:sz="0" w:space="0" w:color="auto"/>
                <w:right w:val="none" w:sz="0" w:space="0" w:color="auto"/>
              </w:divBdr>
            </w:div>
            <w:div w:id="1346437696">
              <w:marLeft w:val="0"/>
              <w:marRight w:val="0"/>
              <w:marTop w:val="0"/>
              <w:marBottom w:val="0"/>
              <w:divBdr>
                <w:top w:val="none" w:sz="0" w:space="0" w:color="auto"/>
                <w:left w:val="none" w:sz="0" w:space="0" w:color="auto"/>
                <w:bottom w:val="none" w:sz="0" w:space="0" w:color="auto"/>
                <w:right w:val="none" w:sz="0" w:space="0" w:color="auto"/>
              </w:divBdr>
            </w:div>
            <w:div w:id="1293513880">
              <w:marLeft w:val="0"/>
              <w:marRight w:val="0"/>
              <w:marTop w:val="0"/>
              <w:marBottom w:val="0"/>
              <w:divBdr>
                <w:top w:val="none" w:sz="0" w:space="0" w:color="auto"/>
                <w:left w:val="none" w:sz="0" w:space="0" w:color="auto"/>
                <w:bottom w:val="none" w:sz="0" w:space="0" w:color="auto"/>
                <w:right w:val="none" w:sz="0" w:space="0" w:color="auto"/>
              </w:divBdr>
            </w:div>
            <w:div w:id="496459249">
              <w:marLeft w:val="0"/>
              <w:marRight w:val="0"/>
              <w:marTop w:val="0"/>
              <w:marBottom w:val="0"/>
              <w:divBdr>
                <w:top w:val="none" w:sz="0" w:space="0" w:color="auto"/>
                <w:left w:val="none" w:sz="0" w:space="0" w:color="auto"/>
                <w:bottom w:val="none" w:sz="0" w:space="0" w:color="auto"/>
                <w:right w:val="none" w:sz="0" w:space="0" w:color="auto"/>
              </w:divBdr>
            </w:div>
            <w:div w:id="2122872352">
              <w:marLeft w:val="0"/>
              <w:marRight w:val="0"/>
              <w:marTop w:val="0"/>
              <w:marBottom w:val="0"/>
              <w:divBdr>
                <w:top w:val="none" w:sz="0" w:space="0" w:color="auto"/>
                <w:left w:val="none" w:sz="0" w:space="0" w:color="auto"/>
                <w:bottom w:val="none" w:sz="0" w:space="0" w:color="auto"/>
                <w:right w:val="none" w:sz="0" w:space="0" w:color="auto"/>
              </w:divBdr>
            </w:div>
            <w:div w:id="1181507674">
              <w:marLeft w:val="0"/>
              <w:marRight w:val="0"/>
              <w:marTop w:val="0"/>
              <w:marBottom w:val="0"/>
              <w:divBdr>
                <w:top w:val="none" w:sz="0" w:space="0" w:color="auto"/>
                <w:left w:val="none" w:sz="0" w:space="0" w:color="auto"/>
                <w:bottom w:val="none" w:sz="0" w:space="0" w:color="auto"/>
                <w:right w:val="none" w:sz="0" w:space="0" w:color="auto"/>
              </w:divBdr>
            </w:div>
            <w:div w:id="2035108432">
              <w:marLeft w:val="0"/>
              <w:marRight w:val="0"/>
              <w:marTop w:val="0"/>
              <w:marBottom w:val="0"/>
              <w:divBdr>
                <w:top w:val="none" w:sz="0" w:space="0" w:color="auto"/>
                <w:left w:val="none" w:sz="0" w:space="0" w:color="auto"/>
                <w:bottom w:val="none" w:sz="0" w:space="0" w:color="auto"/>
                <w:right w:val="none" w:sz="0" w:space="0" w:color="auto"/>
              </w:divBdr>
            </w:div>
            <w:div w:id="138807551">
              <w:marLeft w:val="0"/>
              <w:marRight w:val="0"/>
              <w:marTop w:val="0"/>
              <w:marBottom w:val="0"/>
              <w:divBdr>
                <w:top w:val="none" w:sz="0" w:space="0" w:color="auto"/>
                <w:left w:val="none" w:sz="0" w:space="0" w:color="auto"/>
                <w:bottom w:val="none" w:sz="0" w:space="0" w:color="auto"/>
                <w:right w:val="none" w:sz="0" w:space="0" w:color="auto"/>
              </w:divBdr>
            </w:div>
            <w:div w:id="965699377">
              <w:marLeft w:val="0"/>
              <w:marRight w:val="0"/>
              <w:marTop w:val="0"/>
              <w:marBottom w:val="0"/>
              <w:divBdr>
                <w:top w:val="none" w:sz="0" w:space="0" w:color="auto"/>
                <w:left w:val="none" w:sz="0" w:space="0" w:color="auto"/>
                <w:bottom w:val="none" w:sz="0" w:space="0" w:color="auto"/>
                <w:right w:val="none" w:sz="0" w:space="0" w:color="auto"/>
              </w:divBdr>
            </w:div>
            <w:div w:id="1553612395">
              <w:marLeft w:val="0"/>
              <w:marRight w:val="0"/>
              <w:marTop w:val="0"/>
              <w:marBottom w:val="0"/>
              <w:divBdr>
                <w:top w:val="none" w:sz="0" w:space="0" w:color="auto"/>
                <w:left w:val="none" w:sz="0" w:space="0" w:color="auto"/>
                <w:bottom w:val="none" w:sz="0" w:space="0" w:color="auto"/>
                <w:right w:val="none" w:sz="0" w:space="0" w:color="auto"/>
              </w:divBdr>
            </w:div>
            <w:div w:id="920606481">
              <w:marLeft w:val="0"/>
              <w:marRight w:val="0"/>
              <w:marTop w:val="0"/>
              <w:marBottom w:val="0"/>
              <w:divBdr>
                <w:top w:val="none" w:sz="0" w:space="0" w:color="auto"/>
                <w:left w:val="none" w:sz="0" w:space="0" w:color="auto"/>
                <w:bottom w:val="none" w:sz="0" w:space="0" w:color="auto"/>
                <w:right w:val="none" w:sz="0" w:space="0" w:color="auto"/>
              </w:divBdr>
            </w:div>
            <w:div w:id="1364401688">
              <w:marLeft w:val="0"/>
              <w:marRight w:val="0"/>
              <w:marTop w:val="0"/>
              <w:marBottom w:val="0"/>
              <w:divBdr>
                <w:top w:val="none" w:sz="0" w:space="0" w:color="auto"/>
                <w:left w:val="none" w:sz="0" w:space="0" w:color="auto"/>
                <w:bottom w:val="none" w:sz="0" w:space="0" w:color="auto"/>
                <w:right w:val="none" w:sz="0" w:space="0" w:color="auto"/>
              </w:divBdr>
            </w:div>
            <w:div w:id="69545940">
              <w:marLeft w:val="0"/>
              <w:marRight w:val="0"/>
              <w:marTop w:val="0"/>
              <w:marBottom w:val="0"/>
              <w:divBdr>
                <w:top w:val="none" w:sz="0" w:space="0" w:color="auto"/>
                <w:left w:val="none" w:sz="0" w:space="0" w:color="auto"/>
                <w:bottom w:val="none" w:sz="0" w:space="0" w:color="auto"/>
                <w:right w:val="none" w:sz="0" w:space="0" w:color="auto"/>
              </w:divBdr>
            </w:div>
            <w:div w:id="1938825154">
              <w:marLeft w:val="0"/>
              <w:marRight w:val="0"/>
              <w:marTop w:val="0"/>
              <w:marBottom w:val="0"/>
              <w:divBdr>
                <w:top w:val="none" w:sz="0" w:space="0" w:color="auto"/>
                <w:left w:val="none" w:sz="0" w:space="0" w:color="auto"/>
                <w:bottom w:val="none" w:sz="0" w:space="0" w:color="auto"/>
                <w:right w:val="none" w:sz="0" w:space="0" w:color="auto"/>
              </w:divBdr>
            </w:div>
            <w:div w:id="1597640243">
              <w:marLeft w:val="0"/>
              <w:marRight w:val="0"/>
              <w:marTop w:val="0"/>
              <w:marBottom w:val="0"/>
              <w:divBdr>
                <w:top w:val="none" w:sz="0" w:space="0" w:color="auto"/>
                <w:left w:val="none" w:sz="0" w:space="0" w:color="auto"/>
                <w:bottom w:val="none" w:sz="0" w:space="0" w:color="auto"/>
                <w:right w:val="none" w:sz="0" w:space="0" w:color="auto"/>
              </w:divBdr>
            </w:div>
            <w:div w:id="1247956478">
              <w:marLeft w:val="0"/>
              <w:marRight w:val="0"/>
              <w:marTop w:val="0"/>
              <w:marBottom w:val="0"/>
              <w:divBdr>
                <w:top w:val="none" w:sz="0" w:space="0" w:color="auto"/>
                <w:left w:val="none" w:sz="0" w:space="0" w:color="auto"/>
                <w:bottom w:val="none" w:sz="0" w:space="0" w:color="auto"/>
                <w:right w:val="none" w:sz="0" w:space="0" w:color="auto"/>
              </w:divBdr>
            </w:div>
            <w:div w:id="651524858">
              <w:marLeft w:val="0"/>
              <w:marRight w:val="0"/>
              <w:marTop w:val="0"/>
              <w:marBottom w:val="0"/>
              <w:divBdr>
                <w:top w:val="none" w:sz="0" w:space="0" w:color="auto"/>
                <w:left w:val="none" w:sz="0" w:space="0" w:color="auto"/>
                <w:bottom w:val="none" w:sz="0" w:space="0" w:color="auto"/>
                <w:right w:val="none" w:sz="0" w:space="0" w:color="auto"/>
              </w:divBdr>
            </w:div>
            <w:div w:id="36204668">
              <w:marLeft w:val="0"/>
              <w:marRight w:val="0"/>
              <w:marTop w:val="0"/>
              <w:marBottom w:val="0"/>
              <w:divBdr>
                <w:top w:val="none" w:sz="0" w:space="0" w:color="auto"/>
                <w:left w:val="none" w:sz="0" w:space="0" w:color="auto"/>
                <w:bottom w:val="none" w:sz="0" w:space="0" w:color="auto"/>
                <w:right w:val="none" w:sz="0" w:space="0" w:color="auto"/>
              </w:divBdr>
            </w:div>
            <w:div w:id="1883207003">
              <w:marLeft w:val="0"/>
              <w:marRight w:val="0"/>
              <w:marTop w:val="0"/>
              <w:marBottom w:val="0"/>
              <w:divBdr>
                <w:top w:val="none" w:sz="0" w:space="0" w:color="auto"/>
                <w:left w:val="none" w:sz="0" w:space="0" w:color="auto"/>
                <w:bottom w:val="none" w:sz="0" w:space="0" w:color="auto"/>
                <w:right w:val="none" w:sz="0" w:space="0" w:color="auto"/>
              </w:divBdr>
            </w:div>
            <w:div w:id="1528566727">
              <w:marLeft w:val="0"/>
              <w:marRight w:val="0"/>
              <w:marTop w:val="0"/>
              <w:marBottom w:val="0"/>
              <w:divBdr>
                <w:top w:val="none" w:sz="0" w:space="0" w:color="auto"/>
                <w:left w:val="none" w:sz="0" w:space="0" w:color="auto"/>
                <w:bottom w:val="none" w:sz="0" w:space="0" w:color="auto"/>
                <w:right w:val="none" w:sz="0" w:space="0" w:color="auto"/>
              </w:divBdr>
            </w:div>
            <w:div w:id="886910360">
              <w:marLeft w:val="0"/>
              <w:marRight w:val="0"/>
              <w:marTop w:val="0"/>
              <w:marBottom w:val="0"/>
              <w:divBdr>
                <w:top w:val="none" w:sz="0" w:space="0" w:color="auto"/>
                <w:left w:val="none" w:sz="0" w:space="0" w:color="auto"/>
                <w:bottom w:val="none" w:sz="0" w:space="0" w:color="auto"/>
                <w:right w:val="none" w:sz="0" w:space="0" w:color="auto"/>
              </w:divBdr>
            </w:div>
            <w:div w:id="867372164">
              <w:marLeft w:val="0"/>
              <w:marRight w:val="0"/>
              <w:marTop w:val="0"/>
              <w:marBottom w:val="0"/>
              <w:divBdr>
                <w:top w:val="none" w:sz="0" w:space="0" w:color="auto"/>
                <w:left w:val="none" w:sz="0" w:space="0" w:color="auto"/>
                <w:bottom w:val="none" w:sz="0" w:space="0" w:color="auto"/>
                <w:right w:val="none" w:sz="0" w:space="0" w:color="auto"/>
              </w:divBdr>
            </w:div>
            <w:div w:id="678849292">
              <w:marLeft w:val="0"/>
              <w:marRight w:val="0"/>
              <w:marTop w:val="0"/>
              <w:marBottom w:val="0"/>
              <w:divBdr>
                <w:top w:val="none" w:sz="0" w:space="0" w:color="auto"/>
                <w:left w:val="none" w:sz="0" w:space="0" w:color="auto"/>
                <w:bottom w:val="none" w:sz="0" w:space="0" w:color="auto"/>
                <w:right w:val="none" w:sz="0" w:space="0" w:color="auto"/>
              </w:divBdr>
            </w:div>
            <w:div w:id="1712924125">
              <w:marLeft w:val="0"/>
              <w:marRight w:val="0"/>
              <w:marTop w:val="0"/>
              <w:marBottom w:val="0"/>
              <w:divBdr>
                <w:top w:val="none" w:sz="0" w:space="0" w:color="auto"/>
                <w:left w:val="none" w:sz="0" w:space="0" w:color="auto"/>
                <w:bottom w:val="none" w:sz="0" w:space="0" w:color="auto"/>
                <w:right w:val="none" w:sz="0" w:space="0" w:color="auto"/>
              </w:divBdr>
            </w:div>
            <w:div w:id="669478958">
              <w:marLeft w:val="0"/>
              <w:marRight w:val="0"/>
              <w:marTop w:val="0"/>
              <w:marBottom w:val="0"/>
              <w:divBdr>
                <w:top w:val="none" w:sz="0" w:space="0" w:color="auto"/>
                <w:left w:val="none" w:sz="0" w:space="0" w:color="auto"/>
                <w:bottom w:val="none" w:sz="0" w:space="0" w:color="auto"/>
                <w:right w:val="none" w:sz="0" w:space="0" w:color="auto"/>
              </w:divBdr>
            </w:div>
            <w:div w:id="1112473985">
              <w:marLeft w:val="0"/>
              <w:marRight w:val="0"/>
              <w:marTop w:val="0"/>
              <w:marBottom w:val="0"/>
              <w:divBdr>
                <w:top w:val="none" w:sz="0" w:space="0" w:color="auto"/>
                <w:left w:val="none" w:sz="0" w:space="0" w:color="auto"/>
                <w:bottom w:val="none" w:sz="0" w:space="0" w:color="auto"/>
                <w:right w:val="none" w:sz="0" w:space="0" w:color="auto"/>
              </w:divBdr>
            </w:div>
            <w:div w:id="957882337">
              <w:marLeft w:val="0"/>
              <w:marRight w:val="0"/>
              <w:marTop w:val="0"/>
              <w:marBottom w:val="0"/>
              <w:divBdr>
                <w:top w:val="none" w:sz="0" w:space="0" w:color="auto"/>
                <w:left w:val="none" w:sz="0" w:space="0" w:color="auto"/>
                <w:bottom w:val="none" w:sz="0" w:space="0" w:color="auto"/>
                <w:right w:val="none" w:sz="0" w:space="0" w:color="auto"/>
              </w:divBdr>
            </w:div>
            <w:div w:id="17171607">
              <w:marLeft w:val="0"/>
              <w:marRight w:val="0"/>
              <w:marTop w:val="0"/>
              <w:marBottom w:val="0"/>
              <w:divBdr>
                <w:top w:val="none" w:sz="0" w:space="0" w:color="auto"/>
                <w:left w:val="none" w:sz="0" w:space="0" w:color="auto"/>
                <w:bottom w:val="none" w:sz="0" w:space="0" w:color="auto"/>
                <w:right w:val="none" w:sz="0" w:space="0" w:color="auto"/>
              </w:divBdr>
            </w:div>
            <w:div w:id="500050516">
              <w:marLeft w:val="0"/>
              <w:marRight w:val="0"/>
              <w:marTop w:val="0"/>
              <w:marBottom w:val="0"/>
              <w:divBdr>
                <w:top w:val="none" w:sz="0" w:space="0" w:color="auto"/>
                <w:left w:val="none" w:sz="0" w:space="0" w:color="auto"/>
                <w:bottom w:val="none" w:sz="0" w:space="0" w:color="auto"/>
                <w:right w:val="none" w:sz="0" w:space="0" w:color="auto"/>
              </w:divBdr>
            </w:div>
            <w:div w:id="2032492140">
              <w:marLeft w:val="0"/>
              <w:marRight w:val="0"/>
              <w:marTop w:val="0"/>
              <w:marBottom w:val="0"/>
              <w:divBdr>
                <w:top w:val="none" w:sz="0" w:space="0" w:color="auto"/>
                <w:left w:val="none" w:sz="0" w:space="0" w:color="auto"/>
                <w:bottom w:val="none" w:sz="0" w:space="0" w:color="auto"/>
                <w:right w:val="none" w:sz="0" w:space="0" w:color="auto"/>
              </w:divBdr>
            </w:div>
            <w:div w:id="21325175">
              <w:marLeft w:val="0"/>
              <w:marRight w:val="0"/>
              <w:marTop w:val="0"/>
              <w:marBottom w:val="0"/>
              <w:divBdr>
                <w:top w:val="none" w:sz="0" w:space="0" w:color="auto"/>
                <w:left w:val="none" w:sz="0" w:space="0" w:color="auto"/>
                <w:bottom w:val="none" w:sz="0" w:space="0" w:color="auto"/>
                <w:right w:val="none" w:sz="0" w:space="0" w:color="auto"/>
              </w:divBdr>
            </w:div>
            <w:div w:id="706219918">
              <w:marLeft w:val="0"/>
              <w:marRight w:val="0"/>
              <w:marTop w:val="0"/>
              <w:marBottom w:val="0"/>
              <w:divBdr>
                <w:top w:val="none" w:sz="0" w:space="0" w:color="auto"/>
                <w:left w:val="none" w:sz="0" w:space="0" w:color="auto"/>
                <w:bottom w:val="none" w:sz="0" w:space="0" w:color="auto"/>
                <w:right w:val="none" w:sz="0" w:space="0" w:color="auto"/>
              </w:divBdr>
            </w:div>
            <w:div w:id="1212813398">
              <w:marLeft w:val="0"/>
              <w:marRight w:val="0"/>
              <w:marTop w:val="0"/>
              <w:marBottom w:val="0"/>
              <w:divBdr>
                <w:top w:val="none" w:sz="0" w:space="0" w:color="auto"/>
                <w:left w:val="none" w:sz="0" w:space="0" w:color="auto"/>
                <w:bottom w:val="none" w:sz="0" w:space="0" w:color="auto"/>
                <w:right w:val="none" w:sz="0" w:space="0" w:color="auto"/>
              </w:divBdr>
            </w:div>
            <w:div w:id="1323967619">
              <w:marLeft w:val="0"/>
              <w:marRight w:val="0"/>
              <w:marTop w:val="0"/>
              <w:marBottom w:val="0"/>
              <w:divBdr>
                <w:top w:val="none" w:sz="0" w:space="0" w:color="auto"/>
                <w:left w:val="none" w:sz="0" w:space="0" w:color="auto"/>
                <w:bottom w:val="none" w:sz="0" w:space="0" w:color="auto"/>
                <w:right w:val="none" w:sz="0" w:space="0" w:color="auto"/>
              </w:divBdr>
            </w:div>
            <w:div w:id="1034041478">
              <w:marLeft w:val="0"/>
              <w:marRight w:val="0"/>
              <w:marTop w:val="0"/>
              <w:marBottom w:val="0"/>
              <w:divBdr>
                <w:top w:val="none" w:sz="0" w:space="0" w:color="auto"/>
                <w:left w:val="none" w:sz="0" w:space="0" w:color="auto"/>
                <w:bottom w:val="none" w:sz="0" w:space="0" w:color="auto"/>
                <w:right w:val="none" w:sz="0" w:space="0" w:color="auto"/>
              </w:divBdr>
            </w:div>
            <w:div w:id="51543657">
              <w:marLeft w:val="0"/>
              <w:marRight w:val="0"/>
              <w:marTop w:val="0"/>
              <w:marBottom w:val="0"/>
              <w:divBdr>
                <w:top w:val="none" w:sz="0" w:space="0" w:color="auto"/>
                <w:left w:val="none" w:sz="0" w:space="0" w:color="auto"/>
                <w:bottom w:val="none" w:sz="0" w:space="0" w:color="auto"/>
                <w:right w:val="none" w:sz="0" w:space="0" w:color="auto"/>
              </w:divBdr>
            </w:div>
            <w:div w:id="1093816241">
              <w:marLeft w:val="0"/>
              <w:marRight w:val="0"/>
              <w:marTop w:val="0"/>
              <w:marBottom w:val="0"/>
              <w:divBdr>
                <w:top w:val="none" w:sz="0" w:space="0" w:color="auto"/>
                <w:left w:val="none" w:sz="0" w:space="0" w:color="auto"/>
                <w:bottom w:val="none" w:sz="0" w:space="0" w:color="auto"/>
                <w:right w:val="none" w:sz="0" w:space="0" w:color="auto"/>
              </w:divBdr>
            </w:div>
            <w:div w:id="1356544298">
              <w:marLeft w:val="0"/>
              <w:marRight w:val="0"/>
              <w:marTop w:val="0"/>
              <w:marBottom w:val="0"/>
              <w:divBdr>
                <w:top w:val="none" w:sz="0" w:space="0" w:color="auto"/>
                <w:left w:val="none" w:sz="0" w:space="0" w:color="auto"/>
                <w:bottom w:val="none" w:sz="0" w:space="0" w:color="auto"/>
                <w:right w:val="none" w:sz="0" w:space="0" w:color="auto"/>
              </w:divBdr>
            </w:div>
            <w:div w:id="476994870">
              <w:marLeft w:val="0"/>
              <w:marRight w:val="0"/>
              <w:marTop w:val="0"/>
              <w:marBottom w:val="0"/>
              <w:divBdr>
                <w:top w:val="none" w:sz="0" w:space="0" w:color="auto"/>
                <w:left w:val="none" w:sz="0" w:space="0" w:color="auto"/>
                <w:bottom w:val="none" w:sz="0" w:space="0" w:color="auto"/>
                <w:right w:val="none" w:sz="0" w:space="0" w:color="auto"/>
              </w:divBdr>
            </w:div>
            <w:div w:id="55051919">
              <w:marLeft w:val="0"/>
              <w:marRight w:val="0"/>
              <w:marTop w:val="0"/>
              <w:marBottom w:val="0"/>
              <w:divBdr>
                <w:top w:val="none" w:sz="0" w:space="0" w:color="auto"/>
                <w:left w:val="none" w:sz="0" w:space="0" w:color="auto"/>
                <w:bottom w:val="none" w:sz="0" w:space="0" w:color="auto"/>
                <w:right w:val="none" w:sz="0" w:space="0" w:color="auto"/>
              </w:divBdr>
            </w:div>
            <w:div w:id="316107434">
              <w:marLeft w:val="0"/>
              <w:marRight w:val="0"/>
              <w:marTop w:val="0"/>
              <w:marBottom w:val="0"/>
              <w:divBdr>
                <w:top w:val="none" w:sz="0" w:space="0" w:color="auto"/>
                <w:left w:val="none" w:sz="0" w:space="0" w:color="auto"/>
                <w:bottom w:val="none" w:sz="0" w:space="0" w:color="auto"/>
                <w:right w:val="none" w:sz="0" w:space="0" w:color="auto"/>
              </w:divBdr>
            </w:div>
            <w:div w:id="549074204">
              <w:marLeft w:val="0"/>
              <w:marRight w:val="0"/>
              <w:marTop w:val="0"/>
              <w:marBottom w:val="0"/>
              <w:divBdr>
                <w:top w:val="none" w:sz="0" w:space="0" w:color="auto"/>
                <w:left w:val="none" w:sz="0" w:space="0" w:color="auto"/>
                <w:bottom w:val="none" w:sz="0" w:space="0" w:color="auto"/>
                <w:right w:val="none" w:sz="0" w:space="0" w:color="auto"/>
              </w:divBdr>
            </w:div>
            <w:div w:id="2100559876">
              <w:marLeft w:val="0"/>
              <w:marRight w:val="0"/>
              <w:marTop w:val="0"/>
              <w:marBottom w:val="0"/>
              <w:divBdr>
                <w:top w:val="none" w:sz="0" w:space="0" w:color="auto"/>
                <w:left w:val="none" w:sz="0" w:space="0" w:color="auto"/>
                <w:bottom w:val="none" w:sz="0" w:space="0" w:color="auto"/>
                <w:right w:val="none" w:sz="0" w:space="0" w:color="auto"/>
              </w:divBdr>
            </w:div>
            <w:div w:id="601953684">
              <w:marLeft w:val="0"/>
              <w:marRight w:val="0"/>
              <w:marTop w:val="0"/>
              <w:marBottom w:val="0"/>
              <w:divBdr>
                <w:top w:val="none" w:sz="0" w:space="0" w:color="auto"/>
                <w:left w:val="none" w:sz="0" w:space="0" w:color="auto"/>
                <w:bottom w:val="none" w:sz="0" w:space="0" w:color="auto"/>
                <w:right w:val="none" w:sz="0" w:space="0" w:color="auto"/>
              </w:divBdr>
            </w:div>
            <w:div w:id="1401094166">
              <w:marLeft w:val="0"/>
              <w:marRight w:val="0"/>
              <w:marTop w:val="0"/>
              <w:marBottom w:val="0"/>
              <w:divBdr>
                <w:top w:val="none" w:sz="0" w:space="0" w:color="auto"/>
                <w:left w:val="none" w:sz="0" w:space="0" w:color="auto"/>
                <w:bottom w:val="none" w:sz="0" w:space="0" w:color="auto"/>
                <w:right w:val="none" w:sz="0" w:space="0" w:color="auto"/>
              </w:divBdr>
            </w:div>
            <w:div w:id="1377242595">
              <w:marLeft w:val="0"/>
              <w:marRight w:val="0"/>
              <w:marTop w:val="0"/>
              <w:marBottom w:val="0"/>
              <w:divBdr>
                <w:top w:val="none" w:sz="0" w:space="0" w:color="auto"/>
                <w:left w:val="none" w:sz="0" w:space="0" w:color="auto"/>
                <w:bottom w:val="none" w:sz="0" w:space="0" w:color="auto"/>
                <w:right w:val="none" w:sz="0" w:space="0" w:color="auto"/>
              </w:divBdr>
            </w:div>
            <w:div w:id="1340619879">
              <w:marLeft w:val="0"/>
              <w:marRight w:val="0"/>
              <w:marTop w:val="0"/>
              <w:marBottom w:val="0"/>
              <w:divBdr>
                <w:top w:val="none" w:sz="0" w:space="0" w:color="auto"/>
                <w:left w:val="none" w:sz="0" w:space="0" w:color="auto"/>
                <w:bottom w:val="none" w:sz="0" w:space="0" w:color="auto"/>
                <w:right w:val="none" w:sz="0" w:space="0" w:color="auto"/>
              </w:divBdr>
            </w:div>
            <w:div w:id="1572152107">
              <w:marLeft w:val="0"/>
              <w:marRight w:val="0"/>
              <w:marTop w:val="0"/>
              <w:marBottom w:val="0"/>
              <w:divBdr>
                <w:top w:val="none" w:sz="0" w:space="0" w:color="auto"/>
                <w:left w:val="none" w:sz="0" w:space="0" w:color="auto"/>
                <w:bottom w:val="none" w:sz="0" w:space="0" w:color="auto"/>
                <w:right w:val="none" w:sz="0" w:space="0" w:color="auto"/>
              </w:divBdr>
            </w:div>
            <w:div w:id="1172331032">
              <w:marLeft w:val="0"/>
              <w:marRight w:val="0"/>
              <w:marTop w:val="0"/>
              <w:marBottom w:val="0"/>
              <w:divBdr>
                <w:top w:val="none" w:sz="0" w:space="0" w:color="auto"/>
                <w:left w:val="none" w:sz="0" w:space="0" w:color="auto"/>
                <w:bottom w:val="none" w:sz="0" w:space="0" w:color="auto"/>
                <w:right w:val="none" w:sz="0" w:space="0" w:color="auto"/>
              </w:divBdr>
            </w:div>
            <w:div w:id="1537961999">
              <w:marLeft w:val="0"/>
              <w:marRight w:val="0"/>
              <w:marTop w:val="0"/>
              <w:marBottom w:val="0"/>
              <w:divBdr>
                <w:top w:val="none" w:sz="0" w:space="0" w:color="auto"/>
                <w:left w:val="none" w:sz="0" w:space="0" w:color="auto"/>
                <w:bottom w:val="none" w:sz="0" w:space="0" w:color="auto"/>
                <w:right w:val="none" w:sz="0" w:space="0" w:color="auto"/>
              </w:divBdr>
            </w:div>
            <w:div w:id="148601672">
              <w:marLeft w:val="0"/>
              <w:marRight w:val="0"/>
              <w:marTop w:val="0"/>
              <w:marBottom w:val="0"/>
              <w:divBdr>
                <w:top w:val="none" w:sz="0" w:space="0" w:color="auto"/>
                <w:left w:val="none" w:sz="0" w:space="0" w:color="auto"/>
                <w:bottom w:val="none" w:sz="0" w:space="0" w:color="auto"/>
                <w:right w:val="none" w:sz="0" w:space="0" w:color="auto"/>
              </w:divBdr>
            </w:div>
            <w:div w:id="913010872">
              <w:marLeft w:val="0"/>
              <w:marRight w:val="0"/>
              <w:marTop w:val="0"/>
              <w:marBottom w:val="0"/>
              <w:divBdr>
                <w:top w:val="none" w:sz="0" w:space="0" w:color="auto"/>
                <w:left w:val="none" w:sz="0" w:space="0" w:color="auto"/>
                <w:bottom w:val="none" w:sz="0" w:space="0" w:color="auto"/>
                <w:right w:val="none" w:sz="0" w:space="0" w:color="auto"/>
              </w:divBdr>
            </w:div>
            <w:div w:id="1810784321">
              <w:marLeft w:val="0"/>
              <w:marRight w:val="0"/>
              <w:marTop w:val="0"/>
              <w:marBottom w:val="0"/>
              <w:divBdr>
                <w:top w:val="none" w:sz="0" w:space="0" w:color="auto"/>
                <w:left w:val="none" w:sz="0" w:space="0" w:color="auto"/>
                <w:bottom w:val="none" w:sz="0" w:space="0" w:color="auto"/>
                <w:right w:val="none" w:sz="0" w:space="0" w:color="auto"/>
              </w:divBdr>
            </w:div>
            <w:div w:id="982463525">
              <w:marLeft w:val="0"/>
              <w:marRight w:val="0"/>
              <w:marTop w:val="0"/>
              <w:marBottom w:val="0"/>
              <w:divBdr>
                <w:top w:val="none" w:sz="0" w:space="0" w:color="auto"/>
                <w:left w:val="none" w:sz="0" w:space="0" w:color="auto"/>
                <w:bottom w:val="none" w:sz="0" w:space="0" w:color="auto"/>
                <w:right w:val="none" w:sz="0" w:space="0" w:color="auto"/>
              </w:divBdr>
            </w:div>
            <w:div w:id="416631878">
              <w:marLeft w:val="0"/>
              <w:marRight w:val="0"/>
              <w:marTop w:val="0"/>
              <w:marBottom w:val="0"/>
              <w:divBdr>
                <w:top w:val="none" w:sz="0" w:space="0" w:color="auto"/>
                <w:left w:val="none" w:sz="0" w:space="0" w:color="auto"/>
                <w:bottom w:val="none" w:sz="0" w:space="0" w:color="auto"/>
                <w:right w:val="none" w:sz="0" w:space="0" w:color="auto"/>
              </w:divBdr>
            </w:div>
            <w:div w:id="630285000">
              <w:marLeft w:val="0"/>
              <w:marRight w:val="0"/>
              <w:marTop w:val="0"/>
              <w:marBottom w:val="0"/>
              <w:divBdr>
                <w:top w:val="none" w:sz="0" w:space="0" w:color="auto"/>
                <w:left w:val="none" w:sz="0" w:space="0" w:color="auto"/>
                <w:bottom w:val="none" w:sz="0" w:space="0" w:color="auto"/>
                <w:right w:val="none" w:sz="0" w:space="0" w:color="auto"/>
              </w:divBdr>
            </w:div>
            <w:div w:id="1217744395">
              <w:marLeft w:val="0"/>
              <w:marRight w:val="0"/>
              <w:marTop w:val="0"/>
              <w:marBottom w:val="0"/>
              <w:divBdr>
                <w:top w:val="none" w:sz="0" w:space="0" w:color="auto"/>
                <w:left w:val="none" w:sz="0" w:space="0" w:color="auto"/>
                <w:bottom w:val="none" w:sz="0" w:space="0" w:color="auto"/>
                <w:right w:val="none" w:sz="0" w:space="0" w:color="auto"/>
              </w:divBdr>
            </w:div>
            <w:div w:id="738481298">
              <w:marLeft w:val="0"/>
              <w:marRight w:val="0"/>
              <w:marTop w:val="0"/>
              <w:marBottom w:val="0"/>
              <w:divBdr>
                <w:top w:val="none" w:sz="0" w:space="0" w:color="auto"/>
                <w:left w:val="none" w:sz="0" w:space="0" w:color="auto"/>
                <w:bottom w:val="none" w:sz="0" w:space="0" w:color="auto"/>
                <w:right w:val="none" w:sz="0" w:space="0" w:color="auto"/>
              </w:divBdr>
            </w:div>
            <w:div w:id="2050718125">
              <w:marLeft w:val="0"/>
              <w:marRight w:val="0"/>
              <w:marTop w:val="0"/>
              <w:marBottom w:val="0"/>
              <w:divBdr>
                <w:top w:val="none" w:sz="0" w:space="0" w:color="auto"/>
                <w:left w:val="none" w:sz="0" w:space="0" w:color="auto"/>
                <w:bottom w:val="none" w:sz="0" w:space="0" w:color="auto"/>
                <w:right w:val="none" w:sz="0" w:space="0" w:color="auto"/>
              </w:divBdr>
            </w:div>
            <w:div w:id="2071415889">
              <w:marLeft w:val="0"/>
              <w:marRight w:val="0"/>
              <w:marTop w:val="0"/>
              <w:marBottom w:val="0"/>
              <w:divBdr>
                <w:top w:val="none" w:sz="0" w:space="0" w:color="auto"/>
                <w:left w:val="none" w:sz="0" w:space="0" w:color="auto"/>
                <w:bottom w:val="none" w:sz="0" w:space="0" w:color="auto"/>
                <w:right w:val="none" w:sz="0" w:space="0" w:color="auto"/>
              </w:divBdr>
            </w:div>
            <w:div w:id="1857191694">
              <w:marLeft w:val="0"/>
              <w:marRight w:val="0"/>
              <w:marTop w:val="0"/>
              <w:marBottom w:val="0"/>
              <w:divBdr>
                <w:top w:val="none" w:sz="0" w:space="0" w:color="auto"/>
                <w:left w:val="none" w:sz="0" w:space="0" w:color="auto"/>
                <w:bottom w:val="none" w:sz="0" w:space="0" w:color="auto"/>
                <w:right w:val="none" w:sz="0" w:space="0" w:color="auto"/>
              </w:divBdr>
            </w:div>
            <w:div w:id="1733040910">
              <w:marLeft w:val="0"/>
              <w:marRight w:val="0"/>
              <w:marTop w:val="0"/>
              <w:marBottom w:val="0"/>
              <w:divBdr>
                <w:top w:val="none" w:sz="0" w:space="0" w:color="auto"/>
                <w:left w:val="none" w:sz="0" w:space="0" w:color="auto"/>
                <w:bottom w:val="none" w:sz="0" w:space="0" w:color="auto"/>
                <w:right w:val="none" w:sz="0" w:space="0" w:color="auto"/>
              </w:divBdr>
            </w:div>
            <w:div w:id="19288035">
              <w:marLeft w:val="0"/>
              <w:marRight w:val="0"/>
              <w:marTop w:val="0"/>
              <w:marBottom w:val="0"/>
              <w:divBdr>
                <w:top w:val="none" w:sz="0" w:space="0" w:color="auto"/>
                <w:left w:val="none" w:sz="0" w:space="0" w:color="auto"/>
                <w:bottom w:val="none" w:sz="0" w:space="0" w:color="auto"/>
                <w:right w:val="none" w:sz="0" w:space="0" w:color="auto"/>
              </w:divBdr>
            </w:div>
            <w:div w:id="1743679034">
              <w:marLeft w:val="0"/>
              <w:marRight w:val="0"/>
              <w:marTop w:val="0"/>
              <w:marBottom w:val="0"/>
              <w:divBdr>
                <w:top w:val="none" w:sz="0" w:space="0" w:color="auto"/>
                <w:left w:val="none" w:sz="0" w:space="0" w:color="auto"/>
                <w:bottom w:val="none" w:sz="0" w:space="0" w:color="auto"/>
                <w:right w:val="none" w:sz="0" w:space="0" w:color="auto"/>
              </w:divBdr>
            </w:div>
            <w:div w:id="1656103515">
              <w:marLeft w:val="0"/>
              <w:marRight w:val="0"/>
              <w:marTop w:val="0"/>
              <w:marBottom w:val="0"/>
              <w:divBdr>
                <w:top w:val="none" w:sz="0" w:space="0" w:color="auto"/>
                <w:left w:val="none" w:sz="0" w:space="0" w:color="auto"/>
                <w:bottom w:val="none" w:sz="0" w:space="0" w:color="auto"/>
                <w:right w:val="none" w:sz="0" w:space="0" w:color="auto"/>
              </w:divBdr>
            </w:div>
            <w:div w:id="321616238">
              <w:marLeft w:val="0"/>
              <w:marRight w:val="0"/>
              <w:marTop w:val="0"/>
              <w:marBottom w:val="0"/>
              <w:divBdr>
                <w:top w:val="none" w:sz="0" w:space="0" w:color="auto"/>
                <w:left w:val="none" w:sz="0" w:space="0" w:color="auto"/>
                <w:bottom w:val="none" w:sz="0" w:space="0" w:color="auto"/>
                <w:right w:val="none" w:sz="0" w:space="0" w:color="auto"/>
              </w:divBdr>
            </w:div>
            <w:div w:id="756756498">
              <w:marLeft w:val="0"/>
              <w:marRight w:val="0"/>
              <w:marTop w:val="0"/>
              <w:marBottom w:val="0"/>
              <w:divBdr>
                <w:top w:val="none" w:sz="0" w:space="0" w:color="auto"/>
                <w:left w:val="none" w:sz="0" w:space="0" w:color="auto"/>
                <w:bottom w:val="none" w:sz="0" w:space="0" w:color="auto"/>
                <w:right w:val="none" w:sz="0" w:space="0" w:color="auto"/>
              </w:divBdr>
            </w:div>
            <w:div w:id="831528869">
              <w:marLeft w:val="0"/>
              <w:marRight w:val="0"/>
              <w:marTop w:val="0"/>
              <w:marBottom w:val="0"/>
              <w:divBdr>
                <w:top w:val="none" w:sz="0" w:space="0" w:color="auto"/>
                <w:left w:val="none" w:sz="0" w:space="0" w:color="auto"/>
                <w:bottom w:val="none" w:sz="0" w:space="0" w:color="auto"/>
                <w:right w:val="none" w:sz="0" w:space="0" w:color="auto"/>
              </w:divBdr>
            </w:div>
            <w:div w:id="396166243">
              <w:marLeft w:val="0"/>
              <w:marRight w:val="0"/>
              <w:marTop w:val="0"/>
              <w:marBottom w:val="0"/>
              <w:divBdr>
                <w:top w:val="none" w:sz="0" w:space="0" w:color="auto"/>
                <w:left w:val="none" w:sz="0" w:space="0" w:color="auto"/>
                <w:bottom w:val="none" w:sz="0" w:space="0" w:color="auto"/>
                <w:right w:val="none" w:sz="0" w:space="0" w:color="auto"/>
              </w:divBdr>
            </w:div>
            <w:div w:id="1103302683">
              <w:marLeft w:val="0"/>
              <w:marRight w:val="0"/>
              <w:marTop w:val="0"/>
              <w:marBottom w:val="0"/>
              <w:divBdr>
                <w:top w:val="none" w:sz="0" w:space="0" w:color="auto"/>
                <w:left w:val="none" w:sz="0" w:space="0" w:color="auto"/>
                <w:bottom w:val="none" w:sz="0" w:space="0" w:color="auto"/>
                <w:right w:val="none" w:sz="0" w:space="0" w:color="auto"/>
              </w:divBdr>
            </w:div>
            <w:div w:id="1634483440">
              <w:marLeft w:val="0"/>
              <w:marRight w:val="0"/>
              <w:marTop w:val="0"/>
              <w:marBottom w:val="0"/>
              <w:divBdr>
                <w:top w:val="none" w:sz="0" w:space="0" w:color="auto"/>
                <w:left w:val="none" w:sz="0" w:space="0" w:color="auto"/>
                <w:bottom w:val="none" w:sz="0" w:space="0" w:color="auto"/>
                <w:right w:val="none" w:sz="0" w:space="0" w:color="auto"/>
              </w:divBdr>
            </w:div>
            <w:div w:id="1797409649">
              <w:marLeft w:val="0"/>
              <w:marRight w:val="0"/>
              <w:marTop w:val="0"/>
              <w:marBottom w:val="0"/>
              <w:divBdr>
                <w:top w:val="none" w:sz="0" w:space="0" w:color="auto"/>
                <w:left w:val="none" w:sz="0" w:space="0" w:color="auto"/>
                <w:bottom w:val="none" w:sz="0" w:space="0" w:color="auto"/>
                <w:right w:val="none" w:sz="0" w:space="0" w:color="auto"/>
              </w:divBdr>
            </w:div>
            <w:div w:id="1330060314">
              <w:marLeft w:val="0"/>
              <w:marRight w:val="0"/>
              <w:marTop w:val="0"/>
              <w:marBottom w:val="0"/>
              <w:divBdr>
                <w:top w:val="none" w:sz="0" w:space="0" w:color="auto"/>
                <w:left w:val="none" w:sz="0" w:space="0" w:color="auto"/>
                <w:bottom w:val="none" w:sz="0" w:space="0" w:color="auto"/>
                <w:right w:val="none" w:sz="0" w:space="0" w:color="auto"/>
              </w:divBdr>
            </w:div>
            <w:div w:id="851384763">
              <w:marLeft w:val="0"/>
              <w:marRight w:val="0"/>
              <w:marTop w:val="0"/>
              <w:marBottom w:val="0"/>
              <w:divBdr>
                <w:top w:val="none" w:sz="0" w:space="0" w:color="auto"/>
                <w:left w:val="none" w:sz="0" w:space="0" w:color="auto"/>
                <w:bottom w:val="none" w:sz="0" w:space="0" w:color="auto"/>
                <w:right w:val="none" w:sz="0" w:space="0" w:color="auto"/>
              </w:divBdr>
            </w:div>
            <w:div w:id="662858961">
              <w:marLeft w:val="0"/>
              <w:marRight w:val="0"/>
              <w:marTop w:val="0"/>
              <w:marBottom w:val="0"/>
              <w:divBdr>
                <w:top w:val="none" w:sz="0" w:space="0" w:color="auto"/>
                <w:left w:val="none" w:sz="0" w:space="0" w:color="auto"/>
                <w:bottom w:val="none" w:sz="0" w:space="0" w:color="auto"/>
                <w:right w:val="none" w:sz="0" w:space="0" w:color="auto"/>
              </w:divBdr>
            </w:div>
            <w:div w:id="650526933">
              <w:marLeft w:val="0"/>
              <w:marRight w:val="0"/>
              <w:marTop w:val="0"/>
              <w:marBottom w:val="0"/>
              <w:divBdr>
                <w:top w:val="none" w:sz="0" w:space="0" w:color="auto"/>
                <w:left w:val="none" w:sz="0" w:space="0" w:color="auto"/>
                <w:bottom w:val="none" w:sz="0" w:space="0" w:color="auto"/>
                <w:right w:val="none" w:sz="0" w:space="0" w:color="auto"/>
              </w:divBdr>
            </w:div>
            <w:div w:id="925192827">
              <w:marLeft w:val="0"/>
              <w:marRight w:val="0"/>
              <w:marTop w:val="0"/>
              <w:marBottom w:val="0"/>
              <w:divBdr>
                <w:top w:val="none" w:sz="0" w:space="0" w:color="auto"/>
                <w:left w:val="none" w:sz="0" w:space="0" w:color="auto"/>
                <w:bottom w:val="none" w:sz="0" w:space="0" w:color="auto"/>
                <w:right w:val="none" w:sz="0" w:space="0" w:color="auto"/>
              </w:divBdr>
            </w:div>
            <w:div w:id="1310551151">
              <w:marLeft w:val="0"/>
              <w:marRight w:val="0"/>
              <w:marTop w:val="0"/>
              <w:marBottom w:val="0"/>
              <w:divBdr>
                <w:top w:val="none" w:sz="0" w:space="0" w:color="auto"/>
                <w:left w:val="none" w:sz="0" w:space="0" w:color="auto"/>
                <w:bottom w:val="none" w:sz="0" w:space="0" w:color="auto"/>
                <w:right w:val="none" w:sz="0" w:space="0" w:color="auto"/>
              </w:divBdr>
            </w:div>
            <w:div w:id="211820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6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DDA2F-4444-49D4-A9DA-ED3C6ED04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1476</TotalTime>
  <Pages>1</Pages>
  <Words>12433</Words>
  <Characters>70871</Characters>
  <Application>Microsoft Office Word</Application>
  <DocSecurity>0</DocSecurity>
  <Lines>590</Lines>
  <Paragraphs>166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Adolfo Navarro Newball</dc:creator>
  <cp:keywords/>
  <dc:description/>
  <cp:lastModifiedBy>Andres Adolfo Navarro Newball</cp:lastModifiedBy>
  <cp:revision>717</cp:revision>
  <cp:lastPrinted>2016-09-07T23:13:00Z</cp:lastPrinted>
  <dcterms:created xsi:type="dcterms:W3CDTF">2016-08-15T20:53:00Z</dcterms:created>
  <dcterms:modified xsi:type="dcterms:W3CDTF">2016-09-29T21:15:00Z</dcterms:modified>
</cp:coreProperties>
</file>